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92A" w:rsidRDefault="0099092A">
      <w:pPr>
        <w:rPr>
          <w:rFonts w:eastAsia="Batang"/>
        </w:rPr>
      </w:pPr>
      <w:bookmarkStart w:id="0" w:name="_Toc148249397"/>
      <w:bookmarkStart w:id="1" w:name="_Toc148249828"/>
    </w:p>
    <w:p w:rsidR="0099092A" w:rsidRDefault="0099092A">
      <w:pPr>
        <w:pStyle w:val="Textonotapie"/>
        <w:rPr>
          <w:rFonts w:eastAsia="Batang"/>
        </w:rPr>
      </w:pPr>
    </w:p>
    <w:p w:rsidR="0099092A" w:rsidRDefault="0099092A">
      <w:pPr>
        <w:rPr>
          <w:rFonts w:eastAsia="Batang"/>
        </w:rPr>
      </w:pPr>
    </w:p>
    <w:p w:rsidR="0099092A" w:rsidRDefault="0099092A">
      <w:pPr>
        <w:rPr>
          <w:rFonts w:eastAsia="Batang"/>
        </w:rPr>
      </w:pPr>
    </w:p>
    <w:p w:rsidR="003A42BF" w:rsidRDefault="00706D19">
      <w:pPr>
        <w:pStyle w:val="TDC3"/>
        <w:tabs>
          <w:tab w:val="right" w:leader="dot" w:pos="8828"/>
        </w:tabs>
        <w:rPr>
          <w:rFonts w:asciiTheme="minorHAnsi" w:eastAsiaTheme="minorEastAsia" w:hAnsiTheme="minorHAnsi" w:cstheme="minorBidi"/>
          <w:noProof/>
          <w:sz w:val="22"/>
          <w:szCs w:val="22"/>
          <w:lang w:val="es-AR" w:eastAsia="es-AR"/>
        </w:rPr>
      </w:pPr>
      <w:r w:rsidRPr="00632E55">
        <w:rPr>
          <w:rFonts w:ascii="Verdana" w:eastAsia="Batang" w:hAnsi="Verdana" w:cs="Tahoma"/>
          <w:b/>
          <w:bCs/>
        </w:rPr>
        <w:fldChar w:fldCharType="begin"/>
      </w:r>
      <w:r w:rsidR="0099092A" w:rsidRPr="00632E55">
        <w:rPr>
          <w:rFonts w:ascii="Verdana" w:eastAsia="Batang" w:hAnsi="Verdana" w:cs="Tahoma"/>
          <w:b/>
          <w:bCs/>
        </w:rPr>
        <w:instrText xml:space="preserve"> TOC \o \h \z </w:instrText>
      </w:r>
      <w:r w:rsidRPr="00632E55">
        <w:rPr>
          <w:rFonts w:ascii="Verdana" w:eastAsia="Batang" w:hAnsi="Verdana" w:cs="Tahoma"/>
          <w:b/>
          <w:bCs/>
        </w:rPr>
        <w:fldChar w:fldCharType="separate"/>
      </w:r>
      <w:hyperlink w:anchor="_Toc306010407" w:history="1">
        <w:r w:rsidR="003A42BF" w:rsidRPr="00DE7512">
          <w:rPr>
            <w:rStyle w:val="Hipervnculo"/>
            <w:rFonts w:ascii="Verdana" w:eastAsia="Batang" w:hAnsi="Verdana" w:cs="Arial"/>
            <w:b/>
            <w:bCs/>
            <w:noProof/>
          </w:rPr>
          <w:t>Capítulo 18. MODELOS DINAMICOS</w:t>
        </w:r>
        <w:r w:rsidR="003A42BF">
          <w:rPr>
            <w:noProof/>
            <w:webHidden/>
          </w:rPr>
          <w:tab/>
        </w:r>
        <w:r w:rsidR="003A42BF">
          <w:rPr>
            <w:noProof/>
            <w:webHidden/>
          </w:rPr>
          <w:fldChar w:fldCharType="begin"/>
        </w:r>
        <w:r w:rsidR="003A42BF">
          <w:rPr>
            <w:noProof/>
            <w:webHidden/>
          </w:rPr>
          <w:instrText xml:space="preserve"> PAGEREF _Toc306010407 \h </w:instrText>
        </w:r>
        <w:r w:rsidR="003A42BF">
          <w:rPr>
            <w:noProof/>
            <w:webHidden/>
          </w:rPr>
        </w:r>
        <w:r w:rsidR="003A42BF">
          <w:rPr>
            <w:noProof/>
            <w:webHidden/>
          </w:rPr>
          <w:fldChar w:fldCharType="separate"/>
        </w:r>
        <w:r w:rsidR="003A42BF">
          <w:rPr>
            <w:noProof/>
            <w:webHidden/>
          </w:rPr>
          <w:t>675</w:t>
        </w:r>
        <w:r w:rsidR="003A42BF">
          <w:rPr>
            <w:noProof/>
            <w:webHidden/>
          </w:rPr>
          <w:fldChar w:fldCharType="end"/>
        </w:r>
      </w:hyperlink>
    </w:p>
    <w:p w:rsidR="003A42BF" w:rsidRDefault="00F67368">
      <w:pPr>
        <w:pStyle w:val="TDC4"/>
        <w:tabs>
          <w:tab w:val="right" w:leader="dot" w:pos="8828"/>
        </w:tabs>
        <w:rPr>
          <w:rFonts w:asciiTheme="minorHAnsi" w:eastAsiaTheme="minorEastAsia" w:hAnsiTheme="minorHAnsi" w:cstheme="minorBidi"/>
          <w:noProof/>
          <w:sz w:val="22"/>
          <w:szCs w:val="22"/>
          <w:lang w:val="es-AR" w:eastAsia="es-AR"/>
        </w:rPr>
      </w:pPr>
      <w:hyperlink w:anchor="_Toc306010408" w:history="1">
        <w:r w:rsidR="003A42BF" w:rsidRPr="00DE7512">
          <w:rPr>
            <w:rStyle w:val="Hipervnculo"/>
            <w:rFonts w:ascii="Verdana" w:eastAsia="Batang" w:hAnsi="Verdana"/>
            <w:bCs/>
            <w:noProof/>
          </w:rPr>
          <w:t>18.2. Características</w:t>
        </w:r>
        <w:r w:rsidR="003A42BF">
          <w:rPr>
            <w:noProof/>
            <w:webHidden/>
          </w:rPr>
          <w:tab/>
        </w:r>
        <w:r w:rsidR="003A42BF">
          <w:rPr>
            <w:noProof/>
            <w:webHidden/>
          </w:rPr>
          <w:fldChar w:fldCharType="begin"/>
        </w:r>
        <w:r w:rsidR="003A42BF">
          <w:rPr>
            <w:noProof/>
            <w:webHidden/>
          </w:rPr>
          <w:instrText xml:space="preserve"> PAGEREF _Toc306010408 \h </w:instrText>
        </w:r>
        <w:r w:rsidR="003A42BF">
          <w:rPr>
            <w:noProof/>
            <w:webHidden/>
          </w:rPr>
        </w:r>
        <w:r w:rsidR="003A42BF">
          <w:rPr>
            <w:noProof/>
            <w:webHidden/>
          </w:rPr>
          <w:fldChar w:fldCharType="separate"/>
        </w:r>
        <w:r w:rsidR="003A42BF">
          <w:rPr>
            <w:noProof/>
            <w:webHidden/>
          </w:rPr>
          <w:t>678</w:t>
        </w:r>
        <w:r w:rsidR="003A42BF">
          <w:rPr>
            <w:noProof/>
            <w:webHidden/>
          </w:rPr>
          <w:fldChar w:fldCharType="end"/>
        </w:r>
      </w:hyperlink>
    </w:p>
    <w:p w:rsidR="003A42BF" w:rsidRDefault="00F67368">
      <w:pPr>
        <w:pStyle w:val="TDC4"/>
        <w:tabs>
          <w:tab w:val="right" w:leader="dot" w:pos="8828"/>
        </w:tabs>
        <w:rPr>
          <w:rFonts w:asciiTheme="minorHAnsi" w:eastAsiaTheme="minorEastAsia" w:hAnsiTheme="minorHAnsi" w:cstheme="minorBidi"/>
          <w:noProof/>
          <w:sz w:val="22"/>
          <w:szCs w:val="22"/>
          <w:lang w:val="es-AR" w:eastAsia="es-AR"/>
        </w:rPr>
      </w:pPr>
      <w:hyperlink w:anchor="_Toc306010409" w:history="1">
        <w:r w:rsidR="003A42BF" w:rsidRPr="00DE7512">
          <w:rPr>
            <w:rStyle w:val="Hipervnculo"/>
            <w:rFonts w:ascii="Verdana" w:eastAsia="Batang" w:hAnsi="Verdana"/>
            <w:bCs/>
            <w:noProof/>
          </w:rPr>
          <w:t>18.3. Estimación</w:t>
        </w:r>
        <w:r w:rsidR="003A42BF">
          <w:rPr>
            <w:noProof/>
            <w:webHidden/>
          </w:rPr>
          <w:tab/>
        </w:r>
        <w:r w:rsidR="003A42BF">
          <w:rPr>
            <w:noProof/>
            <w:webHidden/>
          </w:rPr>
          <w:fldChar w:fldCharType="begin"/>
        </w:r>
        <w:r w:rsidR="003A42BF">
          <w:rPr>
            <w:noProof/>
            <w:webHidden/>
          </w:rPr>
          <w:instrText xml:space="preserve"> PAGEREF _Toc306010409 \h </w:instrText>
        </w:r>
        <w:r w:rsidR="003A42BF">
          <w:rPr>
            <w:noProof/>
            <w:webHidden/>
          </w:rPr>
        </w:r>
        <w:r w:rsidR="003A42BF">
          <w:rPr>
            <w:noProof/>
            <w:webHidden/>
          </w:rPr>
          <w:fldChar w:fldCharType="separate"/>
        </w:r>
        <w:r w:rsidR="003A42BF">
          <w:rPr>
            <w:noProof/>
            <w:webHidden/>
          </w:rPr>
          <w:t>679</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10" w:history="1">
        <w:r w:rsidR="003A42BF" w:rsidRPr="00DE7512">
          <w:rPr>
            <w:rStyle w:val="Hipervnculo"/>
            <w:rFonts w:ascii="Verdana" w:eastAsia="Batang" w:hAnsi="Verdana"/>
            <w:noProof/>
            <w:lang w:val="es-ES_tradnl"/>
          </w:rPr>
          <w:t>Estimación ad hoc</w:t>
        </w:r>
        <w:r w:rsidR="003A42BF">
          <w:rPr>
            <w:noProof/>
            <w:webHidden/>
          </w:rPr>
          <w:tab/>
        </w:r>
        <w:r w:rsidR="003A42BF">
          <w:rPr>
            <w:noProof/>
            <w:webHidden/>
          </w:rPr>
          <w:fldChar w:fldCharType="begin"/>
        </w:r>
        <w:r w:rsidR="003A42BF">
          <w:rPr>
            <w:noProof/>
            <w:webHidden/>
          </w:rPr>
          <w:instrText xml:space="preserve"> PAGEREF _Toc306010410 \h </w:instrText>
        </w:r>
        <w:r w:rsidR="003A42BF">
          <w:rPr>
            <w:noProof/>
            <w:webHidden/>
          </w:rPr>
        </w:r>
        <w:r w:rsidR="003A42BF">
          <w:rPr>
            <w:noProof/>
            <w:webHidden/>
          </w:rPr>
          <w:fldChar w:fldCharType="separate"/>
        </w:r>
        <w:r w:rsidR="003A42BF">
          <w:rPr>
            <w:noProof/>
            <w:webHidden/>
          </w:rPr>
          <w:t>680</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11" w:history="1">
        <w:r w:rsidR="003A42BF" w:rsidRPr="00DE7512">
          <w:rPr>
            <w:rStyle w:val="Hipervnculo"/>
            <w:rFonts w:ascii="Verdana" w:eastAsia="Batang" w:hAnsi="Verdana"/>
            <w:noProof/>
            <w:lang w:val="es-ES_tradnl"/>
          </w:rPr>
          <w:t xml:space="preserve">Restricciones a priori sobre los </w:t>
        </w:r>
        <w:r w:rsidR="003A42BF" w:rsidRPr="00D30958">
          <w:rPr>
            <w:rFonts w:ascii="Verdana" w:eastAsia="Arial Unicode MS" w:hAnsi="Verdana" w:cs="Arial"/>
            <w:noProof/>
            <w:position w:val="-10"/>
            <w:sz w:val="22"/>
            <w:szCs w:val="22"/>
            <w:lang w:val="es-ES_tradnl"/>
          </w:rPr>
          <w:object w:dxaOrig="26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15.6pt" o:ole="">
              <v:imagedata r:id="rId9" o:title=""/>
            </v:shape>
            <o:OLEObject Type="Embed" ProgID="Equation.3" ShapeID="_x0000_i1025" DrawAspect="Content" ObjectID="_1405518082" r:id="rId10"/>
          </w:object>
        </w:r>
        <w:r w:rsidR="003A42BF">
          <w:rPr>
            <w:noProof/>
            <w:webHidden/>
          </w:rPr>
          <w:tab/>
        </w:r>
        <w:r w:rsidR="003A42BF">
          <w:rPr>
            <w:noProof/>
            <w:webHidden/>
          </w:rPr>
          <w:fldChar w:fldCharType="begin"/>
        </w:r>
        <w:r w:rsidR="003A42BF">
          <w:rPr>
            <w:noProof/>
            <w:webHidden/>
          </w:rPr>
          <w:instrText xml:space="preserve"> PAGEREF _Toc306010411 \h </w:instrText>
        </w:r>
        <w:r w:rsidR="003A42BF">
          <w:rPr>
            <w:noProof/>
            <w:webHidden/>
          </w:rPr>
        </w:r>
        <w:r w:rsidR="003A42BF">
          <w:rPr>
            <w:noProof/>
            <w:webHidden/>
          </w:rPr>
          <w:fldChar w:fldCharType="separate"/>
        </w:r>
        <w:r w:rsidR="003A42BF">
          <w:rPr>
            <w:noProof/>
            <w:webHidden/>
          </w:rPr>
          <w:t>680</w:t>
        </w:r>
        <w:r w:rsidR="003A42BF">
          <w:rPr>
            <w:noProof/>
            <w:webHidden/>
          </w:rPr>
          <w:fldChar w:fldCharType="end"/>
        </w:r>
      </w:hyperlink>
    </w:p>
    <w:p w:rsidR="003A42BF" w:rsidRDefault="00F67368">
      <w:pPr>
        <w:pStyle w:val="TDC4"/>
        <w:tabs>
          <w:tab w:val="right" w:leader="dot" w:pos="8828"/>
        </w:tabs>
        <w:rPr>
          <w:rFonts w:asciiTheme="minorHAnsi" w:eastAsiaTheme="minorEastAsia" w:hAnsiTheme="minorHAnsi" w:cstheme="minorBidi"/>
          <w:noProof/>
          <w:sz w:val="22"/>
          <w:szCs w:val="22"/>
          <w:lang w:val="es-AR" w:eastAsia="es-AR"/>
        </w:rPr>
      </w:pPr>
      <w:hyperlink w:anchor="_Toc306010412" w:history="1">
        <w:r w:rsidR="003A42BF" w:rsidRPr="00DE7512">
          <w:rPr>
            <w:rStyle w:val="Hipervnculo"/>
            <w:rFonts w:ascii="Verdana" w:eastAsia="Batang" w:hAnsi="Verdana"/>
            <w:bCs/>
            <w:noProof/>
          </w:rPr>
          <w:t>18.4. Enfoque de Koyck</w:t>
        </w:r>
        <w:r w:rsidR="003A42BF">
          <w:rPr>
            <w:noProof/>
            <w:webHidden/>
          </w:rPr>
          <w:tab/>
        </w:r>
        <w:r w:rsidR="003A42BF">
          <w:rPr>
            <w:noProof/>
            <w:webHidden/>
          </w:rPr>
          <w:fldChar w:fldCharType="begin"/>
        </w:r>
        <w:r w:rsidR="003A42BF">
          <w:rPr>
            <w:noProof/>
            <w:webHidden/>
          </w:rPr>
          <w:instrText xml:space="preserve"> PAGEREF _Toc306010412 \h </w:instrText>
        </w:r>
        <w:r w:rsidR="003A42BF">
          <w:rPr>
            <w:noProof/>
            <w:webHidden/>
          </w:rPr>
        </w:r>
        <w:r w:rsidR="003A42BF">
          <w:rPr>
            <w:noProof/>
            <w:webHidden/>
          </w:rPr>
          <w:fldChar w:fldCharType="separate"/>
        </w:r>
        <w:r w:rsidR="003A42BF">
          <w:rPr>
            <w:noProof/>
            <w:webHidden/>
          </w:rPr>
          <w:t>680</w:t>
        </w:r>
        <w:r w:rsidR="003A42BF">
          <w:rPr>
            <w:noProof/>
            <w:webHidden/>
          </w:rPr>
          <w:fldChar w:fldCharType="end"/>
        </w:r>
      </w:hyperlink>
    </w:p>
    <w:p w:rsidR="003A42BF" w:rsidRDefault="00F67368">
      <w:pPr>
        <w:pStyle w:val="TDC6"/>
        <w:tabs>
          <w:tab w:val="right" w:leader="dot" w:pos="8828"/>
        </w:tabs>
        <w:rPr>
          <w:rFonts w:asciiTheme="minorHAnsi" w:eastAsiaTheme="minorEastAsia" w:hAnsiTheme="minorHAnsi" w:cstheme="minorBidi"/>
          <w:noProof/>
          <w:sz w:val="22"/>
          <w:szCs w:val="22"/>
          <w:lang w:val="es-AR" w:eastAsia="es-AR"/>
        </w:rPr>
      </w:pPr>
      <w:hyperlink w:anchor="_Toc306010413" w:history="1">
        <w:r w:rsidR="003A42BF" w:rsidRPr="00DE7512">
          <w:rPr>
            <w:rStyle w:val="Hipervnculo"/>
            <w:rFonts w:ascii="Verdana" w:hAnsi="Verdana"/>
            <w:i/>
            <w:noProof/>
            <w:lang w:val="es-ES_tradnl"/>
          </w:rPr>
          <w:t>Estadístico h de Durbin</w:t>
        </w:r>
        <w:r w:rsidR="003A42BF">
          <w:rPr>
            <w:noProof/>
            <w:webHidden/>
          </w:rPr>
          <w:tab/>
        </w:r>
        <w:r w:rsidR="003A42BF">
          <w:rPr>
            <w:noProof/>
            <w:webHidden/>
          </w:rPr>
          <w:fldChar w:fldCharType="begin"/>
        </w:r>
        <w:r w:rsidR="003A42BF">
          <w:rPr>
            <w:noProof/>
            <w:webHidden/>
          </w:rPr>
          <w:instrText xml:space="preserve"> PAGEREF _Toc306010413 \h </w:instrText>
        </w:r>
        <w:r w:rsidR="003A42BF">
          <w:rPr>
            <w:noProof/>
            <w:webHidden/>
          </w:rPr>
        </w:r>
        <w:r w:rsidR="003A42BF">
          <w:rPr>
            <w:noProof/>
            <w:webHidden/>
          </w:rPr>
          <w:fldChar w:fldCharType="separate"/>
        </w:r>
        <w:r w:rsidR="003A42BF">
          <w:rPr>
            <w:noProof/>
            <w:webHidden/>
          </w:rPr>
          <w:t>682</w:t>
        </w:r>
        <w:r w:rsidR="003A42BF">
          <w:rPr>
            <w:noProof/>
            <w:webHidden/>
          </w:rPr>
          <w:fldChar w:fldCharType="end"/>
        </w:r>
      </w:hyperlink>
    </w:p>
    <w:p w:rsidR="003A42BF" w:rsidRDefault="00F67368">
      <w:pPr>
        <w:pStyle w:val="TDC6"/>
        <w:tabs>
          <w:tab w:val="right" w:leader="dot" w:pos="8828"/>
        </w:tabs>
        <w:rPr>
          <w:rFonts w:asciiTheme="minorHAnsi" w:eastAsiaTheme="minorEastAsia" w:hAnsiTheme="minorHAnsi" w:cstheme="minorBidi"/>
          <w:noProof/>
          <w:sz w:val="22"/>
          <w:szCs w:val="22"/>
          <w:lang w:val="es-AR" w:eastAsia="es-AR"/>
        </w:rPr>
      </w:pPr>
      <w:hyperlink w:anchor="_Toc306010414" w:history="1">
        <w:r w:rsidR="003A42BF" w:rsidRPr="00DE7512">
          <w:rPr>
            <w:rStyle w:val="Hipervnculo"/>
            <w:rFonts w:ascii="Verdana" w:hAnsi="Verdana"/>
            <w:i/>
            <w:noProof/>
            <w:lang w:val="es-ES_tradnl"/>
          </w:rPr>
          <w:t>Estructura de rezagos</w:t>
        </w:r>
        <w:r w:rsidR="003A42BF">
          <w:rPr>
            <w:noProof/>
            <w:webHidden/>
          </w:rPr>
          <w:tab/>
        </w:r>
        <w:r w:rsidR="003A42BF">
          <w:rPr>
            <w:noProof/>
            <w:webHidden/>
          </w:rPr>
          <w:fldChar w:fldCharType="begin"/>
        </w:r>
        <w:r w:rsidR="003A42BF">
          <w:rPr>
            <w:noProof/>
            <w:webHidden/>
          </w:rPr>
          <w:instrText xml:space="preserve"> PAGEREF _Toc306010414 \h </w:instrText>
        </w:r>
        <w:r w:rsidR="003A42BF">
          <w:rPr>
            <w:noProof/>
            <w:webHidden/>
          </w:rPr>
        </w:r>
        <w:r w:rsidR="003A42BF">
          <w:rPr>
            <w:noProof/>
            <w:webHidden/>
          </w:rPr>
          <w:fldChar w:fldCharType="separate"/>
        </w:r>
        <w:r w:rsidR="003A42BF">
          <w:rPr>
            <w:noProof/>
            <w:webHidden/>
          </w:rPr>
          <w:t>683</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15" w:history="1">
        <w:r w:rsidR="003A42BF" w:rsidRPr="00DE7512">
          <w:rPr>
            <w:rStyle w:val="Hipervnculo"/>
            <w:rFonts w:ascii="Verdana" w:eastAsia="Batang" w:hAnsi="Verdana"/>
            <w:noProof/>
            <w:lang w:val="es-ES_tradnl"/>
          </w:rPr>
          <w:t>El Modelo de Expectativas Adaptativas</w:t>
        </w:r>
        <w:r w:rsidR="003A42BF">
          <w:rPr>
            <w:noProof/>
            <w:webHidden/>
          </w:rPr>
          <w:tab/>
        </w:r>
        <w:r w:rsidR="003A42BF">
          <w:rPr>
            <w:noProof/>
            <w:webHidden/>
          </w:rPr>
          <w:fldChar w:fldCharType="begin"/>
        </w:r>
        <w:r w:rsidR="003A42BF">
          <w:rPr>
            <w:noProof/>
            <w:webHidden/>
          </w:rPr>
          <w:instrText xml:space="preserve"> PAGEREF _Toc306010415 \h </w:instrText>
        </w:r>
        <w:r w:rsidR="003A42BF">
          <w:rPr>
            <w:noProof/>
            <w:webHidden/>
          </w:rPr>
        </w:r>
        <w:r w:rsidR="003A42BF">
          <w:rPr>
            <w:noProof/>
            <w:webHidden/>
          </w:rPr>
          <w:fldChar w:fldCharType="separate"/>
        </w:r>
        <w:r w:rsidR="003A42BF">
          <w:rPr>
            <w:noProof/>
            <w:webHidden/>
          </w:rPr>
          <w:t>683</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16" w:history="1">
        <w:r w:rsidR="003A42BF" w:rsidRPr="00DE7512">
          <w:rPr>
            <w:rStyle w:val="Hipervnculo"/>
            <w:rFonts w:ascii="Verdana" w:eastAsia="Batang" w:hAnsi="Verdana"/>
            <w:noProof/>
            <w:lang w:val="es-ES_tradnl"/>
          </w:rPr>
          <w:t>Modelo de ajuste de existencia o modelo de ajuste parcial</w:t>
        </w:r>
        <w:r w:rsidR="003A42BF">
          <w:rPr>
            <w:noProof/>
            <w:webHidden/>
          </w:rPr>
          <w:tab/>
        </w:r>
        <w:r w:rsidR="003A42BF">
          <w:rPr>
            <w:noProof/>
            <w:webHidden/>
          </w:rPr>
          <w:fldChar w:fldCharType="begin"/>
        </w:r>
        <w:r w:rsidR="003A42BF">
          <w:rPr>
            <w:noProof/>
            <w:webHidden/>
          </w:rPr>
          <w:instrText xml:space="preserve"> PAGEREF _Toc306010416 \h </w:instrText>
        </w:r>
        <w:r w:rsidR="003A42BF">
          <w:rPr>
            <w:noProof/>
            <w:webHidden/>
          </w:rPr>
        </w:r>
        <w:r w:rsidR="003A42BF">
          <w:rPr>
            <w:noProof/>
            <w:webHidden/>
          </w:rPr>
          <w:fldChar w:fldCharType="separate"/>
        </w:r>
        <w:r w:rsidR="003A42BF">
          <w:rPr>
            <w:noProof/>
            <w:webHidden/>
          </w:rPr>
          <w:t>685</w:t>
        </w:r>
        <w:r w:rsidR="003A42BF">
          <w:rPr>
            <w:noProof/>
            <w:webHidden/>
          </w:rPr>
          <w:fldChar w:fldCharType="end"/>
        </w:r>
      </w:hyperlink>
    </w:p>
    <w:p w:rsidR="003A42BF" w:rsidRDefault="00F67368">
      <w:pPr>
        <w:pStyle w:val="TDC6"/>
        <w:tabs>
          <w:tab w:val="right" w:leader="dot" w:pos="8828"/>
        </w:tabs>
        <w:rPr>
          <w:rFonts w:asciiTheme="minorHAnsi" w:eastAsiaTheme="minorEastAsia" w:hAnsiTheme="minorHAnsi" w:cstheme="minorBidi"/>
          <w:noProof/>
          <w:sz w:val="22"/>
          <w:szCs w:val="22"/>
          <w:lang w:val="es-AR" w:eastAsia="es-AR"/>
        </w:rPr>
      </w:pPr>
      <w:hyperlink w:anchor="_Toc306010417" w:history="1">
        <w:r w:rsidR="003A42BF" w:rsidRPr="00DE7512">
          <w:rPr>
            <w:rStyle w:val="Hipervnculo"/>
            <w:rFonts w:ascii="Verdana" w:hAnsi="Verdana"/>
            <w:i/>
            <w:noProof/>
            <w:lang w:val="es-ES_tradnl"/>
          </w:rPr>
          <w:t>Método de variables instrumentales</w:t>
        </w:r>
        <w:r w:rsidR="003A42BF">
          <w:rPr>
            <w:noProof/>
            <w:webHidden/>
          </w:rPr>
          <w:tab/>
        </w:r>
        <w:r w:rsidR="003A42BF">
          <w:rPr>
            <w:noProof/>
            <w:webHidden/>
          </w:rPr>
          <w:fldChar w:fldCharType="begin"/>
        </w:r>
        <w:r w:rsidR="003A42BF">
          <w:rPr>
            <w:noProof/>
            <w:webHidden/>
          </w:rPr>
          <w:instrText xml:space="preserve"> PAGEREF _Toc306010417 \h </w:instrText>
        </w:r>
        <w:r w:rsidR="003A42BF">
          <w:rPr>
            <w:noProof/>
            <w:webHidden/>
          </w:rPr>
        </w:r>
        <w:r w:rsidR="003A42BF">
          <w:rPr>
            <w:noProof/>
            <w:webHidden/>
          </w:rPr>
          <w:fldChar w:fldCharType="separate"/>
        </w:r>
        <w:r w:rsidR="003A42BF">
          <w:rPr>
            <w:noProof/>
            <w:webHidden/>
          </w:rPr>
          <w:t>688</w:t>
        </w:r>
        <w:r w:rsidR="003A42BF">
          <w:rPr>
            <w:noProof/>
            <w:webHidden/>
          </w:rPr>
          <w:fldChar w:fldCharType="end"/>
        </w:r>
      </w:hyperlink>
    </w:p>
    <w:p w:rsidR="003A42BF" w:rsidRDefault="00F67368">
      <w:pPr>
        <w:pStyle w:val="TDC4"/>
        <w:tabs>
          <w:tab w:val="right" w:leader="dot" w:pos="8828"/>
        </w:tabs>
        <w:rPr>
          <w:rFonts w:asciiTheme="minorHAnsi" w:eastAsiaTheme="minorEastAsia" w:hAnsiTheme="minorHAnsi" w:cstheme="minorBidi"/>
          <w:noProof/>
          <w:sz w:val="22"/>
          <w:szCs w:val="22"/>
          <w:lang w:val="es-AR" w:eastAsia="es-AR"/>
        </w:rPr>
      </w:pPr>
      <w:hyperlink w:anchor="_Toc306010418" w:history="1">
        <w:r w:rsidR="003A42BF" w:rsidRPr="00DE7512">
          <w:rPr>
            <w:rStyle w:val="Hipervnculo"/>
            <w:rFonts w:ascii="Verdana" w:eastAsia="Batang" w:hAnsi="Verdana"/>
            <w:b/>
            <w:bCs/>
            <w:noProof/>
          </w:rPr>
          <w:t>Modelo de rezagos distribuidos de Almon</w:t>
        </w:r>
        <w:r w:rsidR="003A42BF">
          <w:rPr>
            <w:noProof/>
            <w:webHidden/>
          </w:rPr>
          <w:tab/>
        </w:r>
        <w:r w:rsidR="003A42BF">
          <w:rPr>
            <w:noProof/>
            <w:webHidden/>
          </w:rPr>
          <w:fldChar w:fldCharType="begin"/>
        </w:r>
        <w:r w:rsidR="003A42BF">
          <w:rPr>
            <w:noProof/>
            <w:webHidden/>
          </w:rPr>
          <w:instrText xml:space="preserve"> PAGEREF _Toc306010418 \h </w:instrText>
        </w:r>
        <w:r w:rsidR="003A42BF">
          <w:rPr>
            <w:noProof/>
            <w:webHidden/>
          </w:rPr>
        </w:r>
        <w:r w:rsidR="003A42BF">
          <w:rPr>
            <w:noProof/>
            <w:webHidden/>
          </w:rPr>
          <w:fldChar w:fldCharType="separate"/>
        </w:r>
        <w:r w:rsidR="003A42BF">
          <w:rPr>
            <w:noProof/>
            <w:webHidden/>
          </w:rPr>
          <w:t>689</w:t>
        </w:r>
        <w:r w:rsidR="003A42BF">
          <w:rPr>
            <w:noProof/>
            <w:webHidden/>
          </w:rPr>
          <w:fldChar w:fldCharType="end"/>
        </w:r>
      </w:hyperlink>
    </w:p>
    <w:p w:rsidR="003A42BF" w:rsidRDefault="00F67368">
      <w:pPr>
        <w:pStyle w:val="TDC3"/>
        <w:tabs>
          <w:tab w:val="right" w:leader="dot" w:pos="8828"/>
        </w:tabs>
        <w:rPr>
          <w:rFonts w:asciiTheme="minorHAnsi" w:eastAsiaTheme="minorEastAsia" w:hAnsiTheme="minorHAnsi" w:cstheme="minorBidi"/>
          <w:noProof/>
          <w:sz w:val="22"/>
          <w:szCs w:val="22"/>
          <w:lang w:val="es-AR" w:eastAsia="es-AR"/>
        </w:rPr>
      </w:pPr>
      <w:hyperlink w:anchor="_Toc306010419" w:history="1">
        <w:r w:rsidR="003A42BF" w:rsidRPr="00DE7512">
          <w:rPr>
            <w:rStyle w:val="Hipervnculo"/>
            <w:rFonts w:ascii="Verdana" w:eastAsia="Batang" w:hAnsi="Verdana" w:cs="Arial"/>
            <w:b/>
            <w:bCs/>
            <w:noProof/>
          </w:rPr>
          <w:t>CASOS DE ESTUDIO, PREGUNTAS Y PROBLEMAS</w:t>
        </w:r>
        <w:r w:rsidR="003A42BF">
          <w:rPr>
            <w:noProof/>
            <w:webHidden/>
          </w:rPr>
          <w:tab/>
        </w:r>
        <w:r w:rsidR="003A42BF">
          <w:rPr>
            <w:noProof/>
            <w:webHidden/>
          </w:rPr>
          <w:fldChar w:fldCharType="begin"/>
        </w:r>
        <w:r w:rsidR="003A42BF">
          <w:rPr>
            <w:noProof/>
            <w:webHidden/>
          </w:rPr>
          <w:instrText xml:space="preserve"> PAGEREF _Toc306010419 \h </w:instrText>
        </w:r>
        <w:r w:rsidR="003A42BF">
          <w:rPr>
            <w:noProof/>
            <w:webHidden/>
          </w:rPr>
        </w:r>
        <w:r w:rsidR="003A42BF">
          <w:rPr>
            <w:noProof/>
            <w:webHidden/>
          </w:rPr>
          <w:fldChar w:fldCharType="separate"/>
        </w:r>
        <w:r w:rsidR="003A42BF">
          <w:rPr>
            <w:noProof/>
            <w:webHidden/>
          </w:rPr>
          <w:t>697</w:t>
        </w:r>
        <w:r w:rsidR="003A42BF">
          <w:rPr>
            <w:noProof/>
            <w:webHidden/>
          </w:rPr>
          <w:fldChar w:fldCharType="end"/>
        </w:r>
      </w:hyperlink>
    </w:p>
    <w:p w:rsidR="003A42BF" w:rsidRDefault="00F67368">
      <w:pPr>
        <w:pStyle w:val="TDC4"/>
        <w:tabs>
          <w:tab w:val="right" w:leader="dot" w:pos="8828"/>
        </w:tabs>
        <w:rPr>
          <w:rFonts w:asciiTheme="minorHAnsi" w:eastAsiaTheme="minorEastAsia" w:hAnsiTheme="minorHAnsi" w:cstheme="minorBidi"/>
          <w:noProof/>
          <w:sz w:val="22"/>
          <w:szCs w:val="22"/>
          <w:lang w:val="es-AR" w:eastAsia="es-AR"/>
        </w:rPr>
      </w:pPr>
      <w:hyperlink w:anchor="_Toc306010420" w:history="1">
        <w:r w:rsidR="003A42BF" w:rsidRPr="00DE7512">
          <w:rPr>
            <w:rStyle w:val="Hipervnculo"/>
            <w:rFonts w:ascii="Verdana" w:eastAsia="Batang" w:hAnsi="Verdana"/>
            <w:bCs/>
            <w:noProof/>
          </w:rPr>
          <w:t>Caso 18.1: Modelo de Rezagos Distribuidos de Almon para la función Consumo</w:t>
        </w:r>
        <w:r w:rsidR="003A42BF">
          <w:rPr>
            <w:noProof/>
            <w:webHidden/>
          </w:rPr>
          <w:tab/>
        </w:r>
        <w:r w:rsidR="003A42BF">
          <w:rPr>
            <w:noProof/>
            <w:webHidden/>
          </w:rPr>
          <w:fldChar w:fldCharType="begin"/>
        </w:r>
        <w:r w:rsidR="003A42BF">
          <w:rPr>
            <w:noProof/>
            <w:webHidden/>
          </w:rPr>
          <w:instrText xml:space="preserve"> PAGEREF _Toc306010420 \h </w:instrText>
        </w:r>
        <w:r w:rsidR="003A42BF">
          <w:rPr>
            <w:noProof/>
            <w:webHidden/>
          </w:rPr>
        </w:r>
        <w:r w:rsidR="003A42BF">
          <w:rPr>
            <w:noProof/>
            <w:webHidden/>
          </w:rPr>
          <w:fldChar w:fldCharType="separate"/>
        </w:r>
        <w:r w:rsidR="003A42BF">
          <w:rPr>
            <w:noProof/>
            <w:webHidden/>
          </w:rPr>
          <w:t>697</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21" w:history="1">
        <w:r w:rsidR="003A42BF" w:rsidRPr="00DE7512">
          <w:rPr>
            <w:rStyle w:val="Hipervnculo"/>
            <w:rFonts w:ascii="Verdana" w:eastAsia="Batang" w:hAnsi="Verdana"/>
            <w:noProof/>
            <w:lang w:val="es-ES_tradnl"/>
          </w:rPr>
          <w:t>Prueba de Granger</w:t>
        </w:r>
        <w:r w:rsidR="003A42BF">
          <w:rPr>
            <w:noProof/>
            <w:webHidden/>
          </w:rPr>
          <w:tab/>
        </w:r>
        <w:r w:rsidR="003A42BF">
          <w:rPr>
            <w:noProof/>
            <w:webHidden/>
          </w:rPr>
          <w:fldChar w:fldCharType="begin"/>
        </w:r>
        <w:r w:rsidR="003A42BF">
          <w:rPr>
            <w:noProof/>
            <w:webHidden/>
          </w:rPr>
          <w:instrText xml:space="preserve"> PAGEREF _Toc306010421 \h </w:instrText>
        </w:r>
        <w:r w:rsidR="003A42BF">
          <w:rPr>
            <w:noProof/>
            <w:webHidden/>
          </w:rPr>
        </w:r>
        <w:r w:rsidR="003A42BF">
          <w:rPr>
            <w:noProof/>
            <w:webHidden/>
          </w:rPr>
          <w:fldChar w:fldCharType="separate"/>
        </w:r>
        <w:r w:rsidR="003A42BF">
          <w:rPr>
            <w:noProof/>
            <w:webHidden/>
          </w:rPr>
          <w:t>697</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22" w:history="1">
        <w:r w:rsidR="003A42BF" w:rsidRPr="00DE7512">
          <w:rPr>
            <w:rStyle w:val="Hipervnculo"/>
            <w:rFonts w:ascii="Verdana" w:eastAsia="Batang" w:hAnsi="Verdana"/>
            <w:noProof/>
            <w:lang w:val="es-ES_tradnl"/>
          </w:rPr>
          <w:t>Estimación del Modelo de rezagos distribuidos de Almon</w:t>
        </w:r>
        <w:r w:rsidR="003A42BF">
          <w:rPr>
            <w:noProof/>
            <w:webHidden/>
          </w:rPr>
          <w:tab/>
        </w:r>
        <w:r w:rsidR="003A42BF">
          <w:rPr>
            <w:noProof/>
            <w:webHidden/>
          </w:rPr>
          <w:fldChar w:fldCharType="begin"/>
        </w:r>
        <w:r w:rsidR="003A42BF">
          <w:rPr>
            <w:noProof/>
            <w:webHidden/>
          </w:rPr>
          <w:instrText xml:space="preserve"> PAGEREF _Toc306010422 \h </w:instrText>
        </w:r>
        <w:r w:rsidR="003A42BF">
          <w:rPr>
            <w:noProof/>
            <w:webHidden/>
          </w:rPr>
        </w:r>
        <w:r w:rsidR="003A42BF">
          <w:rPr>
            <w:noProof/>
            <w:webHidden/>
          </w:rPr>
          <w:fldChar w:fldCharType="separate"/>
        </w:r>
        <w:r w:rsidR="003A42BF">
          <w:rPr>
            <w:noProof/>
            <w:webHidden/>
          </w:rPr>
          <w:t>701</w:t>
        </w:r>
        <w:r w:rsidR="003A42BF">
          <w:rPr>
            <w:noProof/>
            <w:webHidden/>
          </w:rPr>
          <w:fldChar w:fldCharType="end"/>
        </w:r>
      </w:hyperlink>
    </w:p>
    <w:p w:rsidR="003A42BF" w:rsidRDefault="00F67368">
      <w:pPr>
        <w:pStyle w:val="TDC5"/>
        <w:tabs>
          <w:tab w:val="right" w:leader="dot" w:pos="8828"/>
        </w:tabs>
        <w:rPr>
          <w:rFonts w:asciiTheme="minorHAnsi" w:eastAsiaTheme="minorEastAsia" w:hAnsiTheme="minorHAnsi" w:cstheme="minorBidi"/>
          <w:noProof/>
          <w:sz w:val="22"/>
          <w:szCs w:val="22"/>
          <w:lang w:val="es-AR" w:eastAsia="es-AR"/>
        </w:rPr>
      </w:pPr>
      <w:hyperlink w:anchor="_Toc306010423" w:history="1">
        <w:r w:rsidR="003A42BF" w:rsidRPr="00DE7512">
          <w:rPr>
            <w:rStyle w:val="Hipervnculo"/>
            <w:rFonts w:ascii="Verdana" w:eastAsia="Batang" w:hAnsi="Verdana"/>
            <w:noProof/>
            <w:lang w:val="es-ES_tradnl"/>
          </w:rPr>
          <w:t>Estimación del Modelo de Almon en Eviews</w:t>
        </w:r>
        <w:r w:rsidR="003A42BF">
          <w:rPr>
            <w:noProof/>
            <w:webHidden/>
          </w:rPr>
          <w:tab/>
        </w:r>
        <w:r w:rsidR="003A42BF">
          <w:rPr>
            <w:noProof/>
            <w:webHidden/>
          </w:rPr>
          <w:fldChar w:fldCharType="begin"/>
        </w:r>
        <w:r w:rsidR="003A42BF">
          <w:rPr>
            <w:noProof/>
            <w:webHidden/>
          </w:rPr>
          <w:instrText xml:space="preserve"> PAGEREF _Toc306010423 \h </w:instrText>
        </w:r>
        <w:r w:rsidR="003A42BF">
          <w:rPr>
            <w:noProof/>
            <w:webHidden/>
          </w:rPr>
        </w:r>
        <w:r w:rsidR="003A42BF">
          <w:rPr>
            <w:noProof/>
            <w:webHidden/>
          </w:rPr>
          <w:fldChar w:fldCharType="separate"/>
        </w:r>
        <w:r w:rsidR="003A42BF">
          <w:rPr>
            <w:noProof/>
            <w:webHidden/>
          </w:rPr>
          <w:t>704</w:t>
        </w:r>
        <w:r w:rsidR="003A42BF">
          <w:rPr>
            <w:noProof/>
            <w:webHidden/>
          </w:rPr>
          <w:fldChar w:fldCharType="end"/>
        </w:r>
      </w:hyperlink>
    </w:p>
    <w:p w:rsidR="003A42BF" w:rsidRDefault="00F67368">
      <w:pPr>
        <w:pStyle w:val="TDC3"/>
        <w:tabs>
          <w:tab w:val="right" w:leader="dot" w:pos="8828"/>
        </w:tabs>
        <w:rPr>
          <w:rFonts w:asciiTheme="minorHAnsi" w:eastAsiaTheme="minorEastAsia" w:hAnsiTheme="minorHAnsi" w:cstheme="minorBidi"/>
          <w:noProof/>
          <w:sz w:val="22"/>
          <w:szCs w:val="22"/>
          <w:lang w:val="es-AR" w:eastAsia="es-AR"/>
        </w:rPr>
      </w:pPr>
      <w:hyperlink w:anchor="_Toc306010424" w:history="1">
        <w:r w:rsidR="003A42BF" w:rsidRPr="00DE7512">
          <w:rPr>
            <w:rStyle w:val="Hipervnculo"/>
            <w:rFonts w:ascii="Verdana" w:eastAsia="Batang" w:hAnsi="Verdana" w:cs="Arial"/>
            <w:b/>
            <w:bCs/>
            <w:noProof/>
          </w:rPr>
          <w:t>BIBLIOGRAFIA</w:t>
        </w:r>
        <w:r w:rsidR="003A42BF">
          <w:rPr>
            <w:noProof/>
            <w:webHidden/>
          </w:rPr>
          <w:tab/>
        </w:r>
        <w:r w:rsidR="003A42BF">
          <w:rPr>
            <w:noProof/>
            <w:webHidden/>
          </w:rPr>
          <w:fldChar w:fldCharType="begin"/>
        </w:r>
        <w:r w:rsidR="003A42BF">
          <w:rPr>
            <w:noProof/>
            <w:webHidden/>
          </w:rPr>
          <w:instrText xml:space="preserve"> PAGEREF _Toc306010424 \h </w:instrText>
        </w:r>
        <w:r w:rsidR="003A42BF">
          <w:rPr>
            <w:noProof/>
            <w:webHidden/>
          </w:rPr>
        </w:r>
        <w:r w:rsidR="003A42BF">
          <w:rPr>
            <w:noProof/>
            <w:webHidden/>
          </w:rPr>
          <w:fldChar w:fldCharType="separate"/>
        </w:r>
        <w:r w:rsidR="003A42BF">
          <w:rPr>
            <w:noProof/>
            <w:webHidden/>
          </w:rPr>
          <w:t>710</w:t>
        </w:r>
        <w:r w:rsidR="003A42BF">
          <w:rPr>
            <w:noProof/>
            <w:webHidden/>
          </w:rPr>
          <w:fldChar w:fldCharType="end"/>
        </w:r>
      </w:hyperlink>
    </w:p>
    <w:p w:rsidR="0099092A" w:rsidRDefault="00706D19">
      <w:pPr>
        <w:pStyle w:val="Ttulo3"/>
        <w:spacing w:before="240" w:after="240" w:line="360" w:lineRule="auto"/>
        <w:ind w:left="0"/>
        <w:rPr>
          <w:rFonts w:ascii="Verdana" w:eastAsia="Batang" w:hAnsi="Verdana" w:cs="Arial"/>
          <w:b/>
          <w:bCs/>
          <w:snapToGrid/>
          <w:szCs w:val="24"/>
        </w:rPr>
      </w:pPr>
      <w:r w:rsidRPr="00632E55">
        <w:rPr>
          <w:rFonts w:ascii="Verdana" w:eastAsia="Batang" w:hAnsi="Verdana" w:cs="Tahoma"/>
          <w:b/>
          <w:bCs/>
          <w:snapToGrid/>
          <w:szCs w:val="24"/>
        </w:rPr>
        <w:fldChar w:fldCharType="end"/>
      </w:r>
    </w:p>
    <w:p w:rsidR="003A42BF" w:rsidRDefault="00B0578F">
      <w:pPr>
        <w:pStyle w:val="Ttulo3"/>
        <w:spacing w:before="240" w:after="240" w:line="360" w:lineRule="auto"/>
        <w:ind w:left="0"/>
        <w:rPr>
          <w:rFonts w:ascii="Verdana" w:eastAsia="Batang" w:hAnsi="Verdana" w:cs="Arial"/>
          <w:b/>
          <w:bCs/>
          <w:snapToGrid/>
          <w:szCs w:val="24"/>
        </w:rPr>
      </w:pPr>
      <w:r>
        <w:rPr>
          <w:rFonts w:ascii="Verdana" w:eastAsia="Batang" w:hAnsi="Verdana" w:cs="Arial"/>
          <w:b/>
          <w:bCs/>
          <w:snapToGrid/>
          <w:szCs w:val="24"/>
        </w:rPr>
        <w:br w:type="page"/>
      </w:r>
    </w:p>
    <w:p w:rsidR="003A42BF" w:rsidRDefault="003A42BF" w:rsidP="003A42BF">
      <w:pPr>
        <w:rPr>
          <w:rFonts w:eastAsia="Batang"/>
        </w:rPr>
      </w:pPr>
    </w:p>
    <w:p w:rsidR="003A42BF" w:rsidRDefault="003A42BF" w:rsidP="003A42BF">
      <w:pPr>
        <w:rPr>
          <w:rFonts w:eastAsia="Batang"/>
        </w:rPr>
      </w:pPr>
    </w:p>
    <w:p w:rsidR="003A42BF" w:rsidRDefault="003A42BF" w:rsidP="003A42BF">
      <w:pPr>
        <w:rPr>
          <w:rFonts w:eastAsia="Batang"/>
        </w:rPr>
        <w:sectPr w:rsidR="003A42BF" w:rsidSect="003A42BF">
          <w:headerReference w:type="even" r:id="rId11"/>
          <w:headerReference w:type="default" r:id="rId12"/>
          <w:pgSz w:w="12240" w:h="15840"/>
          <w:pgMar w:top="1417" w:right="1701" w:bottom="1417" w:left="1701" w:header="708" w:footer="708" w:gutter="0"/>
          <w:pgNumType w:start="675"/>
          <w:cols w:space="708"/>
          <w:titlePg/>
          <w:docGrid w:linePitch="360"/>
        </w:sectPr>
      </w:pPr>
    </w:p>
    <w:p w:rsidR="0099092A" w:rsidRDefault="0099092A" w:rsidP="003A42BF">
      <w:pPr>
        <w:rPr>
          <w:rFonts w:eastAsia="Batang"/>
        </w:rPr>
      </w:pPr>
    </w:p>
    <w:p w:rsidR="003A42BF" w:rsidRDefault="003A42BF" w:rsidP="003A42BF">
      <w:pPr>
        <w:rPr>
          <w:rFonts w:eastAsia="Batang"/>
        </w:rPr>
      </w:pPr>
    </w:p>
    <w:p w:rsidR="0099092A" w:rsidRDefault="0099092A">
      <w:pPr>
        <w:pStyle w:val="Ttulo3"/>
        <w:spacing w:before="240" w:after="240" w:line="360" w:lineRule="auto"/>
        <w:ind w:left="0"/>
        <w:rPr>
          <w:rFonts w:ascii="Verdana" w:eastAsia="Batang" w:hAnsi="Verdana" w:cs="Arial"/>
          <w:b/>
          <w:bCs/>
          <w:snapToGrid/>
          <w:szCs w:val="24"/>
        </w:rPr>
      </w:pPr>
      <w:bookmarkStart w:id="2" w:name="_Toc306010407"/>
      <w:r>
        <w:rPr>
          <w:rFonts w:ascii="Verdana" w:eastAsia="Batang" w:hAnsi="Verdana" w:cs="Arial"/>
          <w:b/>
          <w:bCs/>
          <w:snapToGrid/>
          <w:szCs w:val="24"/>
        </w:rPr>
        <w:t xml:space="preserve">Capítulo </w:t>
      </w:r>
      <w:r w:rsidR="00B0578F">
        <w:rPr>
          <w:rFonts w:ascii="Verdana" w:eastAsia="Batang" w:hAnsi="Verdana" w:cs="Arial"/>
          <w:b/>
          <w:bCs/>
          <w:snapToGrid/>
          <w:szCs w:val="24"/>
        </w:rPr>
        <w:t>1</w:t>
      </w:r>
      <w:r w:rsidR="005F2E02">
        <w:rPr>
          <w:rFonts w:ascii="Verdana" w:eastAsia="Batang" w:hAnsi="Verdana" w:cs="Arial"/>
          <w:b/>
          <w:bCs/>
          <w:snapToGrid/>
          <w:szCs w:val="24"/>
        </w:rPr>
        <w:t>8</w:t>
      </w:r>
      <w:r w:rsidR="00B0578F">
        <w:rPr>
          <w:rFonts w:ascii="Verdana" w:eastAsia="Batang" w:hAnsi="Verdana" w:cs="Arial"/>
          <w:b/>
          <w:bCs/>
          <w:snapToGrid/>
          <w:szCs w:val="24"/>
        </w:rPr>
        <w:t>.</w:t>
      </w:r>
      <w:r>
        <w:rPr>
          <w:rFonts w:ascii="Verdana" w:eastAsia="Batang" w:hAnsi="Verdana" w:cs="Arial"/>
          <w:b/>
          <w:bCs/>
          <w:snapToGrid/>
          <w:szCs w:val="24"/>
        </w:rPr>
        <w:t xml:space="preserve"> MODELOS DINAMICOS</w:t>
      </w:r>
      <w:bookmarkEnd w:id="0"/>
      <w:bookmarkEnd w:id="1"/>
      <w:bookmarkEnd w:id="2"/>
    </w:p>
    <w:p w:rsidR="003A42BF" w:rsidRDefault="003A42BF" w:rsidP="003A42BF">
      <w:pPr>
        <w:autoSpaceDE w:val="0"/>
        <w:autoSpaceDN w:val="0"/>
        <w:adjustRightInd w:val="0"/>
        <w:spacing w:before="240" w:after="120"/>
        <w:jc w:val="both"/>
        <w:rPr>
          <w:rFonts w:ascii="Verdana" w:hAnsi="Verdana" w:cs="Verdana"/>
          <w:sz w:val="22"/>
          <w:szCs w:val="22"/>
        </w:rPr>
      </w:pPr>
    </w:p>
    <w:p w:rsidR="003A42BF" w:rsidRDefault="003A42BF"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Modelo es una representación abstracta de la realidad, realizado a través de elementos y relaciones entre elementos. En un modelo matemático, el elemento es la variable y las relaciones son las ecuaciones o funciones que expresan las relaciones del mundo real.</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En el conjunto de modelos matemáticos disponibles, se pueden distinguir dos tipos que son útiles al análisis económico: </w:t>
      </w:r>
    </w:p>
    <w:p w:rsidR="00BD2B7E" w:rsidRPr="00E223E8" w:rsidRDefault="00BD2B7E" w:rsidP="003A42BF">
      <w:pPr>
        <w:pStyle w:val="Prrafodelista"/>
        <w:numPr>
          <w:ilvl w:val="0"/>
          <w:numId w:val="11"/>
        </w:numPr>
        <w:autoSpaceDE w:val="0"/>
        <w:autoSpaceDN w:val="0"/>
        <w:adjustRightInd w:val="0"/>
        <w:spacing w:before="240" w:after="120" w:line="240" w:lineRule="auto"/>
        <w:jc w:val="both"/>
        <w:rPr>
          <w:rFonts w:ascii="Verdana" w:hAnsi="Verdana" w:cs="Verdana"/>
        </w:rPr>
      </w:pPr>
      <w:r w:rsidRPr="00E223E8">
        <w:rPr>
          <w:rFonts w:ascii="Verdana" w:hAnsi="Verdana" w:cs="Verdana"/>
        </w:rPr>
        <w:t>Modelos Estáticos. Describe la situación en un momento de tiempo; es decir, la relación entre las variables ocurre en el mismo momento t. Es posible, a su vez, dividir estos modelos en dos tipos:</w:t>
      </w:r>
    </w:p>
    <w:p w:rsidR="00BD2B7E" w:rsidRPr="003A42BF" w:rsidRDefault="00BD2B7E" w:rsidP="003A42BF">
      <w:pPr>
        <w:pStyle w:val="Prrafodelista"/>
        <w:numPr>
          <w:ilvl w:val="0"/>
          <w:numId w:val="12"/>
        </w:numPr>
        <w:autoSpaceDE w:val="0"/>
        <w:autoSpaceDN w:val="0"/>
        <w:adjustRightInd w:val="0"/>
        <w:spacing w:before="240" w:after="120" w:line="240" w:lineRule="auto"/>
        <w:jc w:val="both"/>
        <w:rPr>
          <w:rFonts w:ascii="Verdana" w:hAnsi="Verdana" w:cs="Verdana"/>
        </w:rPr>
      </w:pPr>
      <w:r w:rsidRPr="003A42BF">
        <w:rPr>
          <w:rFonts w:ascii="Verdana" w:hAnsi="Verdana" w:cs="Verdana"/>
        </w:rPr>
        <w:t>Análisis estático comparativo: se comparan dos situaciones de</w:t>
      </w:r>
      <w:r w:rsidR="003A42BF" w:rsidRPr="003A42BF">
        <w:rPr>
          <w:rFonts w:ascii="Verdana" w:hAnsi="Verdana" w:cs="Verdana"/>
        </w:rPr>
        <w:t xml:space="preserve"> </w:t>
      </w:r>
      <w:r w:rsidRPr="003A42BF">
        <w:rPr>
          <w:rFonts w:ascii="Verdana" w:hAnsi="Verdana" w:cs="Verdana"/>
        </w:rPr>
        <w:t>equilibrio.</w:t>
      </w:r>
    </w:p>
    <w:p w:rsidR="00BD2B7E" w:rsidRDefault="00BD2B7E" w:rsidP="003A42BF">
      <w:pPr>
        <w:pStyle w:val="Prrafodelista"/>
        <w:numPr>
          <w:ilvl w:val="0"/>
          <w:numId w:val="13"/>
        </w:numPr>
        <w:autoSpaceDE w:val="0"/>
        <w:autoSpaceDN w:val="0"/>
        <w:adjustRightInd w:val="0"/>
        <w:spacing w:before="240" w:after="120" w:line="240" w:lineRule="auto"/>
        <w:jc w:val="both"/>
        <w:rPr>
          <w:rFonts w:ascii="Verdana" w:hAnsi="Verdana" w:cs="Verdana"/>
        </w:rPr>
      </w:pPr>
      <w:r w:rsidRPr="00E223E8">
        <w:rPr>
          <w:rFonts w:ascii="Verdana" w:hAnsi="Verdana" w:cs="Verdana"/>
        </w:rPr>
        <w:t>Optimización estática: se establecen las condiciones para que el equilibrio sea óptimo.</w:t>
      </w:r>
    </w:p>
    <w:p w:rsidR="003A42BF" w:rsidRPr="00E223E8" w:rsidRDefault="003A42BF" w:rsidP="003A42BF">
      <w:pPr>
        <w:pStyle w:val="Prrafodelista"/>
        <w:autoSpaceDE w:val="0"/>
        <w:autoSpaceDN w:val="0"/>
        <w:adjustRightInd w:val="0"/>
        <w:spacing w:before="240" w:after="120" w:line="240" w:lineRule="auto"/>
        <w:jc w:val="both"/>
        <w:rPr>
          <w:rFonts w:ascii="Verdana" w:hAnsi="Verdana" w:cs="Verdana"/>
        </w:rPr>
      </w:pPr>
    </w:p>
    <w:p w:rsidR="00BD2B7E" w:rsidRPr="00E223E8" w:rsidRDefault="00BD2B7E" w:rsidP="003A42BF">
      <w:pPr>
        <w:pStyle w:val="Prrafodelista"/>
        <w:numPr>
          <w:ilvl w:val="0"/>
          <w:numId w:val="14"/>
        </w:numPr>
        <w:autoSpaceDE w:val="0"/>
        <w:autoSpaceDN w:val="0"/>
        <w:adjustRightInd w:val="0"/>
        <w:spacing w:before="240" w:after="120" w:line="240" w:lineRule="auto"/>
        <w:jc w:val="both"/>
        <w:rPr>
          <w:rFonts w:ascii="Verdana" w:hAnsi="Verdana" w:cs="Verdana"/>
        </w:rPr>
      </w:pPr>
      <w:r w:rsidRPr="00E223E8">
        <w:rPr>
          <w:rFonts w:ascii="Verdana" w:hAnsi="Verdana" w:cs="Verdana"/>
        </w:rPr>
        <w:t xml:space="preserve">Modelos Dinámicos: estudia la trayectoria de las variables a través del tiempo, siendo la relación entre las variables en tiempos desfasados. Se tienen dos tipos de modelos: </w:t>
      </w:r>
    </w:p>
    <w:p w:rsidR="00BD2B7E" w:rsidRPr="00E223E8" w:rsidRDefault="00BD2B7E" w:rsidP="003A42BF">
      <w:pPr>
        <w:pStyle w:val="Prrafodelista"/>
        <w:numPr>
          <w:ilvl w:val="0"/>
          <w:numId w:val="15"/>
        </w:numPr>
        <w:autoSpaceDE w:val="0"/>
        <w:autoSpaceDN w:val="0"/>
        <w:adjustRightInd w:val="0"/>
        <w:spacing w:before="240" w:after="120" w:line="240" w:lineRule="auto"/>
        <w:jc w:val="both"/>
        <w:rPr>
          <w:rFonts w:ascii="Verdana" w:hAnsi="Verdana" w:cs="Verdana"/>
        </w:rPr>
      </w:pPr>
      <w:r w:rsidRPr="00E223E8">
        <w:rPr>
          <w:rFonts w:ascii="Verdana" w:hAnsi="Verdana" w:cs="Verdana"/>
        </w:rPr>
        <w:t>Modelos deterministas: las trayectorias temporales se obtienen de acuerdo a la característica del tiempo considerado. Si el tiempo es continuo se trabaja con ecuaciones diferenciales; mientras que, si el tiempo es discreto se utilizan ecuaciones en diferencia.</w:t>
      </w:r>
    </w:p>
    <w:p w:rsidR="00BD2B7E" w:rsidRPr="00E223E8" w:rsidRDefault="00BD2B7E" w:rsidP="003A42BF">
      <w:pPr>
        <w:pStyle w:val="Prrafodelista"/>
        <w:numPr>
          <w:ilvl w:val="0"/>
          <w:numId w:val="16"/>
        </w:numPr>
        <w:autoSpaceDE w:val="0"/>
        <w:autoSpaceDN w:val="0"/>
        <w:adjustRightInd w:val="0"/>
        <w:spacing w:before="240" w:after="120" w:line="240" w:lineRule="auto"/>
        <w:jc w:val="both"/>
        <w:rPr>
          <w:rFonts w:ascii="Verdana" w:hAnsi="Verdana" w:cs="Verdana"/>
        </w:rPr>
      </w:pPr>
      <w:r w:rsidRPr="00E223E8">
        <w:rPr>
          <w:rFonts w:ascii="Verdana" w:hAnsi="Verdana" w:cs="Verdana"/>
        </w:rPr>
        <w:t xml:space="preserve">Modelos estocásticos: Perez (2008) indica que pueden presentarse tres situaciones </w:t>
      </w:r>
    </w:p>
    <w:p w:rsidR="00BD2B7E" w:rsidRPr="00E223E8" w:rsidRDefault="00BD2B7E" w:rsidP="003A42BF">
      <w:pPr>
        <w:pStyle w:val="Prrafodelista"/>
        <w:numPr>
          <w:ilvl w:val="0"/>
          <w:numId w:val="18"/>
        </w:numPr>
        <w:autoSpaceDE w:val="0"/>
        <w:autoSpaceDN w:val="0"/>
        <w:adjustRightInd w:val="0"/>
        <w:spacing w:before="240" w:after="120" w:line="240" w:lineRule="auto"/>
        <w:jc w:val="both"/>
        <w:rPr>
          <w:rFonts w:ascii="Verdana" w:hAnsi="Verdana" w:cs="Verdana"/>
        </w:rPr>
      </w:pPr>
      <w:r w:rsidRPr="00E223E8">
        <w:rPr>
          <w:rFonts w:ascii="Verdana" w:hAnsi="Verdana" w:cs="Verdana"/>
        </w:rPr>
        <w:t>Modelos dinámicos con retardo en las variables exógenas.</w:t>
      </w:r>
    </w:p>
    <w:p w:rsidR="00BD2B7E" w:rsidRPr="00E223E8" w:rsidRDefault="00F67368" w:rsidP="003A42BF">
      <w:pPr>
        <w:autoSpaceDE w:val="0"/>
        <w:autoSpaceDN w:val="0"/>
        <w:adjustRightInd w:val="0"/>
        <w:spacing w:before="240" w:after="120"/>
        <w:ind w:left="1080"/>
        <w:jc w:val="both"/>
        <w:rPr>
          <w:rFonts w:ascii="Verdana" w:hAnsi="Verdana" w:cs="Arial"/>
          <w:sz w:val="22"/>
          <w:szCs w:val="22"/>
          <w:lang w:val="en-US"/>
        </w:rPr>
      </w:pPr>
      <m:oMathPara>
        <m:oMath>
          <m:sSub>
            <m:sSubPr>
              <m:ctrlPr>
                <w:rPr>
                  <w:rFonts w:ascii="Cambria Math" w:hAnsi="Verdana" w:cs="Arial"/>
                  <w:i/>
                  <w:sz w:val="22"/>
                  <w:szCs w:val="22"/>
                  <w:lang w:val="en-US"/>
                </w:rPr>
              </m:ctrlPr>
            </m:sSubPr>
            <m:e>
              <m:r>
                <w:rPr>
                  <w:rFonts w:ascii="Cambria Math" w:hAnsi="Cambria Math" w:cs="Arial"/>
                  <w:sz w:val="22"/>
                  <w:szCs w:val="22"/>
                  <w:lang w:val="en-US"/>
                </w:rPr>
                <m:t>Y</m:t>
              </m:r>
            </m:e>
            <m:sub>
              <m:r>
                <w:rPr>
                  <w:rFonts w:ascii="Cambria Math" w:hAnsi="Cambria Math" w:cs="Arial"/>
                  <w:sz w:val="22"/>
                  <w:szCs w:val="22"/>
                  <w:lang w:val="en-US"/>
                </w:rPr>
                <m:t>t</m:t>
              </m:r>
            </m:sub>
          </m:sSub>
          <m:r>
            <w:rPr>
              <w:rFonts w:ascii="Cambria Math" w:hAnsi="Verdana" w:cs="Arial"/>
              <w:sz w:val="22"/>
              <w:szCs w:val="22"/>
              <w:lang w:val="en-US"/>
            </w:rPr>
            <m:t xml:space="preserve">= </m:t>
          </m:r>
          <m:r>
            <w:rPr>
              <w:rFonts w:ascii="Cambria Math" w:hAnsi="Cambria Math" w:cs="Arial"/>
              <w:sz w:val="22"/>
              <w:szCs w:val="22"/>
              <w:lang w:val="en-US"/>
            </w:rPr>
            <m:t>α</m:t>
          </m:r>
          <m:r>
            <w:rPr>
              <w:rFonts w:ascii="Cambria Math" w:hAnsi="Verdana" w:cs="Arial"/>
              <w:sz w:val="22"/>
              <w:szCs w:val="22"/>
              <w:lang w:val="en-US"/>
            </w:rPr>
            <m:t xml:space="preserve"> </m:t>
          </m:r>
          <m:nary>
            <m:naryPr>
              <m:chr m:val="∑"/>
              <m:limLoc m:val="undOvr"/>
              <m:ctrlPr>
                <w:rPr>
                  <w:rFonts w:ascii="Cambria Math" w:hAnsi="Verdana" w:cs="Arial"/>
                  <w:i/>
                  <w:sz w:val="22"/>
                  <w:szCs w:val="22"/>
                  <w:lang w:val="en-US"/>
                </w:rPr>
              </m:ctrlPr>
            </m:naryPr>
            <m:sub>
              <m:r>
                <w:rPr>
                  <w:rFonts w:ascii="Cambria Math" w:hAnsi="Cambria Math" w:cs="Arial"/>
                  <w:sz w:val="22"/>
                  <w:szCs w:val="22"/>
                  <w:lang w:val="en-US"/>
                </w:rPr>
                <m:t>i</m:t>
              </m:r>
              <m:r>
                <w:rPr>
                  <w:rFonts w:ascii="Cambria Math" w:hAnsi="Verdana" w:cs="Arial"/>
                  <w:sz w:val="22"/>
                  <w:szCs w:val="22"/>
                  <w:lang w:val="en-US"/>
                </w:rPr>
                <m:t>=0</m:t>
              </m:r>
            </m:sub>
            <m:sup>
              <m:r>
                <w:rPr>
                  <w:rFonts w:ascii="Cambria Math" w:hAnsi="Cambria Math" w:cs="Arial"/>
                  <w:sz w:val="22"/>
                  <w:szCs w:val="22"/>
                  <w:lang w:val="en-US"/>
                </w:rPr>
                <m:t>m</m:t>
              </m:r>
            </m:sup>
            <m:e>
              <m:sSub>
                <m:sSubPr>
                  <m:ctrlPr>
                    <w:rPr>
                      <w:rFonts w:ascii="Cambria Math" w:hAnsi="Verdana" w:cs="Arial"/>
                      <w:i/>
                      <w:sz w:val="22"/>
                      <w:szCs w:val="22"/>
                      <w:lang w:val="en-US"/>
                    </w:rPr>
                  </m:ctrlPr>
                </m:sSubPr>
                <m:e>
                  <m:r>
                    <w:rPr>
                      <w:rFonts w:ascii="Cambria Math" w:hAnsi="Cambria Math" w:cs="Arial"/>
                      <w:sz w:val="22"/>
                      <w:szCs w:val="22"/>
                      <w:lang w:val="en-US"/>
                    </w:rPr>
                    <m:t>β</m:t>
                  </m:r>
                </m:e>
                <m:sub>
                  <m:r>
                    <w:rPr>
                      <w:rFonts w:ascii="Cambria Math" w:hAnsi="Cambria Math" w:cs="Arial"/>
                      <w:sz w:val="22"/>
                      <w:szCs w:val="22"/>
                      <w:lang w:val="en-US"/>
                    </w:rPr>
                    <m:t>i</m:t>
                  </m:r>
                </m:sub>
              </m:sSub>
              <m:sSub>
                <m:sSubPr>
                  <m:ctrlPr>
                    <w:rPr>
                      <w:rFonts w:ascii="Cambria Math" w:hAnsi="Verdana" w:cs="Arial"/>
                      <w:i/>
                      <w:sz w:val="22"/>
                      <w:szCs w:val="22"/>
                      <w:lang w:val="en-US"/>
                    </w:rPr>
                  </m:ctrlPr>
                </m:sSubPr>
                <m:e>
                  <m:r>
                    <w:rPr>
                      <w:rFonts w:ascii="Cambria Math" w:hAnsi="Cambria Math" w:cs="Arial"/>
                      <w:sz w:val="22"/>
                      <w:szCs w:val="22"/>
                      <w:lang w:val="en-US"/>
                    </w:rPr>
                    <m:t>X</m:t>
                  </m:r>
                </m:e>
                <m:sub>
                  <m:r>
                    <w:rPr>
                      <w:rFonts w:ascii="Cambria Math" w:hAnsi="Cambria Math" w:cs="Arial"/>
                      <w:sz w:val="22"/>
                      <w:szCs w:val="22"/>
                      <w:lang w:val="en-US"/>
                    </w:rPr>
                    <m:t>t</m:t>
                  </m:r>
                  <m:r>
                    <w:rPr>
                      <w:rFonts w:ascii="Verdana" w:hAnsi="Verdana" w:cs="Arial"/>
                      <w:sz w:val="22"/>
                      <w:szCs w:val="22"/>
                      <w:lang w:val="en-US"/>
                    </w:rPr>
                    <m:t>-</m:t>
                  </m:r>
                  <m:r>
                    <w:rPr>
                      <w:rFonts w:ascii="Cambria Math" w:hAnsi="Cambria Math" w:cs="Arial"/>
                      <w:sz w:val="22"/>
                      <w:szCs w:val="22"/>
                      <w:lang w:val="en-US"/>
                    </w:rPr>
                    <m:t>i</m:t>
                  </m:r>
                </m:sub>
              </m:sSub>
              <m:r>
                <w:rPr>
                  <w:rFonts w:ascii="Cambria Math" w:hAnsi="Verdana" w:cs="Arial"/>
                  <w:sz w:val="22"/>
                  <w:szCs w:val="22"/>
                  <w:lang w:val="en-US"/>
                </w:rPr>
                <m:t xml:space="preserve">+ </m:t>
              </m:r>
              <m:sSub>
                <m:sSubPr>
                  <m:ctrlPr>
                    <w:rPr>
                      <w:rFonts w:ascii="Cambria Math" w:hAnsi="Verdana" w:cs="Arial"/>
                      <w:i/>
                      <w:sz w:val="22"/>
                      <w:szCs w:val="22"/>
                      <w:lang w:val="en-US"/>
                    </w:rPr>
                  </m:ctrlPr>
                </m:sSubPr>
                <m:e>
                  <m:r>
                    <w:rPr>
                      <w:rFonts w:ascii="Cambria Math" w:hAnsi="Cambria Math" w:cs="Arial"/>
                      <w:sz w:val="22"/>
                      <w:szCs w:val="22"/>
                      <w:lang w:val="en-US"/>
                    </w:rPr>
                    <m:t>ε</m:t>
                  </m:r>
                </m:e>
                <m:sub>
                  <m:r>
                    <w:rPr>
                      <w:rFonts w:ascii="Cambria Math" w:hAnsi="Cambria Math" w:cs="Arial"/>
                      <w:sz w:val="22"/>
                      <w:szCs w:val="22"/>
                      <w:lang w:val="en-US"/>
                    </w:rPr>
                    <m:t>t</m:t>
                  </m:r>
                </m:sub>
              </m:sSub>
            </m:e>
          </m:nary>
        </m:oMath>
      </m:oMathPara>
    </w:p>
    <w:p w:rsidR="00BD2B7E" w:rsidRPr="00E223E8" w:rsidRDefault="00BD2B7E" w:rsidP="003A42BF">
      <w:pPr>
        <w:autoSpaceDE w:val="0"/>
        <w:autoSpaceDN w:val="0"/>
        <w:adjustRightInd w:val="0"/>
        <w:spacing w:before="240" w:after="120"/>
        <w:ind w:firstLine="1560"/>
        <w:jc w:val="both"/>
        <w:rPr>
          <w:rFonts w:ascii="Verdana" w:hAnsi="Verdana" w:cs="Verdana"/>
          <w:sz w:val="22"/>
          <w:szCs w:val="22"/>
        </w:rPr>
      </w:pPr>
      <w:r w:rsidRPr="00E223E8">
        <w:rPr>
          <w:rFonts w:ascii="Verdana" w:hAnsi="Verdana" w:cs="Verdana"/>
          <w:sz w:val="22"/>
          <w:szCs w:val="22"/>
        </w:rPr>
        <w:t>Estos modelos, generalmente, presentan multicolinealidad.</w:t>
      </w:r>
    </w:p>
    <w:p w:rsidR="00BD2B7E" w:rsidRPr="003A42BF" w:rsidRDefault="00BD2B7E" w:rsidP="003A42BF">
      <w:pPr>
        <w:pStyle w:val="Prrafodelista"/>
        <w:numPr>
          <w:ilvl w:val="0"/>
          <w:numId w:val="18"/>
        </w:numPr>
        <w:autoSpaceDE w:val="0"/>
        <w:autoSpaceDN w:val="0"/>
        <w:adjustRightInd w:val="0"/>
        <w:spacing w:before="240" w:after="120" w:line="240" w:lineRule="auto"/>
        <w:jc w:val="both"/>
        <w:rPr>
          <w:rFonts w:ascii="Verdana" w:hAnsi="Verdana" w:cs="Verdana"/>
        </w:rPr>
      </w:pPr>
      <w:r w:rsidRPr="003A42BF">
        <w:rPr>
          <w:rFonts w:ascii="Verdana" w:hAnsi="Verdana" w:cs="Verdana"/>
        </w:rPr>
        <w:t>Modelos dinámicos de rezagos distribuidos con retardo en</w:t>
      </w:r>
      <w:r w:rsidR="003A42BF" w:rsidRPr="003A42BF">
        <w:rPr>
          <w:rFonts w:ascii="Verdana" w:hAnsi="Verdana" w:cs="Verdana"/>
        </w:rPr>
        <w:t xml:space="preserve"> </w:t>
      </w:r>
      <w:r w:rsidRPr="003A42BF">
        <w:rPr>
          <w:rFonts w:ascii="Verdana" w:hAnsi="Verdana" w:cs="Verdana"/>
        </w:rPr>
        <w:t>la variable endógena</w:t>
      </w:r>
    </w:p>
    <w:p w:rsidR="00BD2B7E" w:rsidRPr="00E223E8" w:rsidRDefault="00F67368" w:rsidP="003A42BF">
      <w:pPr>
        <w:autoSpaceDE w:val="0"/>
        <w:autoSpaceDN w:val="0"/>
        <w:adjustRightInd w:val="0"/>
        <w:spacing w:before="240" w:after="120"/>
        <w:ind w:left="1416"/>
        <w:jc w:val="both"/>
        <w:rPr>
          <w:rFonts w:ascii="Verdana" w:hAnsi="Verdana" w:cs="Arial"/>
          <w:sz w:val="22"/>
          <w:szCs w:val="22"/>
          <w:lang w:val="en-US"/>
        </w:rPr>
      </w:pPr>
      <m:oMathPara>
        <m:oMath>
          <m:sSub>
            <m:sSubPr>
              <m:ctrlPr>
                <w:rPr>
                  <w:rFonts w:ascii="Cambria Math" w:hAnsi="Verdana" w:cs="Arial"/>
                  <w:i/>
                  <w:sz w:val="22"/>
                  <w:szCs w:val="22"/>
                  <w:lang w:val="en-US"/>
                </w:rPr>
              </m:ctrlPr>
            </m:sSubPr>
            <m:e>
              <m:r>
                <w:rPr>
                  <w:rFonts w:ascii="Cambria Math" w:hAnsi="Cambria Math" w:cs="Arial"/>
                  <w:sz w:val="22"/>
                  <w:szCs w:val="22"/>
                  <w:lang w:val="en-US"/>
                </w:rPr>
                <m:t>Y</m:t>
              </m:r>
            </m:e>
            <m:sub>
              <m:r>
                <w:rPr>
                  <w:rFonts w:ascii="Cambria Math" w:hAnsi="Cambria Math" w:cs="Arial"/>
                  <w:sz w:val="22"/>
                  <w:szCs w:val="22"/>
                  <w:lang w:val="en-US"/>
                </w:rPr>
                <m:t>t</m:t>
              </m:r>
            </m:sub>
          </m:sSub>
          <m:r>
            <w:rPr>
              <w:rFonts w:ascii="Cambria Math" w:hAnsi="Verdana" w:cs="Arial"/>
              <w:sz w:val="22"/>
              <w:szCs w:val="22"/>
              <w:lang w:val="en-US"/>
            </w:rPr>
            <m:t xml:space="preserve">= </m:t>
          </m:r>
          <m:r>
            <w:rPr>
              <w:rFonts w:ascii="Cambria Math" w:hAnsi="Cambria Math" w:cs="Arial"/>
              <w:sz w:val="22"/>
              <w:szCs w:val="22"/>
              <w:lang w:val="en-US"/>
            </w:rPr>
            <m:t>α</m:t>
          </m:r>
          <m:r>
            <w:rPr>
              <w:rFonts w:ascii="Cambria Math" w:hAnsi="Verdana" w:cs="Arial"/>
              <w:sz w:val="22"/>
              <w:szCs w:val="22"/>
              <w:lang w:val="en-US"/>
            </w:rPr>
            <m:t xml:space="preserve"> </m:t>
          </m:r>
          <m:nary>
            <m:naryPr>
              <m:chr m:val="∑"/>
              <m:limLoc m:val="undOvr"/>
              <m:ctrlPr>
                <w:rPr>
                  <w:rFonts w:ascii="Cambria Math" w:hAnsi="Verdana" w:cs="Arial"/>
                  <w:i/>
                  <w:sz w:val="22"/>
                  <w:szCs w:val="22"/>
                  <w:lang w:val="en-US"/>
                </w:rPr>
              </m:ctrlPr>
            </m:naryPr>
            <m:sub>
              <m:r>
                <w:rPr>
                  <w:rFonts w:ascii="Cambria Math" w:hAnsi="Cambria Math" w:cs="Arial"/>
                  <w:sz w:val="22"/>
                  <w:szCs w:val="22"/>
                  <w:lang w:val="en-US"/>
                </w:rPr>
                <m:t>i</m:t>
              </m:r>
              <m:r>
                <w:rPr>
                  <w:rFonts w:ascii="Cambria Math" w:hAnsi="Verdana" w:cs="Arial"/>
                  <w:sz w:val="22"/>
                  <w:szCs w:val="22"/>
                  <w:lang w:val="en-US"/>
                </w:rPr>
                <m:t>=0</m:t>
              </m:r>
            </m:sub>
            <m:sup>
              <m:r>
                <w:rPr>
                  <w:rFonts w:ascii="Cambria Math" w:hAnsi="Cambria Math" w:cs="Arial"/>
                  <w:sz w:val="22"/>
                  <w:szCs w:val="22"/>
                  <w:lang w:val="en-US"/>
                </w:rPr>
                <m:t>n</m:t>
              </m:r>
            </m:sup>
            <m:e>
              <m:sSub>
                <m:sSubPr>
                  <m:ctrlPr>
                    <w:rPr>
                      <w:rFonts w:ascii="Cambria Math" w:hAnsi="Verdana" w:cs="Arial"/>
                      <w:i/>
                      <w:sz w:val="22"/>
                      <w:szCs w:val="22"/>
                      <w:lang w:val="en-US"/>
                    </w:rPr>
                  </m:ctrlPr>
                </m:sSubPr>
                <m:e>
                  <m:r>
                    <w:rPr>
                      <w:rFonts w:ascii="Cambria Math" w:hAnsi="Cambria Math" w:cs="Arial"/>
                      <w:sz w:val="22"/>
                      <w:szCs w:val="22"/>
                      <w:lang w:val="en-US"/>
                    </w:rPr>
                    <m:t>α</m:t>
                  </m:r>
                </m:e>
                <m:sub>
                  <m:r>
                    <w:rPr>
                      <w:rFonts w:ascii="Cambria Math" w:hAnsi="Cambria Math" w:cs="Arial"/>
                      <w:sz w:val="22"/>
                      <w:szCs w:val="22"/>
                      <w:lang w:val="en-US"/>
                    </w:rPr>
                    <m:t>i</m:t>
                  </m:r>
                </m:sub>
              </m:sSub>
              <m:sSub>
                <m:sSubPr>
                  <m:ctrlPr>
                    <w:rPr>
                      <w:rFonts w:ascii="Cambria Math" w:hAnsi="Verdana" w:cs="Arial"/>
                      <w:i/>
                      <w:sz w:val="22"/>
                      <w:szCs w:val="22"/>
                      <w:lang w:val="en-US"/>
                    </w:rPr>
                  </m:ctrlPr>
                </m:sSubPr>
                <m:e>
                  <m:r>
                    <w:rPr>
                      <w:rFonts w:ascii="Cambria Math" w:hAnsi="Cambria Math" w:cs="Arial"/>
                      <w:sz w:val="22"/>
                      <w:szCs w:val="22"/>
                      <w:lang w:val="en-US"/>
                    </w:rPr>
                    <m:t>X</m:t>
                  </m:r>
                </m:e>
                <m:sub>
                  <m:r>
                    <w:rPr>
                      <w:rFonts w:ascii="Cambria Math" w:hAnsi="Cambria Math" w:cs="Arial"/>
                      <w:sz w:val="22"/>
                      <w:szCs w:val="22"/>
                      <w:lang w:val="en-US"/>
                    </w:rPr>
                    <m:t>t</m:t>
                  </m:r>
                  <m:r>
                    <w:rPr>
                      <w:rFonts w:ascii="Verdana" w:hAnsi="Verdana" w:cs="Arial"/>
                      <w:sz w:val="22"/>
                      <w:szCs w:val="22"/>
                      <w:lang w:val="en-US"/>
                    </w:rPr>
                    <m:t>-</m:t>
                  </m:r>
                  <m:r>
                    <w:rPr>
                      <w:rFonts w:ascii="Cambria Math" w:hAnsi="Cambria Math" w:cs="Arial"/>
                      <w:sz w:val="22"/>
                      <w:szCs w:val="22"/>
                      <w:lang w:val="en-US"/>
                    </w:rPr>
                    <m:t>i</m:t>
                  </m:r>
                </m:sub>
              </m:sSub>
              <m:r>
                <w:rPr>
                  <w:rFonts w:ascii="Cambria Math" w:hAnsi="Verdana" w:cs="Arial"/>
                  <w:sz w:val="22"/>
                  <w:szCs w:val="22"/>
                  <w:lang w:val="en-US"/>
                </w:rPr>
                <m:t xml:space="preserve">+ </m:t>
              </m:r>
              <m:sSub>
                <m:sSubPr>
                  <m:ctrlPr>
                    <w:rPr>
                      <w:rFonts w:ascii="Cambria Math" w:hAnsi="Verdana" w:cs="Arial"/>
                      <w:i/>
                      <w:sz w:val="22"/>
                      <w:szCs w:val="22"/>
                      <w:lang w:val="en-US"/>
                    </w:rPr>
                  </m:ctrlPr>
                </m:sSubPr>
                <m:e>
                  <m:r>
                    <w:rPr>
                      <w:rFonts w:ascii="Cambria Math" w:hAnsi="Cambria Math" w:cs="Arial"/>
                      <w:sz w:val="22"/>
                      <w:szCs w:val="22"/>
                      <w:lang w:val="en-US"/>
                    </w:rPr>
                    <m:t>ε</m:t>
                  </m:r>
                </m:e>
                <m:sub>
                  <m:r>
                    <w:rPr>
                      <w:rFonts w:ascii="Cambria Math" w:hAnsi="Cambria Math" w:cs="Arial"/>
                      <w:sz w:val="22"/>
                      <w:szCs w:val="22"/>
                      <w:lang w:val="en-US"/>
                    </w:rPr>
                    <m:t>t</m:t>
                  </m:r>
                </m:sub>
              </m:sSub>
            </m:e>
          </m:nary>
        </m:oMath>
      </m:oMathPara>
    </w:p>
    <w:p w:rsidR="00BD2B7E" w:rsidRPr="00E223E8" w:rsidRDefault="00BD2B7E" w:rsidP="003A42BF">
      <w:pPr>
        <w:autoSpaceDE w:val="0"/>
        <w:autoSpaceDN w:val="0"/>
        <w:adjustRightInd w:val="0"/>
        <w:spacing w:before="240" w:after="120"/>
        <w:ind w:left="1560"/>
        <w:jc w:val="both"/>
        <w:rPr>
          <w:rFonts w:ascii="Verdana" w:hAnsi="Verdana" w:cs="Verdana"/>
          <w:sz w:val="22"/>
          <w:szCs w:val="22"/>
        </w:rPr>
      </w:pPr>
      <w:r w:rsidRPr="00E223E8">
        <w:rPr>
          <w:rFonts w:ascii="Verdana" w:hAnsi="Verdana" w:cs="Verdana"/>
          <w:sz w:val="22"/>
          <w:szCs w:val="22"/>
        </w:rPr>
        <w:lastRenderedPageBreak/>
        <w:t>Estos modelos se estiman por mínimos cuadrados ordinarios, siempre que el término de error no tenga autocorrelación. El problema que suele presentarse es la correlación entre la variable explicativa y el término de error.</w:t>
      </w:r>
    </w:p>
    <w:p w:rsidR="00BD2B7E" w:rsidRPr="00E223E8" w:rsidRDefault="00BD2B7E" w:rsidP="003A42BF">
      <w:pPr>
        <w:pStyle w:val="Prrafodelista"/>
        <w:numPr>
          <w:ilvl w:val="0"/>
          <w:numId w:val="19"/>
        </w:numPr>
        <w:autoSpaceDE w:val="0"/>
        <w:autoSpaceDN w:val="0"/>
        <w:adjustRightInd w:val="0"/>
        <w:spacing w:before="240" w:after="120" w:line="240" w:lineRule="auto"/>
        <w:jc w:val="both"/>
        <w:rPr>
          <w:rFonts w:ascii="Verdana" w:hAnsi="Verdana" w:cs="Verdana"/>
        </w:rPr>
      </w:pPr>
      <w:r w:rsidRPr="00E223E8">
        <w:rPr>
          <w:rFonts w:ascii="Verdana" w:hAnsi="Verdana" w:cs="Verdana"/>
        </w:rPr>
        <w:t>Modelos dinámicos con retardos en variables endógenas y exógenas</w:t>
      </w:r>
    </w:p>
    <w:p w:rsidR="00BD2B7E" w:rsidRPr="00E223E8" w:rsidRDefault="00F67368" w:rsidP="003A42BF">
      <w:pPr>
        <w:autoSpaceDE w:val="0"/>
        <w:autoSpaceDN w:val="0"/>
        <w:adjustRightInd w:val="0"/>
        <w:spacing w:before="240" w:after="120"/>
        <w:ind w:left="1416"/>
        <w:jc w:val="both"/>
        <w:rPr>
          <w:rFonts w:ascii="Verdana" w:hAnsi="Verdana" w:cs="Arial"/>
          <w:sz w:val="22"/>
          <w:szCs w:val="22"/>
          <w:lang w:val="en-US"/>
        </w:rPr>
      </w:pPr>
      <m:oMathPara>
        <m:oMath>
          <m:sSub>
            <m:sSubPr>
              <m:ctrlPr>
                <w:rPr>
                  <w:rFonts w:ascii="Cambria Math" w:hAnsi="Verdana" w:cs="Arial"/>
                  <w:i/>
                  <w:sz w:val="22"/>
                  <w:szCs w:val="22"/>
                  <w:lang w:val="en-US"/>
                </w:rPr>
              </m:ctrlPr>
            </m:sSubPr>
            <m:e>
              <m:r>
                <w:rPr>
                  <w:rFonts w:ascii="Cambria Math" w:hAnsi="Cambria Math" w:cs="Arial"/>
                  <w:sz w:val="22"/>
                  <w:szCs w:val="22"/>
                  <w:lang w:val="en-US"/>
                </w:rPr>
                <m:t>Y</m:t>
              </m:r>
            </m:e>
            <m:sub>
              <m:r>
                <w:rPr>
                  <w:rFonts w:ascii="Cambria Math" w:hAnsi="Cambria Math" w:cs="Arial"/>
                  <w:sz w:val="22"/>
                  <w:szCs w:val="22"/>
                  <w:lang w:val="en-US"/>
                </w:rPr>
                <m:t>t</m:t>
              </m:r>
            </m:sub>
          </m:sSub>
          <m:r>
            <w:rPr>
              <w:rFonts w:ascii="Cambria Math" w:hAnsi="Verdana" w:cs="Arial"/>
              <w:sz w:val="22"/>
              <w:szCs w:val="22"/>
              <w:lang w:val="en-US"/>
            </w:rPr>
            <m:t xml:space="preserve">= </m:t>
          </m:r>
          <m:r>
            <w:rPr>
              <w:rFonts w:ascii="Cambria Math" w:hAnsi="Cambria Math" w:cs="Arial"/>
              <w:sz w:val="22"/>
              <w:szCs w:val="22"/>
              <w:lang w:val="en-US"/>
            </w:rPr>
            <m:t>α</m:t>
          </m:r>
          <m:r>
            <w:rPr>
              <w:rFonts w:ascii="Cambria Math" w:hAnsi="Verdana" w:cs="Arial"/>
              <w:sz w:val="22"/>
              <w:szCs w:val="22"/>
              <w:lang w:val="en-US"/>
            </w:rPr>
            <m:t xml:space="preserve"> </m:t>
          </m:r>
          <m:nary>
            <m:naryPr>
              <m:chr m:val="∑"/>
              <m:limLoc m:val="undOvr"/>
              <m:ctrlPr>
                <w:rPr>
                  <w:rFonts w:ascii="Cambria Math" w:hAnsi="Verdana" w:cs="Arial"/>
                  <w:i/>
                  <w:sz w:val="22"/>
                  <w:szCs w:val="22"/>
                  <w:lang w:val="en-US"/>
                </w:rPr>
              </m:ctrlPr>
            </m:naryPr>
            <m:sub>
              <m:r>
                <w:rPr>
                  <w:rFonts w:ascii="Cambria Math" w:hAnsi="Cambria Math" w:cs="Arial"/>
                  <w:sz w:val="22"/>
                  <w:szCs w:val="22"/>
                  <w:lang w:val="en-US"/>
                </w:rPr>
                <m:t>i</m:t>
              </m:r>
              <m:r>
                <w:rPr>
                  <w:rFonts w:ascii="Cambria Math" w:hAnsi="Verdana" w:cs="Arial"/>
                  <w:sz w:val="22"/>
                  <w:szCs w:val="22"/>
                  <w:lang w:val="en-US"/>
                </w:rPr>
                <m:t>=0</m:t>
              </m:r>
            </m:sub>
            <m:sup>
              <m:r>
                <w:rPr>
                  <w:rFonts w:ascii="Cambria Math" w:hAnsi="Cambria Math" w:cs="Arial"/>
                  <w:sz w:val="22"/>
                  <w:szCs w:val="22"/>
                  <w:lang w:val="en-US"/>
                </w:rPr>
                <m:t>n</m:t>
              </m:r>
            </m:sup>
            <m:e>
              <m:sSub>
                <m:sSubPr>
                  <m:ctrlPr>
                    <w:rPr>
                      <w:rFonts w:ascii="Cambria Math" w:hAnsi="Verdana" w:cs="Arial"/>
                      <w:i/>
                      <w:sz w:val="22"/>
                      <w:szCs w:val="22"/>
                      <w:lang w:val="en-US"/>
                    </w:rPr>
                  </m:ctrlPr>
                </m:sSubPr>
                <m:e>
                  <m:r>
                    <w:rPr>
                      <w:rFonts w:ascii="Cambria Math" w:hAnsi="Cambria Math" w:cs="Arial"/>
                      <w:sz w:val="22"/>
                      <w:szCs w:val="22"/>
                      <w:lang w:val="en-US"/>
                    </w:rPr>
                    <m:t>α</m:t>
                  </m:r>
                </m:e>
                <m:sub>
                  <m:r>
                    <w:rPr>
                      <w:rFonts w:ascii="Cambria Math" w:hAnsi="Cambria Math" w:cs="Arial"/>
                      <w:sz w:val="22"/>
                      <w:szCs w:val="22"/>
                      <w:lang w:val="en-US"/>
                    </w:rPr>
                    <m:t>i</m:t>
                  </m:r>
                </m:sub>
              </m:sSub>
              <m:sSub>
                <m:sSubPr>
                  <m:ctrlPr>
                    <w:rPr>
                      <w:rFonts w:ascii="Cambria Math" w:hAnsi="Verdana" w:cs="Arial"/>
                      <w:i/>
                      <w:sz w:val="22"/>
                      <w:szCs w:val="22"/>
                      <w:lang w:val="en-US"/>
                    </w:rPr>
                  </m:ctrlPr>
                </m:sSubPr>
                <m:e>
                  <m:r>
                    <w:rPr>
                      <w:rFonts w:ascii="Cambria Math" w:hAnsi="Cambria Math" w:cs="Arial"/>
                      <w:sz w:val="22"/>
                      <w:szCs w:val="22"/>
                      <w:lang w:val="en-US"/>
                    </w:rPr>
                    <m:t>X</m:t>
                  </m:r>
                </m:e>
                <m:sub>
                  <m:r>
                    <w:rPr>
                      <w:rFonts w:ascii="Cambria Math" w:hAnsi="Cambria Math" w:cs="Arial"/>
                      <w:sz w:val="22"/>
                      <w:szCs w:val="22"/>
                      <w:lang w:val="en-US"/>
                    </w:rPr>
                    <m:t>t</m:t>
                  </m:r>
                  <m:r>
                    <w:rPr>
                      <w:rFonts w:ascii="Verdana" w:hAnsi="Verdana" w:cs="Arial"/>
                      <w:sz w:val="22"/>
                      <w:szCs w:val="22"/>
                      <w:lang w:val="en-US"/>
                    </w:rPr>
                    <m:t>-</m:t>
                  </m:r>
                  <m:r>
                    <w:rPr>
                      <w:rFonts w:ascii="Cambria Math" w:hAnsi="Cambria Math" w:cs="Arial"/>
                      <w:sz w:val="22"/>
                      <w:szCs w:val="22"/>
                      <w:lang w:val="en-US"/>
                    </w:rPr>
                    <m:t>i</m:t>
                  </m:r>
                </m:sub>
              </m:sSub>
              <m:r>
                <w:rPr>
                  <w:rFonts w:ascii="Cambria Math" w:hAnsi="Verdana" w:cs="Arial"/>
                  <w:sz w:val="22"/>
                  <w:szCs w:val="22"/>
                  <w:lang w:val="en-US"/>
                </w:rPr>
                <m:t xml:space="preserve">+ </m:t>
              </m:r>
              <m:sSub>
                <m:sSubPr>
                  <m:ctrlPr>
                    <w:rPr>
                      <w:rFonts w:ascii="Cambria Math" w:hAnsi="Verdana" w:cs="Arial"/>
                      <w:i/>
                      <w:sz w:val="22"/>
                      <w:szCs w:val="22"/>
                      <w:lang w:val="en-US"/>
                    </w:rPr>
                  </m:ctrlPr>
                </m:sSubPr>
                <m:e>
                  <m:r>
                    <w:rPr>
                      <w:rFonts w:ascii="Cambria Math" w:hAnsi="Cambria Math" w:cs="Arial"/>
                      <w:sz w:val="22"/>
                      <w:szCs w:val="22"/>
                      <w:lang w:val="en-US"/>
                    </w:rPr>
                    <m:t>ε</m:t>
                  </m:r>
                </m:e>
                <m:sub>
                  <m:r>
                    <w:rPr>
                      <w:rFonts w:ascii="Cambria Math" w:hAnsi="Cambria Math" w:cs="Arial"/>
                      <w:sz w:val="22"/>
                      <w:szCs w:val="22"/>
                      <w:lang w:val="en-US"/>
                    </w:rPr>
                    <m:t>t</m:t>
                  </m:r>
                </m:sub>
              </m:sSub>
            </m:e>
          </m:nary>
          <m:r>
            <w:rPr>
              <w:rFonts w:ascii="Cambria Math" w:hAnsi="Verdana" w:cs="Arial"/>
              <w:sz w:val="22"/>
              <w:szCs w:val="22"/>
              <w:lang w:val="en-US"/>
            </w:rPr>
            <m:t xml:space="preserve"> </m:t>
          </m:r>
          <m:r>
            <w:rPr>
              <w:rFonts w:ascii="Cambria Math" w:hAnsi="Cambria Math" w:cs="Arial"/>
              <w:sz w:val="22"/>
              <w:szCs w:val="22"/>
              <w:lang w:val="en-US"/>
            </w:rPr>
            <m:t>α</m:t>
          </m:r>
          <m:r>
            <w:rPr>
              <w:rFonts w:ascii="Cambria Math" w:hAnsi="Verdana" w:cs="Arial"/>
              <w:sz w:val="22"/>
              <w:szCs w:val="22"/>
              <w:lang w:val="en-US"/>
            </w:rPr>
            <m:t xml:space="preserve"> </m:t>
          </m:r>
          <m:nary>
            <m:naryPr>
              <m:chr m:val="∑"/>
              <m:limLoc m:val="undOvr"/>
              <m:ctrlPr>
                <w:rPr>
                  <w:rFonts w:ascii="Cambria Math" w:hAnsi="Verdana" w:cs="Arial"/>
                  <w:i/>
                  <w:sz w:val="22"/>
                  <w:szCs w:val="22"/>
                  <w:lang w:val="en-US"/>
                </w:rPr>
              </m:ctrlPr>
            </m:naryPr>
            <m:sub>
              <m:r>
                <w:rPr>
                  <w:rFonts w:ascii="Cambria Math" w:hAnsi="Cambria Math" w:cs="Arial"/>
                  <w:sz w:val="22"/>
                  <w:szCs w:val="22"/>
                  <w:lang w:val="en-US"/>
                </w:rPr>
                <m:t>i</m:t>
              </m:r>
              <m:r>
                <w:rPr>
                  <w:rFonts w:ascii="Cambria Math" w:hAnsi="Verdana" w:cs="Arial"/>
                  <w:sz w:val="22"/>
                  <w:szCs w:val="22"/>
                  <w:lang w:val="en-US"/>
                </w:rPr>
                <m:t>=0</m:t>
              </m:r>
            </m:sub>
            <m:sup>
              <m:r>
                <w:rPr>
                  <w:rFonts w:ascii="Cambria Math" w:hAnsi="Cambria Math" w:cs="Arial"/>
                  <w:sz w:val="22"/>
                  <w:szCs w:val="22"/>
                  <w:lang w:val="en-US"/>
                </w:rPr>
                <m:t>m</m:t>
              </m:r>
            </m:sup>
            <m:e>
              <m:sSub>
                <m:sSubPr>
                  <m:ctrlPr>
                    <w:rPr>
                      <w:rFonts w:ascii="Cambria Math" w:hAnsi="Verdana" w:cs="Arial"/>
                      <w:i/>
                      <w:sz w:val="22"/>
                      <w:szCs w:val="22"/>
                      <w:lang w:val="en-US"/>
                    </w:rPr>
                  </m:ctrlPr>
                </m:sSubPr>
                <m:e>
                  <m:r>
                    <w:rPr>
                      <w:rFonts w:ascii="Cambria Math" w:hAnsi="Cambria Math" w:cs="Arial"/>
                      <w:sz w:val="22"/>
                      <w:szCs w:val="22"/>
                      <w:lang w:val="en-US"/>
                    </w:rPr>
                    <m:t>β</m:t>
                  </m:r>
                </m:e>
                <m:sub>
                  <m:r>
                    <w:rPr>
                      <w:rFonts w:ascii="Cambria Math" w:hAnsi="Cambria Math" w:cs="Arial"/>
                      <w:sz w:val="22"/>
                      <w:szCs w:val="22"/>
                      <w:lang w:val="en-US"/>
                    </w:rPr>
                    <m:t>i</m:t>
                  </m:r>
                </m:sub>
              </m:sSub>
              <m:sSub>
                <m:sSubPr>
                  <m:ctrlPr>
                    <w:rPr>
                      <w:rFonts w:ascii="Cambria Math" w:hAnsi="Verdana" w:cs="Arial"/>
                      <w:i/>
                      <w:sz w:val="22"/>
                      <w:szCs w:val="22"/>
                      <w:lang w:val="en-US"/>
                    </w:rPr>
                  </m:ctrlPr>
                </m:sSubPr>
                <m:e>
                  <m:r>
                    <w:rPr>
                      <w:rFonts w:ascii="Cambria Math" w:hAnsi="Cambria Math" w:cs="Arial"/>
                      <w:sz w:val="22"/>
                      <w:szCs w:val="22"/>
                      <w:lang w:val="en-US"/>
                    </w:rPr>
                    <m:t>X</m:t>
                  </m:r>
                </m:e>
                <m:sub>
                  <m:r>
                    <w:rPr>
                      <w:rFonts w:ascii="Cambria Math" w:hAnsi="Cambria Math" w:cs="Arial"/>
                      <w:sz w:val="22"/>
                      <w:szCs w:val="22"/>
                      <w:lang w:val="en-US"/>
                    </w:rPr>
                    <m:t>t</m:t>
                  </m:r>
                  <m:r>
                    <w:rPr>
                      <w:rFonts w:ascii="Verdana" w:hAnsi="Verdana" w:cs="Arial"/>
                      <w:sz w:val="22"/>
                      <w:szCs w:val="22"/>
                      <w:lang w:val="en-US"/>
                    </w:rPr>
                    <m:t>-</m:t>
                  </m:r>
                  <m:r>
                    <w:rPr>
                      <w:rFonts w:ascii="Cambria Math" w:hAnsi="Cambria Math" w:cs="Arial"/>
                      <w:sz w:val="22"/>
                      <w:szCs w:val="22"/>
                      <w:lang w:val="en-US"/>
                    </w:rPr>
                    <m:t>i</m:t>
                  </m:r>
                </m:sub>
              </m:sSub>
              <m:r>
                <w:rPr>
                  <w:rFonts w:ascii="Cambria Math" w:hAnsi="Verdana" w:cs="Arial"/>
                  <w:sz w:val="22"/>
                  <w:szCs w:val="22"/>
                  <w:lang w:val="en-US"/>
                </w:rPr>
                <m:t xml:space="preserve">+ </m:t>
              </m:r>
              <m:sSub>
                <m:sSubPr>
                  <m:ctrlPr>
                    <w:rPr>
                      <w:rFonts w:ascii="Cambria Math" w:hAnsi="Verdana" w:cs="Arial"/>
                      <w:i/>
                      <w:sz w:val="22"/>
                      <w:szCs w:val="22"/>
                      <w:lang w:val="en-US"/>
                    </w:rPr>
                  </m:ctrlPr>
                </m:sSubPr>
                <m:e>
                  <m:r>
                    <w:rPr>
                      <w:rFonts w:ascii="Cambria Math" w:hAnsi="Cambria Math" w:cs="Arial"/>
                      <w:sz w:val="22"/>
                      <w:szCs w:val="22"/>
                      <w:lang w:val="en-US"/>
                    </w:rPr>
                    <m:t>ε</m:t>
                  </m:r>
                </m:e>
                <m:sub>
                  <m:r>
                    <w:rPr>
                      <w:rFonts w:ascii="Cambria Math" w:hAnsi="Cambria Math" w:cs="Arial"/>
                      <w:sz w:val="22"/>
                      <w:szCs w:val="22"/>
                      <w:lang w:val="en-US"/>
                    </w:rPr>
                    <m:t>t</m:t>
                  </m:r>
                </m:sub>
              </m:sSub>
            </m:e>
          </m:nary>
        </m:oMath>
      </m:oMathPara>
    </w:p>
    <w:p w:rsidR="00BD2B7E" w:rsidRPr="00E223E8" w:rsidRDefault="00BD2B7E" w:rsidP="003A42BF">
      <w:pPr>
        <w:autoSpaceDE w:val="0"/>
        <w:autoSpaceDN w:val="0"/>
        <w:adjustRightInd w:val="0"/>
        <w:spacing w:before="240" w:after="120"/>
        <w:ind w:left="1560"/>
        <w:jc w:val="both"/>
        <w:rPr>
          <w:rFonts w:ascii="Verdana" w:hAnsi="Verdana" w:cs="Verdana"/>
          <w:sz w:val="22"/>
          <w:szCs w:val="22"/>
        </w:rPr>
      </w:pPr>
      <w:r w:rsidRPr="00E223E8">
        <w:rPr>
          <w:rFonts w:ascii="Verdana" w:hAnsi="Verdana" w:cs="Verdana"/>
          <w:sz w:val="22"/>
          <w:szCs w:val="22"/>
        </w:rPr>
        <w:t>Estos modelos suelen presentar multicolinealidad, autocorrelación y regresores estocásticos. Esto último por estar la variable endógena rezagada, lo que da lugar a variable explicativa no fija. El método de estimación de mínimos cuadrados suele no ser el indicado en este tipo de modelos, por lo que se reemplaza por el método de variables instrumentales.</w:t>
      </w:r>
    </w:p>
    <w:p w:rsidR="00BD2B7E" w:rsidRDefault="00BD2B7E" w:rsidP="003A42BF">
      <w:pPr>
        <w:autoSpaceDE w:val="0"/>
        <w:autoSpaceDN w:val="0"/>
        <w:adjustRightInd w:val="0"/>
        <w:spacing w:before="240" w:after="120"/>
        <w:jc w:val="both"/>
        <w:rPr>
          <w:rFonts w:ascii="Verdana" w:hAnsi="Verdana" w:cs="Verdana"/>
          <w:sz w:val="22"/>
          <w:szCs w:val="22"/>
        </w:rPr>
      </w:pPr>
    </w:p>
    <w:p w:rsidR="003A42BF" w:rsidRDefault="003A42BF" w:rsidP="003A42BF">
      <w:pPr>
        <w:autoSpaceDE w:val="0"/>
        <w:autoSpaceDN w:val="0"/>
        <w:adjustRightInd w:val="0"/>
        <w:spacing w:before="240" w:after="120"/>
        <w:jc w:val="both"/>
        <w:rPr>
          <w:rFonts w:ascii="Verdana" w:hAnsi="Verdana" w:cs="Verdana"/>
          <w:sz w:val="22"/>
          <w:szCs w:val="22"/>
        </w:rPr>
      </w:pPr>
    </w:p>
    <w:p w:rsidR="003A42BF" w:rsidRPr="00E223E8" w:rsidRDefault="003A42BF" w:rsidP="003A42BF">
      <w:pPr>
        <w:autoSpaceDE w:val="0"/>
        <w:autoSpaceDN w:val="0"/>
        <w:adjustRightInd w:val="0"/>
        <w:spacing w:before="240" w:after="120"/>
        <w:jc w:val="both"/>
        <w:rPr>
          <w:rFonts w:ascii="Verdana" w:hAnsi="Verdana" w:cs="Verdana"/>
          <w:sz w:val="22"/>
          <w:szCs w:val="22"/>
        </w:rPr>
      </w:pPr>
    </w:p>
    <w:p w:rsidR="00BD2B7E" w:rsidRPr="003A42BF" w:rsidRDefault="00BD2B7E" w:rsidP="003A42BF">
      <w:pPr>
        <w:pStyle w:val="Ttulo4"/>
        <w:spacing w:before="240" w:after="240" w:line="240" w:lineRule="auto"/>
        <w:jc w:val="left"/>
        <w:rPr>
          <w:rFonts w:ascii="Verdana" w:eastAsia="Batang" w:hAnsi="Verdana"/>
          <w:bCs/>
          <w:snapToGrid/>
          <w:sz w:val="24"/>
          <w:szCs w:val="24"/>
        </w:rPr>
      </w:pPr>
      <w:r w:rsidRPr="003A42BF">
        <w:rPr>
          <w:rFonts w:ascii="Verdana" w:eastAsia="Batang" w:hAnsi="Verdana"/>
          <w:bCs/>
          <w:snapToGrid/>
          <w:sz w:val="24"/>
          <w:szCs w:val="24"/>
        </w:rPr>
        <w:t>18.1 Trayectoria temporal y equilibrio de largo plazo.</w:t>
      </w:r>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En los modelos dinámicos es posible indicar las condiciones para alcanzar el equilibrio intertemporal, tanto cuando se considere el tiempo continuo (ecuaciones diferenciales) como cuando se lo considere discreto (ecuaciones en diferencia). Las ecuaciones diferenciales, tanto como las ecuaciones en diferencia, pueden adoptar diferente orden dependiendo del orden más alto de la derivada que aparece en la ecuación diferencial o de la diferenciación mayor que aparece en la ecuación en diferencia</w:t>
      </w:r>
      <w:r w:rsidRPr="00E223E8">
        <w:rPr>
          <w:rStyle w:val="Refdenotaalpie"/>
          <w:rFonts w:ascii="Verdana" w:hAnsi="Verdana" w:cs="Verdana"/>
          <w:sz w:val="22"/>
          <w:szCs w:val="22"/>
        </w:rPr>
        <w:footnoteReference w:id="1"/>
      </w:r>
      <w:r w:rsidRPr="00E223E8">
        <w:rPr>
          <w:rFonts w:ascii="Verdana" w:hAnsi="Verdana" w:cs="Verdana"/>
          <w:sz w:val="22"/>
          <w:szCs w:val="22"/>
        </w:rPr>
        <w:t>.</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Una ecuación diferencial de primer orden es del tipo</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f>
            <m:fPr>
              <m:ctrlPr>
                <w:rPr>
                  <w:rFonts w:ascii="Cambria Math" w:hAnsi="Verdana" w:cs="Arial"/>
                  <w:i/>
                  <w:sz w:val="22"/>
                  <w:szCs w:val="22"/>
                </w:rPr>
              </m:ctrlPr>
            </m:fPr>
            <m:num>
              <m:r>
                <w:rPr>
                  <w:rFonts w:ascii="Cambria Math" w:hAnsi="Cambria Math" w:cs="Arial"/>
                  <w:sz w:val="22"/>
                  <w:szCs w:val="22"/>
                </w:rPr>
                <m:t>du</m:t>
              </m:r>
            </m:num>
            <m:den>
              <m:r>
                <w:rPr>
                  <w:rFonts w:ascii="Cambria Math" w:hAnsi="Cambria Math" w:cs="Arial"/>
                  <w:sz w:val="22"/>
                  <w:szCs w:val="22"/>
                </w:rPr>
                <m:t>dt</m:t>
              </m:r>
            </m:den>
          </m:f>
          <m:r>
            <w:rPr>
              <w:rFonts w:ascii="Cambria Math" w:hAnsi="Verdana" w:cs="Arial"/>
              <w:sz w:val="22"/>
              <w:szCs w:val="22"/>
            </w:rPr>
            <m:t xml:space="preserve">+ </m:t>
          </m:r>
          <m:r>
            <w:rPr>
              <w:rFonts w:ascii="Cambria Math" w:hAnsi="Cambria Math" w:cs="Arial"/>
              <w:sz w:val="22"/>
              <w:szCs w:val="22"/>
            </w:rPr>
            <m:t>u</m:t>
          </m:r>
          <m:d>
            <m:dPr>
              <m:ctrlPr>
                <w:rPr>
                  <w:rFonts w:ascii="Cambria Math" w:hAnsi="Verdana" w:cs="Arial"/>
                  <w:i/>
                  <w:sz w:val="22"/>
                  <w:szCs w:val="22"/>
                </w:rPr>
              </m:ctrlPr>
            </m:dPr>
            <m:e>
              <m:r>
                <w:rPr>
                  <w:rFonts w:ascii="Cambria Math" w:hAnsi="Cambria Math" w:cs="Arial"/>
                  <w:sz w:val="22"/>
                  <w:szCs w:val="22"/>
                </w:rPr>
                <m:t>t</m:t>
              </m:r>
            </m:e>
          </m:d>
          <m:r>
            <w:rPr>
              <w:rFonts w:ascii="Cambria Math" w:hAnsi="Cambria Math" w:cs="Arial"/>
              <w:sz w:val="22"/>
              <w:szCs w:val="22"/>
            </w:rPr>
            <m:t>y</m:t>
          </m:r>
          <m:r>
            <w:rPr>
              <w:rFonts w:ascii="Cambria Math" w:hAnsi="Verdana" w:cs="Arial"/>
              <w:sz w:val="22"/>
              <w:szCs w:val="22"/>
            </w:rPr>
            <m:t>=</m:t>
          </m:r>
          <m:r>
            <w:rPr>
              <w:rFonts w:ascii="Cambria Math" w:hAnsi="Cambria Math" w:cs="Arial"/>
              <w:sz w:val="22"/>
              <w:szCs w:val="22"/>
            </w:rPr>
            <m:t>w</m:t>
          </m:r>
          <m:r>
            <w:rPr>
              <w:rFonts w:ascii="Cambria Math" w:hAnsi="Verdana" w:cs="Arial"/>
              <w:sz w:val="22"/>
              <w:szCs w:val="22"/>
            </w:rPr>
            <m:t>(</m:t>
          </m:r>
          <m:r>
            <w:rPr>
              <w:rFonts w:ascii="Cambria Math" w:hAnsi="Cambria Math" w:cs="Arial"/>
              <w:sz w:val="22"/>
              <w:szCs w:val="22"/>
            </w:rPr>
            <m:t>t</m:t>
          </m:r>
          <m:r>
            <w:rPr>
              <w:rFonts w:ascii="Cambria Math" w:hAnsi="Verdana" w:cs="Arial"/>
              <w:sz w:val="22"/>
              <w:szCs w:val="22"/>
            </w:rPr>
            <m:t>)</m:t>
          </m:r>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Si el coeficiente </w:t>
      </w:r>
      <w:proofErr w:type="gramStart"/>
      <w:r w:rsidRPr="00E223E8">
        <w:rPr>
          <w:rFonts w:ascii="Verdana" w:hAnsi="Verdana" w:cs="Arial"/>
          <w:sz w:val="22"/>
          <w:szCs w:val="22"/>
        </w:rPr>
        <w:t>u(</w:t>
      </w:r>
      <w:proofErr w:type="gramEnd"/>
      <w:r w:rsidRPr="00E223E8">
        <w:rPr>
          <w:rFonts w:ascii="Verdana" w:hAnsi="Verdana" w:cs="Arial"/>
          <w:sz w:val="22"/>
          <w:szCs w:val="22"/>
        </w:rPr>
        <w:t xml:space="preserve">t) </w:t>
      </w:r>
      <w:r w:rsidRPr="00E223E8">
        <w:rPr>
          <w:rFonts w:ascii="Verdana" w:eastAsia="Arial Unicode MS" w:hAnsi="Verdana" w:cs="Arial Unicode MS"/>
          <w:sz w:val="22"/>
          <w:szCs w:val="22"/>
        </w:rPr>
        <w:t>=</w:t>
      </w:r>
      <w:r w:rsidRPr="00E223E8">
        <w:rPr>
          <w:rFonts w:ascii="Verdana" w:eastAsia="SymbolMT" w:hAnsi="Verdana" w:cs="SymbolMT"/>
          <w:sz w:val="22"/>
          <w:szCs w:val="22"/>
        </w:rPr>
        <w:t xml:space="preserve"> </w:t>
      </w:r>
      <w:r w:rsidRPr="00E223E8">
        <w:rPr>
          <w:rFonts w:ascii="Verdana" w:hAnsi="Verdana" w:cs="Arial"/>
          <w:sz w:val="22"/>
          <w:szCs w:val="22"/>
        </w:rPr>
        <w:t xml:space="preserve">a </w:t>
      </w:r>
      <w:r w:rsidRPr="00E223E8">
        <w:rPr>
          <w:rFonts w:ascii="Verdana" w:hAnsi="Verdana" w:cs="Verdana"/>
          <w:sz w:val="22"/>
          <w:szCs w:val="22"/>
        </w:rPr>
        <w:t xml:space="preserve">y el término </w:t>
      </w:r>
      <w:r w:rsidRPr="00E223E8">
        <w:rPr>
          <w:rFonts w:ascii="Verdana" w:hAnsi="Verdana" w:cs="Arial"/>
          <w:sz w:val="22"/>
          <w:szCs w:val="22"/>
        </w:rPr>
        <w:t xml:space="preserve">w(t)= b </w:t>
      </w:r>
      <w:r w:rsidRPr="00E223E8">
        <w:rPr>
          <w:rFonts w:ascii="Verdana" w:hAnsi="Verdana" w:cs="Verdana"/>
          <w:sz w:val="22"/>
          <w:szCs w:val="22"/>
        </w:rPr>
        <w:t>, donde a y b son constantes, la solución general será:</w:t>
      </w:r>
    </w:p>
    <w:p w:rsidR="00BD2B7E" w:rsidRPr="00E223E8" w:rsidRDefault="00F67368" w:rsidP="003A42BF">
      <w:pPr>
        <w:autoSpaceDE w:val="0"/>
        <w:autoSpaceDN w:val="0"/>
        <w:adjustRightInd w:val="0"/>
        <w:spacing w:before="240" w:after="120"/>
        <w:jc w:val="both"/>
        <w:rPr>
          <w:rFonts w:ascii="Verdana" w:hAnsi="Verdana"/>
          <w:sz w:val="22"/>
          <w:szCs w:val="22"/>
        </w:rPr>
      </w:pPr>
      <m:oMathPara>
        <m:oMath>
          <m:sSub>
            <m:sSubPr>
              <m:ctrlPr>
                <w:rPr>
                  <w:rFonts w:ascii="Cambria Math" w:hAnsi="Verdana"/>
                  <w:i/>
                  <w:sz w:val="22"/>
                  <w:szCs w:val="22"/>
                </w:rPr>
              </m:ctrlPr>
            </m:sSubPr>
            <m:e>
              <m:r>
                <w:rPr>
                  <w:rFonts w:ascii="Cambria Math" w:hAnsi="Cambria Math"/>
                  <w:sz w:val="22"/>
                  <w:szCs w:val="22"/>
                </w:rPr>
                <m:t>Y</m:t>
              </m:r>
            </m:e>
            <m:sub>
              <m:r>
                <w:rPr>
                  <w:rFonts w:ascii="Cambria Math" w:hAnsi="Cambria Math"/>
                  <w:sz w:val="22"/>
                  <w:szCs w:val="22"/>
                </w:rPr>
                <m:t>t</m:t>
              </m:r>
            </m:sub>
          </m:sSub>
          <m:r>
            <w:rPr>
              <w:rFonts w:ascii="Cambria Math" w:hAnsi="Verdana"/>
              <w:sz w:val="22"/>
              <w:szCs w:val="22"/>
            </w:rPr>
            <m:t>=</m:t>
          </m:r>
          <m:sSup>
            <m:sSupPr>
              <m:ctrlPr>
                <w:rPr>
                  <w:rFonts w:ascii="Cambria Math" w:hAnsi="Verdana"/>
                  <w:i/>
                  <w:sz w:val="22"/>
                  <w:szCs w:val="22"/>
                </w:rPr>
              </m:ctrlPr>
            </m:sSupPr>
            <m:e>
              <m:r>
                <w:rPr>
                  <w:rFonts w:ascii="Cambria Math" w:hAnsi="Cambria Math"/>
                  <w:sz w:val="22"/>
                  <w:szCs w:val="22"/>
                </w:rPr>
                <m:t>Ae</m:t>
              </m:r>
            </m:e>
            <m:sup>
              <m:r>
                <w:rPr>
                  <w:rFonts w:ascii="Verdana" w:hAnsi="Verdana"/>
                  <w:sz w:val="22"/>
                  <w:szCs w:val="22"/>
                </w:rPr>
                <m:t>-</m:t>
              </m:r>
              <m:r>
                <w:rPr>
                  <w:rFonts w:ascii="Cambria Math" w:hAnsi="Cambria Math"/>
                  <w:sz w:val="22"/>
                  <w:szCs w:val="22"/>
                </w:rPr>
                <m:t>at</m:t>
              </m:r>
            </m:sup>
          </m:sSup>
          <m:r>
            <w:rPr>
              <w:rFonts w:ascii="Cambria Math" w:hAnsi="Verdana"/>
              <w:sz w:val="22"/>
              <w:szCs w:val="22"/>
            </w:rPr>
            <m:t xml:space="preserve">+ </m:t>
          </m:r>
          <m:f>
            <m:fPr>
              <m:ctrlPr>
                <w:rPr>
                  <w:rFonts w:ascii="Cambria Math" w:hAnsi="Verdana"/>
                  <w:i/>
                  <w:sz w:val="22"/>
                  <w:szCs w:val="22"/>
                </w:rPr>
              </m:ctrlPr>
            </m:fPr>
            <m:num>
              <m:r>
                <w:rPr>
                  <w:rFonts w:ascii="Cambria Math" w:hAnsi="Cambria Math"/>
                  <w:sz w:val="22"/>
                  <w:szCs w:val="22"/>
                </w:rPr>
                <m:t>b</m:t>
              </m:r>
            </m:num>
            <m:den>
              <m:r>
                <w:rPr>
                  <w:rFonts w:ascii="Cambria Math" w:hAnsi="Cambria Math"/>
                  <w:sz w:val="22"/>
                  <w:szCs w:val="22"/>
                </w:rPr>
                <m:t>a</m:t>
              </m:r>
            </m:den>
          </m:f>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lastRenderedPageBreak/>
        <w:t xml:space="preserve">Donde </w:t>
      </w:r>
      <w:proofErr w:type="spellStart"/>
      <w:r w:rsidRPr="00E223E8">
        <w:rPr>
          <w:rFonts w:ascii="Verdana" w:hAnsi="Verdana" w:cs="Arial"/>
          <w:sz w:val="22"/>
          <w:szCs w:val="22"/>
        </w:rPr>
        <w:t>Ae</w:t>
      </w:r>
      <w:proofErr w:type="spellEnd"/>
      <w:r w:rsidRPr="00E223E8">
        <w:rPr>
          <w:rFonts w:ascii="Verdana" w:hAnsi="Verdana" w:cs="Arial"/>
          <w:sz w:val="22"/>
          <w:szCs w:val="22"/>
          <w:vertAlign w:val="superscript"/>
        </w:rPr>
        <w:t>-at</w:t>
      </w:r>
      <w:r w:rsidRPr="00E223E8">
        <w:rPr>
          <w:rFonts w:ascii="Verdana" w:hAnsi="Verdana" w:cs="Arial"/>
          <w:sz w:val="22"/>
          <w:szCs w:val="22"/>
        </w:rPr>
        <w:t xml:space="preserve"> </w:t>
      </w:r>
      <w:r w:rsidRPr="00E223E8">
        <w:rPr>
          <w:rFonts w:ascii="Verdana" w:hAnsi="Verdana" w:cs="Verdana"/>
          <w:sz w:val="22"/>
          <w:szCs w:val="22"/>
        </w:rPr>
        <w:t>representa la trayectoria temporal de la variable</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f>
            <m:fPr>
              <m:ctrlPr>
                <w:rPr>
                  <w:rFonts w:ascii="Cambria Math" w:hAnsi="Verdana" w:cs="Arial"/>
                  <w:i/>
                  <w:sz w:val="22"/>
                  <w:szCs w:val="22"/>
                </w:rPr>
              </m:ctrlPr>
            </m:fPr>
            <m:num>
              <m:r>
                <w:rPr>
                  <w:rFonts w:ascii="Cambria Math" w:hAnsi="Cambria Math" w:cs="Arial"/>
                  <w:sz w:val="22"/>
                  <w:szCs w:val="22"/>
                </w:rPr>
                <m:t>b</m:t>
              </m:r>
            </m:num>
            <m:den>
              <m:r>
                <w:rPr>
                  <w:rFonts w:ascii="Cambria Math" w:hAnsi="Cambria Math" w:cs="Arial"/>
                  <w:sz w:val="22"/>
                  <w:szCs w:val="22"/>
                </w:rPr>
                <m:t>a</m:t>
              </m:r>
            </m:den>
          </m:f>
          <m:r>
            <w:rPr>
              <w:rFonts w:ascii="Cambria Math" w:hAnsi="Verdana" w:cs="Arial"/>
              <w:sz w:val="22"/>
              <w:szCs w:val="22"/>
            </w:rPr>
            <m:t xml:space="preserve"> </m:t>
          </m:r>
          <m:r>
            <w:rPr>
              <w:rFonts w:ascii="Cambria Math" w:hAnsi="Cambria Math" w:cs="Arial"/>
              <w:sz w:val="22"/>
              <w:szCs w:val="22"/>
            </w:rPr>
            <m:t>es</m:t>
          </m:r>
          <m:r>
            <w:rPr>
              <w:rFonts w:ascii="Cambria Math" w:hAnsi="Verdana" w:cs="Arial"/>
              <w:sz w:val="22"/>
              <w:szCs w:val="22"/>
            </w:rPr>
            <m:t xml:space="preserve"> </m:t>
          </m:r>
          <m:r>
            <w:rPr>
              <w:rFonts w:ascii="Cambria Math" w:hAnsi="Cambria Math" w:cs="Arial"/>
              <w:sz w:val="22"/>
              <w:szCs w:val="22"/>
            </w:rPr>
            <m:t>la</m:t>
          </m:r>
          <m:r>
            <w:rPr>
              <w:rFonts w:ascii="Cambria Math" w:hAnsi="Verdana" w:cs="Arial"/>
              <w:sz w:val="22"/>
              <w:szCs w:val="22"/>
            </w:rPr>
            <m:t xml:space="preserve"> </m:t>
          </m:r>
          <m:r>
            <w:rPr>
              <w:rFonts w:ascii="Cambria Math" w:hAnsi="Cambria Math" w:cs="Arial"/>
              <w:sz w:val="22"/>
              <w:szCs w:val="22"/>
            </w:rPr>
            <m:t>integral</m:t>
          </m:r>
          <m:r>
            <w:rPr>
              <w:rFonts w:ascii="Cambria Math" w:hAnsi="Verdana" w:cs="Arial"/>
              <w:sz w:val="22"/>
              <w:szCs w:val="22"/>
            </w:rPr>
            <m:t xml:space="preserve"> </m:t>
          </m:r>
          <m:r>
            <w:rPr>
              <w:rFonts w:ascii="Cambria Math" w:hAnsi="Cambria Math" w:cs="Arial"/>
              <w:sz w:val="22"/>
              <w:szCs w:val="22"/>
            </w:rPr>
            <m:t>particular</m:t>
          </m:r>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Si a&gt;0, </w:t>
      </w:r>
      <w:proofErr w:type="spellStart"/>
      <w:r w:rsidRPr="00E223E8">
        <w:rPr>
          <w:rFonts w:ascii="Verdana" w:hAnsi="Verdana" w:cs="Arial"/>
          <w:sz w:val="22"/>
          <w:szCs w:val="22"/>
        </w:rPr>
        <w:t>Yt</w:t>
      </w:r>
      <w:proofErr w:type="spellEnd"/>
      <w:r w:rsidRPr="00E223E8">
        <w:rPr>
          <w:rFonts w:ascii="Verdana" w:hAnsi="Verdana" w:cs="Arial"/>
          <w:sz w:val="22"/>
          <w:szCs w:val="22"/>
        </w:rPr>
        <w:t xml:space="preserve"> </w:t>
      </w:r>
      <w:r w:rsidRPr="00E223E8">
        <w:rPr>
          <w:rFonts w:ascii="Verdana" w:hAnsi="Verdana" w:cs="Verdana"/>
          <w:sz w:val="22"/>
          <w:szCs w:val="22"/>
        </w:rPr>
        <w:t>converge al equilibrio</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Si el coeficiente </w:t>
      </w:r>
      <w:proofErr w:type="gramStart"/>
      <w:r w:rsidRPr="00E223E8">
        <w:rPr>
          <w:rFonts w:ascii="Verdana" w:hAnsi="Verdana" w:cs="Arial"/>
          <w:sz w:val="22"/>
          <w:szCs w:val="22"/>
        </w:rPr>
        <w:t>u(</w:t>
      </w:r>
      <w:proofErr w:type="gramEnd"/>
      <w:r w:rsidRPr="00E223E8">
        <w:rPr>
          <w:rFonts w:ascii="Verdana" w:hAnsi="Verdana" w:cs="Arial"/>
          <w:sz w:val="22"/>
          <w:szCs w:val="22"/>
        </w:rPr>
        <w:t xml:space="preserve">t) </w:t>
      </w:r>
      <w:r w:rsidRPr="00E223E8">
        <w:rPr>
          <w:rFonts w:ascii="Verdana" w:hAnsi="Verdana" w:cs="Verdana"/>
          <w:sz w:val="22"/>
          <w:szCs w:val="22"/>
        </w:rPr>
        <w:t xml:space="preserve">y el término </w:t>
      </w:r>
      <w:r w:rsidRPr="00E223E8">
        <w:rPr>
          <w:rFonts w:ascii="Verdana" w:hAnsi="Verdana" w:cs="Arial"/>
          <w:sz w:val="22"/>
          <w:szCs w:val="22"/>
        </w:rPr>
        <w:t xml:space="preserve">w(t) </w:t>
      </w:r>
      <w:r w:rsidRPr="00E223E8">
        <w:rPr>
          <w:rFonts w:ascii="Verdana" w:hAnsi="Verdana" w:cs="Verdana"/>
          <w:sz w:val="22"/>
          <w:szCs w:val="22"/>
        </w:rPr>
        <w:t>son variables, la solución general será:</w:t>
      </w:r>
    </w:p>
    <w:p w:rsidR="00BD2B7E" w:rsidRPr="00E223E8" w:rsidRDefault="00C61F5D" w:rsidP="003A42BF">
      <w:pPr>
        <w:autoSpaceDE w:val="0"/>
        <w:autoSpaceDN w:val="0"/>
        <w:adjustRightInd w:val="0"/>
        <w:spacing w:before="240" w:after="120"/>
        <w:jc w:val="both"/>
        <w:rPr>
          <w:rFonts w:ascii="Verdana" w:hAnsi="Verdana" w:cs="Arial"/>
          <w:sz w:val="22"/>
          <w:szCs w:val="22"/>
        </w:rPr>
      </w:pPr>
      <m:oMathPara>
        <m:oMath>
          <m:r>
            <w:rPr>
              <w:rFonts w:ascii="Cambria Math" w:hAnsi="Cambria Math" w:cs="Arial"/>
              <w:sz w:val="22"/>
              <w:szCs w:val="22"/>
            </w:rPr>
            <m:t>Y</m:t>
          </m:r>
          <m:d>
            <m:dPr>
              <m:ctrlPr>
                <w:rPr>
                  <w:rFonts w:ascii="Cambria Math" w:hAnsi="Verdana" w:cs="Arial"/>
                  <w:i/>
                  <w:sz w:val="22"/>
                  <w:szCs w:val="22"/>
                </w:rPr>
              </m:ctrlPr>
            </m:dPr>
            <m:e>
              <m:r>
                <w:rPr>
                  <w:rFonts w:ascii="Cambria Math" w:hAnsi="Cambria Math" w:cs="Arial"/>
                  <w:sz w:val="22"/>
                  <w:szCs w:val="22"/>
                </w:rPr>
                <m:t>t</m:t>
              </m:r>
            </m:e>
          </m:d>
          <m:r>
            <w:rPr>
              <w:rFonts w:ascii="Cambria Math" w:hAnsi="Verdana" w:cs="Arial"/>
              <w:sz w:val="22"/>
              <w:szCs w:val="22"/>
            </w:rPr>
            <m:t xml:space="preserve">= </m:t>
          </m:r>
          <m:sSup>
            <m:sSupPr>
              <m:ctrlPr>
                <w:rPr>
                  <w:rFonts w:ascii="Cambria Math" w:hAnsi="Verdana" w:cs="Arial"/>
                  <w:i/>
                  <w:sz w:val="22"/>
                  <w:szCs w:val="22"/>
                </w:rPr>
              </m:ctrlPr>
            </m:sSupPr>
            <m:e>
              <m:r>
                <w:rPr>
                  <w:rFonts w:ascii="Cambria Math" w:hAnsi="Cambria Math" w:cs="Arial"/>
                  <w:sz w:val="22"/>
                  <w:szCs w:val="22"/>
                </w:rPr>
                <m:t>e</m:t>
              </m:r>
            </m:e>
            <m:sup>
              <m:r>
                <w:rPr>
                  <w:rFonts w:ascii="Verdana" w:hAnsi="Verdana" w:cs="Arial"/>
                  <w:sz w:val="22"/>
                  <w:szCs w:val="22"/>
                </w:rPr>
                <m:t>-</m:t>
              </m:r>
              <m:nary>
                <m:naryPr>
                  <m:limLoc m:val="undOvr"/>
                  <m:subHide m:val="1"/>
                  <m:supHide m:val="1"/>
                  <m:ctrlPr>
                    <w:rPr>
                      <w:rFonts w:ascii="Cambria Math" w:hAnsi="Verdana" w:cs="Arial"/>
                      <w:i/>
                      <w:sz w:val="22"/>
                      <w:szCs w:val="22"/>
                    </w:rPr>
                  </m:ctrlPr>
                </m:naryPr>
                <m:sub/>
                <m:sup/>
                <m:e>
                  <m:r>
                    <w:rPr>
                      <w:rFonts w:ascii="Cambria Math" w:hAnsi="Cambria Math" w:cs="Arial"/>
                      <w:sz w:val="22"/>
                      <w:szCs w:val="22"/>
                    </w:rPr>
                    <m:t>u</m:t>
                  </m:r>
                  <m:r>
                    <w:rPr>
                      <w:rFonts w:ascii="Cambria Math" w:hAnsi="Verdana" w:cs="Arial"/>
                      <w:sz w:val="22"/>
                      <w:szCs w:val="22"/>
                    </w:rPr>
                    <m:t xml:space="preserve"> </m:t>
                  </m:r>
                  <m:r>
                    <w:rPr>
                      <w:rFonts w:ascii="Cambria Math" w:hAnsi="Cambria Math" w:cs="Arial"/>
                      <w:sz w:val="22"/>
                      <w:szCs w:val="22"/>
                    </w:rPr>
                    <m:t>dt</m:t>
                  </m:r>
                </m:e>
              </m:nary>
            </m:sup>
          </m:sSup>
          <m:d>
            <m:dPr>
              <m:ctrlPr>
                <w:rPr>
                  <w:rFonts w:ascii="Cambria Math" w:hAnsi="Verdana" w:cs="Arial"/>
                  <w:i/>
                  <w:sz w:val="22"/>
                  <w:szCs w:val="22"/>
                </w:rPr>
              </m:ctrlPr>
            </m:dPr>
            <m:e>
              <m:r>
                <w:rPr>
                  <w:rFonts w:ascii="Cambria Math" w:hAnsi="Cambria Math" w:cs="Arial"/>
                  <w:sz w:val="22"/>
                  <w:szCs w:val="22"/>
                </w:rPr>
                <m:t>A</m:t>
              </m:r>
              <m:r>
                <w:rPr>
                  <w:rFonts w:ascii="Cambria Math" w:hAnsi="Verdana" w:cs="Arial"/>
                  <w:sz w:val="22"/>
                  <w:szCs w:val="22"/>
                </w:rPr>
                <m:t>+</m:t>
              </m:r>
              <m:nary>
                <m:naryPr>
                  <m:limLoc m:val="undOvr"/>
                  <m:subHide m:val="1"/>
                  <m:supHide m:val="1"/>
                  <m:ctrlPr>
                    <w:rPr>
                      <w:rFonts w:ascii="Cambria Math" w:hAnsi="Verdana" w:cs="Arial"/>
                      <w:i/>
                      <w:sz w:val="22"/>
                      <w:szCs w:val="22"/>
                    </w:rPr>
                  </m:ctrlPr>
                </m:naryPr>
                <m:sub/>
                <m:sup/>
                <m:e>
                  <m:sSup>
                    <m:sSupPr>
                      <m:ctrlPr>
                        <w:rPr>
                          <w:rFonts w:ascii="Cambria Math" w:hAnsi="Verdana" w:cs="Arial"/>
                          <w:i/>
                          <w:sz w:val="22"/>
                          <w:szCs w:val="22"/>
                        </w:rPr>
                      </m:ctrlPr>
                    </m:sSupPr>
                    <m:e>
                      <m:r>
                        <w:rPr>
                          <w:rFonts w:ascii="Cambria Math" w:hAnsi="Cambria Math" w:cs="Arial"/>
                          <w:sz w:val="22"/>
                          <w:szCs w:val="22"/>
                        </w:rPr>
                        <m:t>we</m:t>
                      </m:r>
                    </m:e>
                    <m:sup>
                      <m:nary>
                        <m:naryPr>
                          <m:limLoc m:val="undOvr"/>
                          <m:subHide m:val="1"/>
                          <m:supHide m:val="1"/>
                          <m:ctrlPr>
                            <w:rPr>
                              <w:rFonts w:ascii="Cambria Math" w:hAnsi="Verdana" w:cs="Arial"/>
                              <w:i/>
                              <w:sz w:val="22"/>
                              <w:szCs w:val="22"/>
                            </w:rPr>
                          </m:ctrlPr>
                        </m:naryPr>
                        <m:sub/>
                        <m:sup/>
                        <m:e>
                          <m:r>
                            <w:rPr>
                              <w:rFonts w:ascii="Cambria Math" w:hAnsi="Cambria Math" w:cs="Arial"/>
                              <w:sz w:val="22"/>
                              <w:szCs w:val="22"/>
                            </w:rPr>
                            <m:t>u</m:t>
                          </m:r>
                          <m:r>
                            <w:rPr>
                              <w:rFonts w:ascii="Cambria Math" w:hAnsi="Verdana" w:cs="Arial"/>
                              <w:sz w:val="22"/>
                              <w:szCs w:val="22"/>
                            </w:rPr>
                            <m:t xml:space="preserve"> </m:t>
                          </m:r>
                          <m:r>
                            <w:rPr>
                              <w:rFonts w:ascii="Cambria Math" w:hAnsi="Cambria Math" w:cs="Arial"/>
                              <w:sz w:val="22"/>
                              <w:szCs w:val="22"/>
                            </w:rPr>
                            <m:t>dt</m:t>
                          </m:r>
                        </m:e>
                      </m:nary>
                    </m:sup>
                  </m:sSup>
                  <m:r>
                    <w:rPr>
                      <w:rFonts w:ascii="Cambria Math" w:hAnsi="Cambria Math" w:cs="Arial"/>
                      <w:sz w:val="22"/>
                      <w:szCs w:val="22"/>
                    </w:rPr>
                    <m:t>dt</m:t>
                  </m:r>
                </m:e>
              </m:nary>
            </m:e>
          </m:d>
        </m:oMath>
      </m:oMathPara>
    </w:p>
    <w:p w:rsidR="003A42BF" w:rsidRDefault="0037489E" w:rsidP="003A42BF">
      <w:pPr>
        <w:autoSpaceDE w:val="0"/>
        <w:autoSpaceDN w:val="0"/>
        <w:adjustRightInd w:val="0"/>
        <w:spacing w:before="240" w:after="120"/>
        <w:jc w:val="both"/>
        <w:rPr>
          <w:ins w:id="3" w:author="." w:date="2012-08-03T15:43:00Z"/>
          <w:rFonts w:ascii="Verdana" w:hAnsi="Verdana" w:cs="Verdana"/>
          <w:sz w:val="22"/>
          <w:szCs w:val="22"/>
        </w:rPr>
      </w:pPr>
      <w:ins w:id="4" w:author="." w:date="2012-08-03T15:43:00Z">
        <w:r>
          <w:rPr>
            <w:rFonts w:ascii="Verdana" w:hAnsi="Verdana" w:cs="Verdana"/>
            <w:sz w:val="22"/>
            <w:szCs w:val="22"/>
          </w:rPr>
          <w:t>Agregar caso homogéneo</w:t>
        </w:r>
      </w:ins>
    </w:p>
    <w:p w:rsidR="0037489E" w:rsidRPr="0037489E" w:rsidRDefault="0037489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Una ecuación diferencial de segundo orden es</w:t>
      </w:r>
    </w:p>
    <w:p w:rsidR="00C61F5D" w:rsidRPr="00E223E8" w:rsidRDefault="00F67368" w:rsidP="003A42BF">
      <w:pPr>
        <w:autoSpaceDE w:val="0"/>
        <w:autoSpaceDN w:val="0"/>
        <w:adjustRightInd w:val="0"/>
        <w:spacing w:before="240" w:after="120"/>
        <w:jc w:val="both"/>
        <w:rPr>
          <w:rFonts w:ascii="Verdana" w:hAnsi="Verdana" w:cs="Verdana"/>
          <w:sz w:val="22"/>
          <w:szCs w:val="22"/>
        </w:rPr>
      </w:pPr>
      <m:oMathPara>
        <m:oMathParaPr>
          <m:jc m:val="left"/>
        </m:oMathParaPr>
        <m:oMath>
          <m:sSup>
            <m:sSupPr>
              <m:ctrlPr>
                <w:rPr>
                  <w:rFonts w:ascii="Cambria Math" w:hAnsi="Verdana" w:cs="Verdana"/>
                  <w:i/>
                  <w:sz w:val="22"/>
                  <w:szCs w:val="22"/>
                </w:rPr>
              </m:ctrlPr>
            </m:sSupPr>
            <m:e>
              <m:r>
                <w:rPr>
                  <w:rFonts w:ascii="Cambria Math" w:hAnsi="Cambria Math" w:cs="Verdana"/>
                  <w:sz w:val="22"/>
                  <w:szCs w:val="22"/>
                </w:rPr>
                <m:t>y</m:t>
              </m:r>
            </m:e>
            <m:sup>
              <m:r>
                <w:rPr>
                  <w:rFonts w:ascii="Cambria Math" w:hAnsi="Verdana" w:cs="Verdana"/>
                  <w:sz w:val="22"/>
                  <w:szCs w:val="22"/>
                </w:rPr>
                <m:t>´´</m:t>
              </m:r>
            </m:sup>
          </m:sSup>
          <m:d>
            <m:dPr>
              <m:ctrlPr>
                <w:rPr>
                  <w:rFonts w:ascii="Cambria Math" w:hAnsi="Verdana" w:cs="Verdana"/>
                  <w:i/>
                  <w:sz w:val="22"/>
                  <w:szCs w:val="22"/>
                </w:rPr>
              </m:ctrlPr>
            </m:dPr>
            <m:e>
              <m:r>
                <w:rPr>
                  <w:rFonts w:ascii="Cambria Math" w:hAnsi="Cambria Math" w:cs="Verdana"/>
                  <w:sz w:val="22"/>
                  <w:szCs w:val="22"/>
                </w:rPr>
                <m:t>t</m:t>
              </m:r>
            </m:e>
          </m:d>
          <m:r>
            <w:rPr>
              <w:rFonts w:ascii="Cambria Math" w:hAnsi="Verdana" w:cs="Verdana"/>
              <w:sz w:val="22"/>
              <w:szCs w:val="22"/>
            </w:rPr>
            <m:t xml:space="preserve">+ </m:t>
          </m:r>
          <m:sSub>
            <m:sSubPr>
              <m:ctrlPr>
                <w:rPr>
                  <w:rFonts w:ascii="Cambria Math" w:hAnsi="Verdana" w:cs="Verdana"/>
                  <w:i/>
                  <w:sz w:val="22"/>
                  <w:szCs w:val="22"/>
                </w:rPr>
              </m:ctrlPr>
            </m:sSubPr>
            <m:e>
              <m:r>
                <w:rPr>
                  <w:rFonts w:ascii="Cambria Math" w:hAnsi="Cambria Math" w:cs="Verdana"/>
                  <w:sz w:val="22"/>
                  <w:szCs w:val="22"/>
                </w:rPr>
                <m:t>a</m:t>
              </m:r>
            </m:e>
            <m:sub>
              <m:r>
                <w:rPr>
                  <w:rFonts w:ascii="Cambria Math" w:hAnsi="Verdana" w:cs="Verdana"/>
                  <w:sz w:val="22"/>
                  <w:szCs w:val="22"/>
                </w:rPr>
                <m:t>1</m:t>
              </m:r>
            </m:sub>
          </m:sSub>
          <m:sSup>
            <m:sSupPr>
              <m:ctrlPr>
                <w:rPr>
                  <w:rFonts w:ascii="Cambria Math" w:hAnsi="Verdana" w:cs="Verdana"/>
                  <w:i/>
                  <w:sz w:val="22"/>
                  <w:szCs w:val="22"/>
                </w:rPr>
              </m:ctrlPr>
            </m:sSupPr>
            <m:e>
              <m:r>
                <w:rPr>
                  <w:rFonts w:ascii="Cambria Math" w:hAnsi="Cambria Math" w:cs="Verdana"/>
                  <w:sz w:val="22"/>
                  <w:szCs w:val="22"/>
                </w:rPr>
                <m:t>y</m:t>
              </m:r>
            </m:e>
            <m:sup>
              <m:r>
                <w:rPr>
                  <w:rFonts w:ascii="Cambria Math" w:hAnsi="Verdana" w:cs="Verdana"/>
                  <w:sz w:val="22"/>
                  <w:szCs w:val="22"/>
                </w:rPr>
                <m:t>´</m:t>
              </m:r>
            </m:sup>
          </m:sSup>
          <m:d>
            <m:dPr>
              <m:ctrlPr>
                <w:rPr>
                  <w:rFonts w:ascii="Cambria Math" w:hAnsi="Verdana" w:cs="Verdana"/>
                  <w:i/>
                  <w:sz w:val="22"/>
                  <w:szCs w:val="22"/>
                </w:rPr>
              </m:ctrlPr>
            </m:dPr>
            <m:e>
              <m:r>
                <w:rPr>
                  <w:rFonts w:ascii="Cambria Math" w:hAnsi="Cambria Math" w:cs="Verdana"/>
                  <w:sz w:val="22"/>
                  <w:szCs w:val="22"/>
                </w:rPr>
                <m:t>t</m:t>
              </m:r>
            </m:e>
          </m:d>
          <m:r>
            <w:rPr>
              <w:rFonts w:ascii="Cambria Math" w:hAnsi="Verdana" w:cs="Verdana"/>
              <w:sz w:val="22"/>
              <w:szCs w:val="22"/>
            </w:rPr>
            <m:t>+</m:t>
          </m:r>
          <m:sSub>
            <m:sSubPr>
              <m:ctrlPr>
                <w:rPr>
                  <w:rFonts w:ascii="Cambria Math" w:hAnsi="Verdana" w:cs="Verdana"/>
                  <w:i/>
                  <w:sz w:val="22"/>
                  <w:szCs w:val="22"/>
                </w:rPr>
              </m:ctrlPr>
            </m:sSubPr>
            <m:e>
              <m:r>
                <w:rPr>
                  <w:rFonts w:ascii="Cambria Math" w:hAnsi="Cambria Math" w:cs="Verdana"/>
                  <w:sz w:val="22"/>
                  <w:szCs w:val="22"/>
                </w:rPr>
                <m:t>a</m:t>
              </m:r>
            </m:e>
            <m:sub>
              <m:r>
                <w:rPr>
                  <w:rFonts w:ascii="Cambria Math" w:hAnsi="Verdana" w:cs="Verdana"/>
                  <w:sz w:val="22"/>
                  <w:szCs w:val="22"/>
                </w:rPr>
                <m:t>2</m:t>
              </m:r>
            </m:sub>
          </m:sSub>
          <m:r>
            <w:rPr>
              <w:rFonts w:ascii="Cambria Math" w:hAnsi="Cambria Math" w:cs="Verdana"/>
              <w:sz w:val="22"/>
              <w:szCs w:val="22"/>
            </w:rPr>
            <m:t>y</m:t>
          </m:r>
          <m:d>
            <m:dPr>
              <m:ctrlPr>
                <w:rPr>
                  <w:rFonts w:ascii="Cambria Math" w:hAnsi="Verdana" w:cs="Verdana"/>
                  <w:i/>
                  <w:sz w:val="22"/>
                  <w:szCs w:val="22"/>
                </w:rPr>
              </m:ctrlPr>
            </m:dPr>
            <m:e>
              <m:r>
                <w:rPr>
                  <w:rFonts w:ascii="Cambria Math" w:hAnsi="Cambria Math" w:cs="Verdana"/>
                  <w:sz w:val="22"/>
                  <w:szCs w:val="22"/>
                </w:rPr>
                <m:t>t</m:t>
              </m:r>
            </m:e>
          </m:d>
          <m:r>
            <w:rPr>
              <w:rFonts w:ascii="Cambria Math" w:hAnsi="Verdana" w:cs="Verdana"/>
              <w:sz w:val="22"/>
              <w:szCs w:val="22"/>
            </w:rPr>
            <m:t xml:space="preserve">= </m:t>
          </m:r>
          <m:r>
            <w:rPr>
              <w:rFonts w:ascii="Cambria Math" w:hAnsi="Cambria Math" w:cs="Verdana"/>
              <w:sz w:val="22"/>
              <w:szCs w:val="22"/>
            </w:rPr>
            <m:t>b</m:t>
          </m:r>
        </m:oMath>
      </m:oMathPara>
    </w:p>
    <w:p w:rsidR="00BD2B7E" w:rsidRPr="00E223E8" w:rsidRDefault="00BD2B7E" w:rsidP="003A42BF">
      <w:pPr>
        <w:autoSpaceDE w:val="0"/>
        <w:autoSpaceDN w:val="0"/>
        <w:adjustRightInd w:val="0"/>
        <w:spacing w:before="240" w:after="120"/>
        <w:rPr>
          <w:rFonts w:ascii="Verdana" w:hAnsi="Verdana" w:cs="Verdana"/>
          <w:sz w:val="22"/>
          <w:szCs w:val="22"/>
        </w:rPr>
      </w:pPr>
      <w:r w:rsidRPr="00E223E8">
        <w:rPr>
          <w:rFonts w:ascii="Verdana" w:hAnsi="Verdana" w:cs="Verdana"/>
          <w:sz w:val="22"/>
          <w:szCs w:val="22"/>
        </w:rPr>
        <w:t xml:space="preserve">Si </w:t>
      </w:r>
      <w:r w:rsidRPr="00E223E8">
        <w:rPr>
          <w:rFonts w:ascii="Verdana" w:hAnsi="Verdana" w:cs="Arial"/>
          <w:sz w:val="22"/>
          <w:szCs w:val="22"/>
        </w:rPr>
        <w:t>a</w:t>
      </w:r>
      <w:r w:rsidRPr="00E223E8">
        <w:rPr>
          <w:rFonts w:ascii="Verdana" w:hAnsi="Verdana" w:cs="Verdana"/>
          <w:sz w:val="22"/>
          <w:szCs w:val="22"/>
        </w:rPr>
        <w:t xml:space="preserve">2 </w:t>
      </w:r>
      <w:r w:rsidRPr="00E223E8">
        <w:rPr>
          <w:rFonts w:ascii="Verdana" w:eastAsia="Arial Unicode MS" w:hAnsi="Verdana" w:cs="Arial Unicode MS"/>
          <w:sz w:val="22"/>
          <w:szCs w:val="22"/>
        </w:rPr>
        <w:t xml:space="preserve">≠ </w:t>
      </w:r>
      <w:r w:rsidRPr="00E223E8">
        <w:rPr>
          <w:rFonts w:ascii="Verdana" w:hAnsi="Verdana" w:cs="Verdana"/>
          <w:sz w:val="22"/>
          <w:szCs w:val="22"/>
        </w:rPr>
        <w:t xml:space="preserve">0 y </w:t>
      </w:r>
      <w:r w:rsidRPr="00E223E8">
        <w:rPr>
          <w:rFonts w:ascii="Verdana" w:hAnsi="Verdana" w:cs="Arial"/>
          <w:sz w:val="22"/>
          <w:szCs w:val="22"/>
        </w:rPr>
        <w:t>r</w:t>
      </w:r>
      <w:r w:rsidRPr="00E223E8">
        <w:rPr>
          <w:rFonts w:ascii="Verdana" w:hAnsi="Verdana" w:cs="Verdana"/>
          <w:sz w:val="22"/>
          <w:szCs w:val="22"/>
        </w:rPr>
        <w:t xml:space="preserve">1 </w:t>
      </w:r>
      <w:r w:rsidRPr="00E223E8">
        <w:rPr>
          <w:rFonts w:ascii="Verdana" w:eastAsia="Arial Unicode MS" w:hAnsi="Verdana" w:cs="Arial Unicode MS"/>
          <w:sz w:val="22"/>
          <w:szCs w:val="22"/>
        </w:rPr>
        <w:t>≠</w:t>
      </w:r>
      <w:r w:rsidRPr="00E223E8">
        <w:rPr>
          <w:rFonts w:ascii="Verdana" w:eastAsia="SymbolMT" w:hAnsi="Verdana" w:cs="SymbolMT"/>
          <w:sz w:val="22"/>
          <w:szCs w:val="22"/>
        </w:rPr>
        <w:t xml:space="preserve"> </w:t>
      </w:r>
      <w:r w:rsidRPr="00E223E8">
        <w:rPr>
          <w:rFonts w:ascii="Verdana" w:hAnsi="Verdana" w:cs="Arial"/>
          <w:sz w:val="22"/>
          <w:szCs w:val="22"/>
        </w:rPr>
        <w:t>r</w:t>
      </w:r>
      <w:r w:rsidRPr="00E223E8">
        <w:rPr>
          <w:rFonts w:ascii="Verdana" w:hAnsi="Verdana" w:cs="Verdana"/>
          <w:sz w:val="22"/>
          <w:szCs w:val="22"/>
        </w:rPr>
        <w:t>2</w:t>
      </w:r>
      <w:r w:rsidRPr="00E223E8">
        <w:rPr>
          <w:rFonts w:ascii="Verdana" w:hAnsi="Verdana" w:cs="CourierNewPSMT"/>
          <w:sz w:val="22"/>
          <w:szCs w:val="22"/>
        </w:rPr>
        <w:t xml:space="preserve">, </w:t>
      </w:r>
      <w:r w:rsidRPr="00E223E8">
        <w:rPr>
          <w:rFonts w:ascii="Verdana" w:hAnsi="Verdana" w:cs="Verdana"/>
          <w:sz w:val="22"/>
          <w:szCs w:val="22"/>
        </w:rPr>
        <w:t>la solución general es:</w:t>
      </w:r>
    </w:p>
    <w:p w:rsidR="00BD2B7E" w:rsidRPr="00E223E8" w:rsidRDefault="00F67368" w:rsidP="003A42BF">
      <w:pPr>
        <w:autoSpaceDE w:val="0"/>
        <w:autoSpaceDN w:val="0"/>
        <w:adjustRightInd w:val="0"/>
        <w:spacing w:before="240" w:after="120"/>
        <w:jc w:val="both"/>
        <w:rPr>
          <w:rFonts w:ascii="Verdana" w:hAnsi="Verdana" w:cs="Verdana"/>
          <w:sz w:val="22"/>
          <w:szCs w:val="22"/>
        </w:rPr>
      </w:pPr>
      <m:oMathPara>
        <m:oMath>
          <m:sSub>
            <m:sSubPr>
              <m:ctrlPr>
                <w:rPr>
                  <w:rFonts w:ascii="Cambria Math" w:hAnsi="Verdana" w:cs="Verdana"/>
                  <w:i/>
                  <w:sz w:val="22"/>
                  <w:szCs w:val="22"/>
                </w:rPr>
              </m:ctrlPr>
            </m:sSubPr>
            <m:e>
              <m:r>
                <w:rPr>
                  <w:rFonts w:ascii="Cambria Math" w:hAnsi="Cambria Math" w:cs="Verdana"/>
                  <w:sz w:val="22"/>
                  <w:szCs w:val="22"/>
                </w:rPr>
                <m:t>Y</m:t>
              </m:r>
            </m:e>
            <m:sub>
              <m:r>
                <w:rPr>
                  <w:rFonts w:ascii="Cambria Math" w:hAnsi="Cambria Math" w:cs="Verdana"/>
                  <w:sz w:val="22"/>
                  <w:szCs w:val="22"/>
                </w:rPr>
                <m:t>t</m:t>
              </m:r>
            </m:sub>
          </m:sSub>
          <m:r>
            <w:rPr>
              <w:rFonts w:ascii="Cambria Math" w:hAnsi="Verdana" w:cs="Verdana"/>
              <w:sz w:val="22"/>
              <w:szCs w:val="22"/>
            </w:rPr>
            <m:t xml:space="preserve">= </m:t>
          </m:r>
          <m:sSub>
            <m:sSubPr>
              <m:ctrlPr>
                <w:rPr>
                  <w:rFonts w:ascii="Cambria Math" w:hAnsi="Verdana" w:cs="Verdana"/>
                  <w:i/>
                  <w:sz w:val="22"/>
                  <w:szCs w:val="22"/>
                </w:rPr>
              </m:ctrlPr>
            </m:sSubPr>
            <m:e>
              <m:r>
                <w:rPr>
                  <w:rFonts w:ascii="Cambria Math" w:hAnsi="Cambria Math" w:cs="Verdana"/>
                  <w:sz w:val="22"/>
                  <w:szCs w:val="22"/>
                </w:rPr>
                <m:t>A</m:t>
              </m:r>
            </m:e>
            <m:sub>
              <m:r>
                <w:rPr>
                  <w:rFonts w:ascii="Cambria Math" w:hAnsi="Verdana" w:cs="Verdana"/>
                  <w:sz w:val="22"/>
                  <w:szCs w:val="22"/>
                </w:rPr>
                <m:t>1</m:t>
              </m:r>
            </m:sub>
          </m:sSub>
          <m:sSup>
            <m:sSupPr>
              <m:ctrlPr>
                <w:rPr>
                  <w:rFonts w:ascii="Cambria Math" w:hAnsi="Verdana" w:cs="Verdana"/>
                  <w:i/>
                  <w:sz w:val="22"/>
                  <w:szCs w:val="22"/>
                </w:rPr>
              </m:ctrlPr>
            </m:sSupPr>
            <m:e>
              <m:r>
                <w:rPr>
                  <w:rFonts w:ascii="Cambria Math" w:hAnsi="Cambria Math" w:cs="Verdana"/>
                  <w:sz w:val="22"/>
                  <w:szCs w:val="22"/>
                </w:rPr>
                <m:t>e</m:t>
              </m:r>
            </m:e>
            <m:sup>
              <m:sSub>
                <m:sSubPr>
                  <m:ctrlPr>
                    <w:rPr>
                      <w:rFonts w:ascii="Cambria Math" w:hAnsi="Verdana" w:cs="Verdana"/>
                      <w:i/>
                      <w:sz w:val="22"/>
                      <w:szCs w:val="22"/>
                    </w:rPr>
                  </m:ctrlPr>
                </m:sSubPr>
                <m:e>
                  <m:r>
                    <w:rPr>
                      <w:rFonts w:ascii="Cambria Math" w:hAnsi="Cambria Math" w:cs="Verdana"/>
                      <w:sz w:val="22"/>
                      <w:szCs w:val="22"/>
                    </w:rPr>
                    <m:t>r</m:t>
                  </m:r>
                </m:e>
                <m:sub>
                  <m:r>
                    <w:rPr>
                      <w:rFonts w:ascii="Cambria Math" w:hAnsi="Verdana" w:cs="Verdana"/>
                      <w:sz w:val="22"/>
                      <w:szCs w:val="22"/>
                    </w:rPr>
                    <m:t>1</m:t>
                  </m:r>
                </m:sub>
              </m:sSub>
              <m:r>
                <w:rPr>
                  <w:rFonts w:ascii="Cambria Math" w:hAnsi="Cambria Math" w:cs="Verdana"/>
                  <w:sz w:val="22"/>
                  <w:szCs w:val="22"/>
                </w:rPr>
                <m:t>t</m:t>
              </m:r>
            </m:sup>
          </m:sSup>
          <m:r>
            <w:rPr>
              <w:rFonts w:ascii="Cambria Math" w:hAnsi="Verdana" w:cs="Verdana"/>
              <w:sz w:val="22"/>
              <w:szCs w:val="22"/>
            </w:rPr>
            <m:t>+</m:t>
          </m:r>
          <m:sSub>
            <m:sSubPr>
              <m:ctrlPr>
                <w:rPr>
                  <w:rFonts w:ascii="Cambria Math" w:hAnsi="Verdana" w:cs="Verdana"/>
                  <w:i/>
                  <w:sz w:val="22"/>
                  <w:szCs w:val="22"/>
                </w:rPr>
              </m:ctrlPr>
            </m:sSubPr>
            <m:e>
              <m:r>
                <w:rPr>
                  <w:rFonts w:ascii="Cambria Math" w:hAnsi="Cambria Math" w:cs="Verdana"/>
                  <w:sz w:val="22"/>
                  <w:szCs w:val="22"/>
                </w:rPr>
                <m:t>A</m:t>
              </m:r>
            </m:e>
            <m:sub>
              <m:r>
                <w:rPr>
                  <w:rFonts w:ascii="Cambria Math" w:hAnsi="Verdana" w:cs="Verdana"/>
                  <w:sz w:val="22"/>
                  <w:szCs w:val="22"/>
                </w:rPr>
                <m:t>2</m:t>
              </m:r>
            </m:sub>
          </m:sSub>
          <m:sSup>
            <m:sSupPr>
              <m:ctrlPr>
                <w:rPr>
                  <w:rFonts w:ascii="Cambria Math" w:hAnsi="Verdana" w:cs="Verdana"/>
                  <w:i/>
                  <w:sz w:val="22"/>
                  <w:szCs w:val="22"/>
                </w:rPr>
              </m:ctrlPr>
            </m:sSupPr>
            <m:e>
              <m:r>
                <w:rPr>
                  <w:rFonts w:ascii="Cambria Math" w:hAnsi="Cambria Math" w:cs="Verdana"/>
                  <w:sz w:val="22"/>
                  <w:szCs w:val="22"/>
                </w:rPr>
                <m:t>e</m:t>
              </m:r>
            </m:e>
            <m:sup>
              <m:sSub>
                <m:sSubPr>
                  <m:ctrlPr>
                    <w:rPr>
                      <w:rFonts w:ascii="Cambria Math" w:hAnsi="Verdana" w:cs="Verdana"/>
                      <w:i/>
                      <w:sz w:val="22"/>
                      <w:szCs w:val="22"/>
                    </w:rPr>
                  </m:ctrlPr>
                </m:sSubPr>
                <m:e>
                  <m:r>
                    <w:rPr>
                      <w:rFonts w:ascii="Cambria Math" w:hAnsi="Cambria Math" w:cs="Verdana"/>
                      <w:sz w:val="22"/>
                      <w:szCs w:val="22"/>
                    </w:rPr>
                    <m:t>r</m:t>
                  </m:r>
                </m:e>
                <m:sub>
                  <m:r>
                    <w:rPr>
                      <w:rFonts w:ascii="Cambria Math" w:hAnsi="Verdana" w:cs="Verdana"/>
                      <w:sz w:val="22"/>
                      <w:szCs w:val="22"/>
                    </w:rPr>
                    <m:t>2</m:t>
                  </m:r>
                </m:sub>
              </m:sSub>
              <m:r>
                <w:rPr>
                  <w:rFonts w:ascii="Cambria Math" w:hAnsi="Cambria Math" w:cs="Verdana"/>
                  <w:sz w:val="22"/>
                  <w:szCs w:val="22"/>
                </w:rPr>
                <m:t>t</m:t>
              </m:r>
            </m:sup>
          </m:sSup>
          <m:r>
            <w:rPr>
              <w:rFonts w:ascii="Cambria Math" w:hAnsi="Verdana" w:cs="Verdana"/>
              <w:sz w:val="22"/>
              <w:szCs w:val="22"/>
            </w:rPr>
            <m:t xml:space="preserve">+ </m:t>
          </m:r>
          <m:f>
            <m:fPr>
              <m:ctrlPr>
                <w:rPr>
                  <w:rFonts w:ascii="Cambria Math" w:hAnsi="Verdana" w:cs="Verdana"/>
                  <w:i/>
                  <w:sz w:val="22"/>
                  <w:szCs w:val="22"/>
                </w:rPr>
              </m:ctrlPr>
            </m:fPr>
            <m:num>
              <m:r>
                <w:rPr>
                  <w:rFonts w:ascii="Cambria Math" w:hAnsi="Cambria Math" w:cs="Verdana"/>
                  <w:sz w:val="22"/>
                  <w:szCs w:val="22"/>
                </w:rPr>
                <m:t>b</m:t>
              </m:r>
            </m:num>
            <m:den>
              <m:sSub>
                <m:sSubPr>
                  <m:ctrlPr>
                    <w:rPr>
                      <w:rFonts w:ascii="Cambria Math" w:hAnsi="Verdana" w:cs="Verdana"/>
                      <w:i/>
                      <w:sz w:val="22"/>
                      <w:szCs w:val="22"/>
                    </w:rPr>
                  </m:ctrlPr>
                </m:sSubPr>
                <m:e>
                  <m:r>
                    <w:rPr>
                      <w:rFonts w:ascii="Cambria Math" w:hAnsi="Cambria Math" w:cs="Verdana"/>
                      <w:sz w:val="22"/>
                      <w:szCs w:val="22"/>
                    </w:rPr>
                    <m:t>a</m:t>
                  </m:r>
                </m:e>
                <m:sub>
                  <m:r>
                    <w:rPr>
                      <w:rFonts w:ascii="Cambria Math" w:hAnsi="Verdana" w:cs="Verdana"/>
                      <w:sz w:val="22"/>
                      <w:szCs w:val="22"/>
                    </w:rPr>
                    <m:t>2</m:t>
                  </m:r>
                </m:sub>
              </m:sSub>
            </m:den>
          </m:f>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Donde a </w:t>
      </w:r>
      <m:oMath>
        <m:sSub>
          <m:sSubPr>
            <m:ctrlPr>
              <w:rPr>
                <w:rFonts w:ascii="Cambria Math" w:hAnsi="Verdana" w:cs="Arial"/>
                <w:i/>
                <w:sz w:val="22"/>
                <w:szCs w:val="22"/>
              </w:rPr>
            </m:ctrlPr>
          </m:sSubPr>
          <m:e>
            <m:r>
              <w:rPr>
                <w:rFonts w:ascii="Cambria Math" w:hAnsi="Cambria Math" w:cs="Arial"/>
                <w:sz w:val="22"/>
                <w:szCs w:val="22"/>
              </w:rPr>
              <m:t>Y</m:t>
            </m:r>
          </m:e>
          <m:sub>
            <m:r>
              <w:rPr>
                <w:rFonts w:ascii="Cambria Math" w:hAnsi="Cambria Math" w:cs="Arial"/>
                <w:sz w:val="22"/>
                <w:szCs w:val="22"/>
              </w:rPr>
              <m:t>t</m:t>
            </m:r>
          </m:sub>
        </m:sSub>
        <m:r>
          <w:rPr>
            <w:rFonts w:ascii="Cambria Math" w:hAnsi="Verdana" w:cs="Arial"/>
            <w:sz w:val="22"/>
            <w:szCs w:val="22"/>
          </w:rPr>
          <m:t xml:space="preserve">= </m:t>
        </m:r>
        <m:sSub>
          <m:sSubPr>
            <m:ctrlPr>
              <w:rPr>
                <w:rFonts w:ascii="Cambria Math" w:hAnsi="Verdana" w:cs="Arial"/>
                <w:i/>
                <w:sz w:val="22"/>
                <w:szCs w:val="22"/>
              </w:rPr>
            </m:ctrlPr>
          </m:sSubPr>
          <m:e>
            <m:r>
              <w:rPr>
                <w:rFonts w:ascii="Cambria Math" w:hAnsi="Cambria Math" w:cs="Arial"/>
                <w:sz w:val="22"/>
                <w:szCs w:val="22"/>
              </w:rPr>
              <m:t>A</m:t>
            </m:r>
          </m:e>
          <m:sub>
            <m:r>
              <w:rPr>
                <w:rFonts w:ascii="Cambria Math" w:hAnsi="Verdana" w:cs="Arial"/>
                <w:sz w:val="22"/>
                <w:szCs w:val="22"/>
              </w:rPr>
              <m:t>1</m:t>
            </m:r>
          </m:sub>
        </m:sSub>
        <m:sSup>
          <m:sSupPr>
            <m:ctrlPr>
              <w:rPr>
                <w:rFonts w:ascii="Cambria Math" w:hAnsi="Verdana" w:cs="Arial"/>
                <w:i/>
                <w:sz w:val="22"/>
                <w:szCs w:val="22"/>
              </w:rPr>
            </m:ctrlPr>
          </m:sSupPr>
          <m:e>
            <m:r>
              <w:rPr>
                <w:rFonts w:ascii="Cambria Math" w:hAnsi="Cambria Math" w:cs="Arial"/>
                <w:sz w:val="22"/>
                <w:szCs w:val="22"/>
              </w:rPr>
              <m:t>e</m:t>
            </m:r>
          </m:e>
          <m:sup>
            <m:sSub>
              <m:sSubPr>
                <m:ctrlPr>
                  <w:rPr>
                    <w:rFonts w:ascii="Cambria Math" w:hAnsi="Verdana" w:cs="Arial"/>
                    <w:i/>
                    <w:sz w:val="22"/>
                    <w:szCs w:val="22"/>
                  </w:rPr>
                </m:ctrlPr>
              </m:sSubPr>
              <m:e>
                <m:r>
                  <w:rPr>
                    <w:rFonts w:ascii="Cambria Math" w:hAnsi="Cambria Math" w:cs="Arial"/>
                    <w:sz w:val="22"/>
                    <w:szCs w:val="22"/>
                  </w:rPr>
                  <m:t>r</m:t>
                </m:r>
              </m:e>
              <m:sub>
                <m:r>
                  <w:rPr>
                    <w:rFonts w:ascii="Cambria Math" w:hAnsi="Verdana" w:cs="Arial"/>
                    <w:sz w:val="22"/>
                    <w:szCs w:val="22"/>
                  </w:rPr>
                  <m:t>1</m:t>
                </m:r>
              </m:sub>
            </m:sSub>
            <m:r>
              <w:rPr>
                <w:rFonts w:ascii="Cambria Math" w:hAnsi="Cambria Math" w:cs="Arial"/>
                <w:sz w:val="22"/>
                <w:szCs w:val="22"/>
              </w:rPr>
              <m:t>t</m:t>
            </m:r>
          </m:sup>
        </m:sSup>
        <m:r>
          <w:rPr>
            <w:rFonts w:ascii="Cambria Math" w:hAnsi="Verdana" w:cs="Arial"/>
            <w:sz w:val="22"/>
            <w:szCs w:val="22"/>
          </w:rPr>
          <m:t>+</m:t>
        </m:r>
        <m:sSub>
          <m:sSubPr>
            <m:ctrlPr>
              <w:rPr>
                <w:rFonts w:ascii="Cambria Math" w:hAnsi="Verdana" w:cs="Arial"/>
                <w:i/>
                <w:sz w:val="22"/>
                <w:szCs w:val="22"/>
              </w:rPr>
            </m:ctrlPr>
          </m:sSubPr>
          <m:e>
            <m:r>
              <w:rPr>
                <w:rFonts w:ascii="Cambria Math" w:hAnsi="Cambria Math" w:cs="Arial"/>
                <w:sz w:val="22"/>
                <w:szCs w:val="22"/>
              </w:rPr>
              <m:t>A</m:t>
            </m:r>
          </m:e>
          <m:sub>
            <m:r>
              <w:rPr>
                <w:rFonts w:ascii="Cambria Math" w:hAnsi="Verdana" w:cs="Arial"/>
                <w:sz w:val="22"/>
                <w:szCs w:val="22"/>
              </w:rPr>
              <m:t>2</m:t>
            </m:r>
          </m:sub>
        </m:sSub>
        <m:sSup>
          <m:sSupPr>
            <m:ctrlPr>
              <w:rPr>
                <w:rFonts w:ascii="Cambria Math" w:hAnsi="Verdana" w:cs="Arial"/>
                <w:i/>
                <w:sz w:val="22"/>
                <w:szCs w:val="22"/>
              </w:rPr>
            </m:ctrlPr>
          </m:sSupPr>
          <m:e>
            <m:r>
              <w:rPr>
                <w:rFonts w:ascii="Cambria Math" w:hAnsi="Cambria Math" w:cs="Arial"/>
                <w:sz w:val="22"/>
                <w:szCs w:val="22"/>
              </w:rPr>
              <m:t>e</m:t>
            </m:r>
          </m:e>
          <m:sup>
            <m:sSub>
              <m:sSubPr>
                <m:ctrlPr>
                  <w:rPr>
                    <w:rFonts w:ascii="Cambria Math" w:hAnsi="Verdana" w:cs="Arial"/>
                    <w:i/>
                    <w:sz w:val="22"/>
                    <w:szCs w:val="22"/>
                  </w:rPr>
                </m:ctrlPr>
              </m:sSubPr>
              <m:e>
                <m:r>
                  <w:rPr>
                    <w:rFonts w:ascii="Cambria Math" w:hAnsi="Cambria Math" w:cs="Arial"/>
                    <w:sz w:val="22"/>
                    <w:szCs w:val="22"/>
                  </w:rPr>
                  <m:t>r</m:t>
                </m:r>
              </m:e>
              <m:sub>
                <m:r>
                  <w:rPr>
                    <w:rFonts w:ascii="Cambria Math" w:hAnsi="Verdana" w:cs="Arial"/>
                    <w:sz w:val="22"/>
                    <w:szCs w:val="22"/>
                  </w:rPr>
                  <m:t>2</m:t>
                </m:r>
              </m:sub>
            </m:sSub>
            <m:r>
              <w:rPr>
                <w:rFonts w:ascii="Cambria Math" w:hAnsi="Cambria Math" w:cs="Arial"/>
                <w:sz w:val="22"/>
                <w:szCs w:val="22"/>
              </w:rPr>
              <m:t>t</m:t>
            </m:r>
          </m:sup>
        </m:sSup>
      </m:oMath>
      <w:r w:rsidRPr="00E223E8">
        <w:rPr>
          <w:rFonts w:ascii="Verdana" w:hAnsi="Verdana" w:cs="Verdana"/>
          <w:sz w:val="22"/>
          <w:szCs w:val="22"/>
        </w:rPr>
        <w:t xml:space="preserve"> se lo denomina solución complementaria -la que dará como resultado la trayectoria temporal de la variable- y </w:t>
      </w:r>
      <m:oMath>
        <m:f>
          <m:fPr>
            <m:ctrlPr>
              <w:rPr>
                <w:rFonts w:ascii="Cambria Math" w:hAnsi="Verdana" w:cs="Verdana"/>
                <w:i/>
                <w:sz w:val="22"/>
                <w:szCs w:val="22"/>
              </w:rPr>
            </m:ctrlPr>
          </m:fPr>
          <m:num>
            <m:r>
              <w:rPr>
                <w:rFonts w:ascii="Cambria Math" w:hAnsi="Cambria Math" w:cs="Verdana"/>
                <w:sz w:val="22"/>
                <w:szCs w:val="22"/>
              </w:rPr>
              <m:t>b</m:t>
            </m:r>
          </m:num>
          <m:den>
            <m:sSub>
              <m:sSubPr>
                <m:ctrlPr>
                  <w:rPr>
                    <w:rFonts w:ascii="Cambria Math" w:hAnsi="Verdana" w:cs="Verdana"/>
                    <w:i/>
                    <w:sz w:val="22"/>
                    <w:szCs w:val="22"/>
                  </w:rPr>
                </m:ctrlPr>
              </m:sSubPr>
              <m:e>
                <m:r>
                  <w:rPr>
                    <w:rFonts w:ascii="Cambria Math" w:hAnsi="Cambria Math" w:cs="Verdana"/>
                    <w:sz w:val="22"/>
                    <w:szCs w:val="22"/>
                  </w:rPr>
                  <m:t>a</m:t>
                </m:r>
              </m:e>
              <m:sub>
                <m:r>
                  <w:rPr>
                    <w:rFonts w:ascii="Cambria Math" w:hAnsi="Verdana" w:cs="Verdana"/>
                    <w:sz w:val="22"/>
                    <w:szCs w:val="22"/>
                  </w:rPr>
                  <m:t>2</m:t>
                </m:r>
              </m:sub>
            </m:sSub>
          </m:den>
        </m:f>
      </m:oMath>
      <w:r w:rsidRPr="00E223E8">
        <w:rPr>
          <w:rFonts w:ascii="Verdana" w:hAnsi="Verdana" w:cs="Arial"/>
          <w:sz w:val="22"/>
          <w:szCs w:val="22"/>
        </w:rPr>
        <w:t xml:space="preserve"> </w:t>
      </w:r>
      <w:r w:rsidRPr="00E223E8">
        <w:rPr>
          <w:rFonts w:ascii="Verdana" w:hAnsi="Verdana" w:cs="Verdana"/>
          <w:sz w:val="22"/>
          <w:szCs w:val="22"/>
        </w:rPr>
        <w:t>es la integral particular –a partir de la cual se obtiene el nivel de equilibrio intertemporal.</w:t>
      </w:r>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Una ecuación en diferencias es del tipo</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sSub>
            <m:sSubPr>
              <m:ctrlPr>
                <w:rPr>
                  <w:rFonts w:ascii="Cambria Math" w:hAnsi="Verdana" w:cs="Arial"/>
                  <w:i/>
                  <w:sz w:val="22"/>
                  <w:szCs w:val="22"/>
                </w:rPr>
              </m:ctrlPr>
            </m:sSubPr>
            <m:e>
              <m:r>
                <w:rPr>
                  <w:rFonts w:ascii="Cambria Math" w:hAnsi="Cambria Math" w:cs="Arial"/>
                  <w:sz w:val="22"/>
                  <w:szCs w:val="22"/>
                </w:rPr>
                <m:t>y</m:t>
              </m:r>
            </m:e>
            <m:sub>
              <m:r>
                <w:rPr>
                  <w:rFonts w:ascii="Cambria Math" w:hAnsi="Cambria Math" w:cs="Arial"/>
                  <w:sz w:val="22"/>
                  <w:szCs w:val="22"/>
                </w:rPr>
                <m:t>t</m:t>
              </m:r>
              <m:r>
                <w:rPr>
                  <w:rFonts w:ascii="Cambria Math" w:hAnsi="Verdana" w:cs="Arial"/>
                  <w:sz w:val="22"/>
                  <w:szCs w:val="22"/>
                </w:rPr>
                <m:t>+1</m:t>
              </m:r>
            </m:sub>
          </m:sSub>
          <m:r>
            <w:rPr>
              <w:rFonts w:ascii="Cambria Math" w:hAnsi="Verdana" w:cs="Arial"/>
              <w:sz w:val="22"/>
              <w:szCs w:val="22"/>
            </w:rPr>
            <m:t>+</m:t>
          </m:r>
          <m:sSub>
            <m:sSubPr>
              <m:ctrlPr>
                <w:rPr>
                  <w:rFonts w:ascii="Cambria Math" w:hAnsi="Verdana" w:cs="Arial"/>
                  <w:i/>
                  <w:sz w:val="22"/>
                  <w:szCs w:val="22"/>
                </w:rPr>
              </m:ctrlPr>
            </m:sSubPr>
            <m:e>
              <m:r>
                <w:rPr>
                  <w:rFonts w:ascii="Cambria Math" w:hAnsi="Cambria Math" w:cs="Arial"/>
                  <w:sz w:val="22"/>
                  <w:szCs w:val="22"/>
                </w:rPr>
                <m:t>ay</m:t>
              </m:r>
            </m:e>
            <m:sub>
              <m:r>
                <w:rPr>
                  <w:rFonts w:ascii="Cambria Math" w:hAnsi="Cambria Math" w:cs="Arial"/>
                  <w:sz w:val="22"/>
                  <w:szCs w:val="22"/>
                </w:rPr>
                <m:t>t</m:t>
              </m:r>
            </m:sub>
          </m:sSub>
          <m:r>
            <w:rPr>
              <w:rFonts w:ascii="Cambria Math" w:hAnsi="Verdana" w:cs="Arial"/>
              <w:sz w:val="22"/>
              <w:szCs w:val="22"/>
            </w:rPr>
            <m:t>=</m:t>
          </m:r>
          <m:r>
            <w:rPr>
              <w:rFonts w:ascii="Cambria Math" w:hAnsi="Cambria Math" w:cs="Arial"/>
              <w:sz w:val="22"/>
              <w:szCs w:val="22"/>
            </w:rPr>
            <m:t>c</m:t>
          </m:r>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Siendo la solución general</w:t>
      </w:r>
    </w:p>
    <w:p w:rsidR="00BD2B7E" w:rsidRPr="00E223E8" w:rsidRDefault="00F67368" w:rsidP="003A42BF">
      <w:pPr>
        <w:autoSpaceDE w:val="0"/>
        <w:autoSpaceDN w:val="0"/>
        <w:adjustRightInd w:val="0"/>
        <w:spacing w:before="240" w:after="120"/>
        <w:jc w:val="both"/>
        <w:rPr>
          <w:rFonts w:ascii="Verdana" w:eastAsia="SymbolMT" w:hAnsi="Verdana" w:cs="Arial"/>
          <w:sz w:val="22"/>
          <w:szCs w:val="22"/>
        </w:rPr>
      </w:pPr>
      <m:oMathPara>
        <m:oMath>
          <m:sSub>
            <m:sSubPr>
              <m:ctrlPr>
                <w:rPr>
                  <w:rFonts w:ascii="Cambria Math" w:eastAsia="SymbolMT" w:hAnsi="Verdana" w:cs="Arial"/>
                  <w:i/>
                  <w:sz w:val="22"/>
                  <w:szCs w:val="22"/>
                </w:rPr>
              </m:ctrlPr>
            </m:sSubPr>
            <m:e>
              <m:r>
                <w:rPr>
                  <w:rFonts w:ascii="Cambria Math" w:eastAsia="SymbolMT" w:hAnsi="Cambria Math" w:cs="Arial"/>
                  <w:sz w:val="22"/>
                  <w:szCs w:val="22"/>
                </w:rPr>
                <m:t>Y</m:t>
              </m:r>
            </m:e>
            <m:sub>
              <m:r>
                <w:rPr>
                  <w:rFonts w:ascii="Cambria Math" w:eastAsia="SymbolMT" w:hAnsi="Cambria Math" w:cs="Arial"/>
                  <w:sz w:val="22"/>
                  <w:szCs w:val="22"/>
                </w:rPr>
                <m:t>t</m:t>
              </m:r>
            </m:sub>
          </m:sSub>
          <m:r>
            <w:rPr>
              <w:rFonts w:ascii="Cambria Math" w:eastAsia="SymbolMT" w:hAnsi="Verdana" w:cs="Arial"/>
              <w:sz w:val="22"/>
              <w:szCs w:val="22"/>
            </w:rPr>
            <m:t xml:space="preserve">= </m:t>
          </m:r>
          <m:sSup>
            <m:sSupPr>
              <m:ctrlPr>
                <w:rPr>
                  <w:rFonts w:ascii="Cambria Math" w:eastAsia="SymbolMT" w:hAnsi="Verdana" w:cs="Arial"/>
                  <w:i/>
                  <w:sz w:val="22"/>
                  <w:szCs w:val="22"/>
                </w:rPr>
              </m:ctrlPr>
            </m:sSupPr>
            <m:e>
              <m:r>
                <w:rPr>
                  <w:rFonts w:ascii="Cambria Math" w:eastAsia="SymbolMT" w:hAnsi="Cambria Math" w:cs="Arial"/>
                  <w:sz w:val="22"/>
                  <w:szCs w:val="22"/>
                </w:rPr>
                <m:t>A</m:t>
              </m:r>
              <m:d>
                <m:dPr>
                  <m:ctrlPr>
                    <w:rPr>
                      <w:rFonts w:ascii="Cambria Math" w:eastAsia="SymbolMT" w:hAnsi="Verdana" w:cs="Arial"/>
                      <w:i/>
                      <w:sz w:val="22"/>
                      <w:szCs w:val="22"/>
                    </w:rPr>
                  </m:ctrlPr>
                </m:dPr>
                <m:e>
                  <m:r>
                    <w:rPr>
                      <w:rFonts w:ascii="Verdana" w:eastAsia="SymbolMT" w:hAnsi="Verdana" w:cs="Arial"/>
                      <w:sz w:val="22"/>
                      <w:szCs w:val="22"/>
                    </w:rPr>
                    <m:t>-</m:t>
                  </m:r>
                  <m:r>
                    <w:rPr>
                      <w:rFonts w:ascii="Cambria Math" w:eastAsia="SymbolMT" w:hAnsi="Cambria Math" w:cs="Arial"/>
                      <w:sz w:val="22"/>
                      <w:szCs w:val="22"/>
                    </w:rPr>
                    <m:t>a</m:t>
                  </m:r>
                </m:e>
              </m:d>
            </m:e>
            <m:sup>
              <m:r>
                <w:rPr>
                  <w:rFonts w:ascii="Cambria Math" w:eastAsia="SymbolMT" w:hAnsi="Cambria Math" w:cs="Arial"/>
                  <w:sz w:val="22"/>
                  <w:szCs w:val="22"/>
                </w:rPr>
                <m:t>t</m:t>
              </m:r>
            </m:sup>
          </m:sSup>
          <m:r>
            <w:rPr>
              <w:rFonts w:ascii="Cambria Math" w:eastAsia="SymbolMT" w:hAnsi="Verdana" w:cs="Arial"/>
              <w:sz w:val="22"/>
              <w:szCs w:val="22"/>
            </w:rPr>
            <m:t xml:space="preserve">+ </m:t>
          </m:r>
          <m:f>
            <m:fPr>
              <m:ctrlPr>
                <w:rPr>
                  <w:rFonts w:ascii="Cambria Math" w:eastAsia="SymbolMT" w:hAnsi="Verdana" w:cs="Arial"/>
                  <w:i/>
                  <w:sz w:val="22"/>
                  <w:szCs w:val="22"/>
                </w:rPr>
              </m:ctrlPr>
            </m:fPr>
            <m:num>
              <m:r>
                <w:rPr>
                  <w:rFonts w:ascii="Cambria Math" w:eastAsia="SymbolMT" w:hAnsi="Cambria Math" w:cs="Arial"/>
                  <w:sz w:val="22"/>
                  <w:szCs w:val="22"/>
                </w:rPr>
                <m:t>c</m:t>
              </m:r>
            </m:num>
            <m:den>
              <m:r>
                <w:rPr>
                  <w:rFonts w:ascii="Cambria Math" w:eastAsia="SymbolMT" w:hAnsi="Verdana" w:cs="Arial"/>
                  <w:sz w:val="22"/>
                  <w:szCs w:val="22"/>
                </w:rPr>
                <m:t>1+</m:t>
              </m:r>
              <m:r>
                <w:rPr>
                  <w:rFonts w:ascii="Cambria Math" w:eastAsia="SymbolMT" w:hAnsi="Cambria Math" w:cs="Arial"/>
                  <w:sz w:val="22"/>
                  <w:szCs w:val="22"/>
                </w:rPr>
                <m:t>a</m:t>
              </m:r>
            </m:den>
          </m:f>
          <m:r>
            <w:rPr>
              <w:rFonts w:ascii="Cambria Math" w:eastAsia="SymbolMT" w:hAnsi="Verdana" w:cs="Arial"/>
              <w:sz w:val="22"/>
              <w:szCs w:val="22"/>
            </w:rPr>
            <m:t xml:space="preserve"> </m:t>
          </m:r>
          <m:r>
            <w:rPr>
              <w:rFonts w:ascii="Cambria Math" w:eastAsia="SymbolMT" w:hAnsi="Cambria Math" w:cs="Arial"/>
              <w:sz w:val="22"/>
              <w:szCs w:val="22"/>
            </w:rPr>
            <m:t>con</m:t>
          </m:r>
          <m:r>
            <w:rPr>
              <w:rFonts w:ascii="Cambria Math" w:eastAsia="SymbolMT" w:hAnsi="Verdana" w:cs="Arial"/>
              <w:sz w:val="22"/>
              <w:szCs w:val="22"/>
            </w:rPr>
            <m:t xml:space="preserve"> </m:t>
          </m:r>
          <m:r>
            <w:rPr>
              <w:rFonts w:ascii="Cambria Math" w:eastAsia="SymbolMT" w:hAnsi="Cambria Math" w:cs="Arial"/>
              <w:sz w:val="22"/>
              <w:szCs w:val="22"/>
            </w:rPr>
            <m:t>a</m:t>
          </m:r>
          <m:r>
            <w:rPr>
              <w:rFonts w:ascii="Cambria Math" w:eastAsia="SymbolMT" w:hAnsi="Verdana" w:cs="Arial"/>
              <w:sz w:val="22"/>
              <w:szCs w:val="22"/>
            </w:rPr>
            <m:t>≠-</m:t>
          </m:r>
          <m:r>
            <w:rPr>
              <w:rFonts w:ascii="Cambria Math" w:eastAsia="SymbolMT" w:hAnsi="Verdana" w:cs="Arial"/>
              <w:sz w:val="22"/>
              <w:szCs w:val="22"/>
            </w:rPr>
            <m:t>1</m:t>
          </m:r>
        </m:oMath>
      </m:oMathPara>
    </w:p>
    <w:p w:rsidR="00BD2B7E"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Si </w:t>
      </w:r>
      <m:oMath>
        <m:d>
          <m:dPr>
            <m:begChr m:val="|"/>
            <m:endChr m:val="|"/>
            <m:ctrlPr>
              <w:rPr>
                <w:rFonts w:ascii="Cambria Math" w:hAnsi="Verdana" w:cs="Arial"/>
                <w:i/>
                <w:sz w:val="22"/>
                <w:szCs w:val="22"/>
                <w:lang w:val="es-AR" w:eastAsia="es-AR"/>
              </w:rPr>
            </m:ctrlPr>
          </m:dPr>
          <m:e>
            <m:r>
              <w:rPr>
                <w:rFonts w:ascii="Cambria Math" w:hAnsi="Cambria Math" w:cs="Arial"/>
                <w:sz w:val="22"/>
                <w:szCs w:val="22"/>
              </w:rPr>
              <m:t>a</m:t>
            </m:r>
          </m:e>
        </m:d>
        <m:r>
          <w:rPr>
            <w:rFonts w:ascii="Cambria Math" w:hAnsi="Verdana" w:cs="Arial"/>
            <w:sz w:val="22"/>
            <w:szCs w:val="22"/>
          </w:rPr>
          <m:t xml:space="preserve"> &lt;1</m:t>
        </m:r>
      </m:oMath>
      <w:r w:rsidRPr="00E223E8">
        <w:rPr>
          <w:rFonts w:ascii="Verdana" w:hAnsi="Verdana" w:cs="Verdana"/>
          <w:sz w:val="22"/>
          <w:szCs w:val="22"/>
        </w:rPr>
        <w:t xml:space="preserve"> la trayectoria es convergente y, además, si </w:t>
      </w:r>
      <m:oMath>
        <m:r>
          <w:rPr>
            <w:rFonts w:ascii="Cambria Math" w:hAnsi="Cambria Math" w:cs="Arial"/>
            <w:sz w:val="22"/>
            <w:szCs w:val="22"/>
          </w:rPr>
          <m:t>a</m:t>
        </m:r>
        <m:r>
          <w:rPr>
            <w:rFonts w:ascii="Cambria Math" w:hAnsi="Verdana" w:cs="Arial"/>
            <w:sz w:val="22"/>
            <w:szCs w:val="22"/>
          </w:rPr>
          <m:t>&gt;</m:t>
        </m:r>
        <m:r>
          <w:rPr>
            <w:rFonts w:ascii="Cambria Math" w:hAnsi="Verdana" w:cs="Arial"/>
            <w:sz w:val="22"/>
            <w:szCs w:val="22"/>
          </w:rPr>
          <m:t>0</m:t>
        </m:r>
      </m:oMath>
      <w:r w:rsidRPr="00E223E8">
        <w:rPr>
          <w:rFonts w:ascii="Verdana" w:hAnsi="Verdana" w:cs="Verdana"/>
          <w:sz w:val="22"/>
          <w:szCs w:val="22"/>
        </w:rPr>
        <w:t xml:space="preserve"> la trayectoria es oscilante.</w:t>
      </w:r>
    </w:p>
    <w:p w:rsidR="0037489E" w:rsidRDefault="0037489E" w:rsidP="003A42BF">
      <w:pPr>
        <w:autoSpaceDE w:val="0"/>
        <w:autoSpaceDN w:val="0"/>
        <w:adjustRightInd w:val="0"/>
        <w:spacing w:before="240" w:after="120"/>
        <w:jc w:val="both"/>
        <w:rPr>
          <w:rFonts w:ascii="Verdana" w:hAnsi="Verdana" w:cs="Verdana"/>
          <w:sz w:val="22"/>
          <w:szCs w:val="22"/>
        </w:rPr>
      </w:pPr>
    </w:p>
    <w:p w:rsidR="0037489E" w:rsidRDefault="0037489E" w:rsidP="003A42BF">
      <w:pPr>
        <w:autoSpaceDE w:val="0"/>
        <w:autoSpaceDN w:val="0"/>
        <w:adjustRightInd w:val="0"/>
        <w:spacing w:before="240" w:after="120"/>
        <w:jc w:val="both"/>
        <w:rPr>
          <w:rFonts w:ascii="Verdana" w:hAnsi="Verdana" w:cs="Verdana"/>
          <w:sz w:val="22"/>
          <w:szCs w:val="22"/>
        </w:rPr>
      </w:pPr>
      <w:r>
        <w:rPr>
          <w:rFonts w:ascii="Verdana" w:hAnsi="Verdana" w:cs="Verdana"/>
          <w:sz w:val="22"/>
          <w:szCs w:val="22"/>
        </w:rPr>
        <w:t xml:space="preserve">Por ejemplo, si </w:t>
      </w:r>
      <m:oMath>
        <m:r>
          <w:rPr>
            <w:rFonts w:ascii="Cambria Math" w:hAnsi="Cambria Math" w:cs="Arial"/>
            <w:sz w:val="22"/>
            <w:szCs w:val="22"/>
          </w:rPr>
          <m:t>a</m:t>
        </m:r>
        <m:r>
          <w:rPr>
            <w:rFonts w:ascii="Cambria Math" w:hAnsi="Verdana" w:cs="Arial"/>
            <w:sz w:val="22"/>
            <w:szCs w:val="22"/>
          </w:rPr>
          <m:t>=</m:t>
        </m:r>
        <m:r>
          <w:rPr>
            <w:rFonts w:ascii="Cambria Math" w:hAnsi="Verdana" w:cs="Arial"/>
            <w:sz w:val="22"/>
            <w:szCs w:val="22"/>
          </w:rPr>
          <m:t>-</m:t>
        </m:r>
        <m:r>
          <w:rPr>
            <w:rFonts w:ascii="Cambria Math" w:hAnsi="Verdana" w:cs="Arial"/>
            <w:sz w:val="22"/>
            <w:szCs w:val="22"/>
          </w:rPr>
          <m:t>0.5</m:t>
        </m:r>
      </m:oMath>
    </w:p>
    <w:p w:rsidR="0037489E" w:rsidRDefault="0037489E" w:rsidP="003A42BF">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m:t>t=0 →</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-a</m:t>
                  </m:r>
                </m:e>
              </m:d>
            </m:e>
            <m:sup>
              <m:r>
                <w:rPr>
                  <w:rFonts w:ascii="Cambria Math" w:hAnsi="Cambria Math" w:cs="Verdana"/>
                  <w:sz w:val="22"/>
                  <w:szCs w:val="22"/>
                </w:rPr>
                <m:t>t</m:t>
              </m:r>
            </m:sup>
          </m:sSup>
          <m:r>
            <w:rPr>
              <w:rFonts w:ascii="Cambria Math" w:hAnsi="Cambria Math" w:cs="Verdana"/>
              <w:sz w:val="22"/>
              <w:szCs w:val="22"/>
            </w:rPr>
            <m:t>=</m:t>
          </m:r>
          <m:sSup>
            <m:sSupPr>
              <m:ctrlPr>
                <w:rPr>
                  <w:rFonts w:ascii="Cambria Math" w:hAnsi="Cambria Math" w:cs="Verdana"/>
                  <w:i/>
                  <w:sz w:val="22"/>
                  <w:szCs w:val="22"/>
                </w:rPr>
              </m:ctrlPr>
            </m:sSupPr>
            <m:e>
              <m:r>
                <w:rPr>
                  <w:rFonts w:ascii="Cambria Math" w:hAnsi="Cambria Math" w:cs="Verdana"/>
                  <w:sz w:val="22"/>
                  <w:szCs w:val="22"/>
                </w:rPr>
                <m:t>0.5</m:t>
              </m:r>
            </m:e>
            <m:sup>
              <m:r>
                <w:rPr>
                  <w:rFonts w:ascii="Cambria Math" w:hAnsi="Cambria Math" w:cs="Verdana"/>
                  <w:sz w:val="22"/>
                  <w:szCs w:val="22"/>
                </w:rPr>
                <m:t>0</m:t>
              </m:r>
            </m:sup>
          </m:sSup>
          <m:r>
            <w:rPr>
              <w:rFonts w:ascii="Cambria Math" w:hAnsi="Cambria Math" w:cs="Verdana"/>
              <w:sz w:val="22"/>
              <w:szCs w:val="22"/>
            </w:rPr>
            <m:t>=1</m:t>
          </m:r>
        </m:oMath>
      </m:oMathPara>
    </w:p>
    <w:p w:rsidR="0037489E" w:rsidRPr="0037489E" w:rsidRDefault="0037489E" w:rsidP="003A42BF">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m:t>t=</m:t>
          </m:r>
          <m:r>
            <w:rPr>
              <w:rFonts w:ascii="Cambria Math" w:hAnsi="Cambria Math" w:cs="Verdana"/>
              <w:sz w:val="22"/>
              <w:szCs w:val="22"/>
            </w:rPr>
            <m:t>1</m:t>
          </m:r>
          <m:r>
            <w:rPr>
              <w:rFonts w:ascii="Cambria Math" w:hAnsi="Cambria Math" w:cs="Verdana"/>
              <w:sz w:val="22"/>
              <w:szCs w:val="22"/>
            </w:rPr>
            <m:t xml:space="preserve"> →</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-a</m:t>
                  </m:r>
                </m:e>
              </m:d>
            </m:e>
            <m:sup>
              <m:r>
                <w:rPr>
                  <w:rFonts w:ascii="Cambria Math" w:hAnsi="Cambria Math" w:cs="Verdana"/>
                  <w:sz w:val="22"/>
                  <w:szCs w:val="22"/>
                </w:rPr>
                <m:t>1</m:t>
              </m:r>
            </m:sup>
          </m:sSup>
          <m:r>
            <w:rPr>
              <w:rFonts w:ascii="Cambria Math" w:hAnsi="Cambria Math" w:cs="Verdana"/>
              <w:sz w:val="22"/>
              <w:szCs w:val="22"/>
            </w:rPr>
            <m:t>=</m:t>
          </m:r>
          <m:sSup>
            <m:sSupPr>
              <m:ctrlPr>
                <w:rPr>
                  <w:rFonts w:ascii="Cambria Math" w:hAnsi="Cambria Math" w:cs="Verdana"/>
                  <w:i/>
                  <w:sz w:val="22"/>
                  <w:szCs w:val="22"/>
                </w:rPr>
              </m:ctrlPr>
            </m:sSupPr>
            <m:e>
              <m:r>
                <w:rPr>
                  <w:rFonts w:ascii="Cambria Math" w:hAnsi="Cambria Math" w:cs="Verdana"/>
                  <w:sz w:val="22"/>
                  <w:szCs w:val="22"/>
                </w:rPr>
                <m:t>0.5</m:t>
              </m:r>
            </m:e>
            <m:sup>
              <m:r>
                <w:rPr>
                  <w:rFonts w:ascii="Cambria Math" w:hAnsi="Cambria Math" w:cs="Verdana"/>
                  <w:sz w:val="22"/>
                  <w:szCs w:val="22"/>
                </w:rPr>
                <m:t>1</m:t>
              </m:r>
            </m:sup>
          </m:sSup>
          <m:r>
            <w:rPr>
              <w:rFonts w:ascii="Cambria Math" w:hAnsi="Cambria Math" w:cs="Verdana"/>
              <w:sz w:val="22"/>
              <w:szCs w:val="22"/>
            </w:rPr>
            <m:t>=</m:t>
          </m:r>
          <m:r>
            <w:rPr>
              <w:rFonts w:ascii="Cambria Math" w:hAnsi="Cambria Math" w:cs="Verdana"/>
              <w:sz w:val="22"/>
              <w:szCs w:val="22"/>
            </w:rPr>
            <m:t>0.5</m:t>
          </m:r>
        </m:oMath>
      </m:oMathPara>
    </w:p>
    <w:p w:rsidR="0037489E" w:rsidRPr="00E223E8" w:rsidRDefault="0037489E" w:rsidP="003A42BF">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w:lastRenderedPageBreak/>
            <m:t>t=</m:t>
          </m:r>
          <m:r>
            <w:rPr>
              <w:rFonts w:ascii="Cambria Math" w:hAnsi="Cambria Math" w:cs="Verdana"/>
              <w:sz w:val="22"/>
              <w:szCs w:val="22"/>
            </w:rPr>
            <m:t>2</m:t>
          </m:r>
          <m:r>
            <w:rPr>
              <w:rFonts w:ascii="Cambria Math" w:hAnsi="Cambria Math" w:cs="Verdana"/>
              <w:sz w:val="22"/>
              <w:szCs w:val="22"/>
            </w:rPr>
            <m:t xml:space="preserve"> →</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-a</m:t>
                  </m:r>
                </m:e>
              </m:d>
            </m:e>
            <m:sup>
              <m:r>
                <w:rPr>
                  <w:rFonts w:ascii="Cambria Math" w:hAnsi="Cambria Math" w:cs="Verdana"/>
                  <w:sz w:val="22"/>
                  <w:szCs w:val="22"/>
                </w:rPr>
                <m:t>2</m:t>
              </m:r>
            </m:sup>
          </m:sSup>
          <m:r>
            <w:rPr>
              <w:rFonts w:ascii="Cambria Math" w:hAnsi="Cambria Math" w:cs="Verdana"/>
              <w:sz w:val="22"/>
              <w:szCs w:val="22"/>
            </w:rPr>
            <m:t>=</m:t>
          </m:r>
          <m:sSup>
            <m:sSupPr>
              <m:ctrlPr>
                <w:rPr>
                  <w:rFonts w:ascii="Cambria Math" w:hAnsi="Cambria Math" w:cs="Verdana"/>
                  <w:i/>
                  <w:sz w:val="22"/>
                  <w:szCs w:val="22"/>
                </w:rPr>
              </m:ctrlPr>
            </m:sSupPr>
            <m:e>
              <m:r>
                <w:rPr>
                  <w:rFonts w:ascii="Cambria Math" w:hAnsi="Cambria Math" w:cs="Verdana"/>
                  <w:sz w:val="22"/>
                  <w:szCs w:val="22"/>
                </w:rPr>
                <m:t>0.5</m:t>
              </m:r>
            </m:e>
            <m:sup>
              <m:r>
                <w:rPr>
                  <w:rFonts w:ascii="Cambria Math" w:hAnsi="Cambria Math" w:cs="Verdana"/>
                  <w:sz w:val="22"/>
                  <w:szCs w:val="22"/>
                </w:rPr>
                <m:t>2</m:t>
              </m:r>
            </m:sup>
          </m:sSup>
          <m:r>
            <w:rPr>
              <w:rFonts w:ascii="Cambria Math" w:hAnsi="Cambria Math" w:cs="Verdana"/>
              <w:sz w:val="22"/>
              <w:szCs w:val="22"/>
            </w:rPr>
            <m:t>=</m:t>
          </m:r>
          <m:r>
            <w:rPr>
              <w:rFonts w:ascii="Cambria Math" w:hAnsi="Cambria Math" w:cs="Verdana"/>
              <w:sz w:val="22"/>
              <w:szCs w:val="22"/>
            </w:rPr>
            <m:t>0.25</m:t>
          </m:r>
        </m:oMath>
      </m:oMathPara>
    </w:p>
    <w:p w:rsidR="0037489E" w:rsidRDefault="0037489E" w:rsidP="003A42BF">
      <w:pPr>
        <w:autoSpaceDE w:val="0"/>
        <w:autoSpaceDN w:val="0"/>
        <w:adjustRightInd w:val="0"/>
        <w:spacing w:before="240" w:after="120"/>
        <w:jc w:val="both"/>
        <w:rPr>
          <w:rFonts w:ascii="Verdana" w:hAnsi="Verdana" w:cs="Verdana"/>
          <w:sz w:val="22"/>
          <w:szCs w:val="22"/>
        </w:rPr>
      </w:pPr>
    </w:p>
    <w:p w:rsidR="0037489E" w:rsidRDefault="0037489E" w:rsidP="0037489E">
      <w:pPr>
        <w:autoSpaceDE w:val="0"/>
        <w:autoSpaceDN w:val="0"/>
        <w:adjustRightInd w:val="0"/>
        <w:spacing w:before="240" w:after="120"/>
        <w:jc w:val="both"/>
        <w:rPr>
          <w:rFonts w:ascii="Verdana" w:hAnsi="Verdana" w:cs="Verdana"/>
          <w:sz w:val="22"/>
          <w:szCs w:val="22"/>
        </w:rPr>
      </w:pPr>
      <w:r>
        <w:rPr>
          <w:rFonts w:ascii="Verdana" w:hAnsi="Verdana" w:cs="Verdana"/>
          <w:sz w:val="22"/>
          <w:szCs w:val="22"/>
        </w:rPr>
        <w:t xml:space="preserve">Por ejemplo, si </w:t>
      </w:r>
      <m:oMath>
        <m:r>
          <w:rPr>
            <w:rFonts w:ascii="Cambria Math" w:hAnsi="Cambria Math" w:cs="Arial"/>
            <w:sz w:val="22"/>
            <w:szCs w:val="22"/>
          </w:rPr>
          <m:t>a</m:t>
        </m:r>
        <m:r>
          <w:rPr>
            <w:rFonts w:ascii="Cambria Math" w:hAnsi="Verdana" w:cs="Arial"/>
            <w:sz w:val="22"/>
            <w:szCs w:val="22"/>
          </w:rPr>
          <m:t>=0.5</m:t>
        </m:r>
      </m:oMath>
    </w:p>
    <w:p w:rsidR="0037489E" w:rsidRDefault="0037489E" w:rsidP="0037489E">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m:t>t=0 →</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-a</m:t>
                  </m:r>
                </m:e>
              </m:d>
            </m:e>
            <m:sup>
              <m:r>
                <w:rPr>
                  <w:rFonts w:ascii="Cambria Math" w:hAnsi="Cambria Math" w:cs="Verdana"/>
                  <w:sz w:val="22"/>
                  <w:szCs w:val="22"/>
                </w:rPr>
                <m:t>t</m:t>
              </m:r>
            </m:sup>
          </m:sSup>
          <m:r>
            <w:rPr>
              <w:rFonts w:ascii="Cambria Math" w:hAnsi="Cambria Math" w:cs="Verdana"/>
              <w:sz w:val="22"/>
              <w:szCs w:val="22"/>
            </w:rPr>
            <m:t>=</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m:t>
                  </m:r>
                  <m:r>
                    <w:rPr>
                      <w:rFonts w:ascii="Cambria Math" w:hAnsi="Cambria Math" w:cs="Verdana"/>
                      <w:sz w:val="22"/>
                      <w:szCs w:val="22"/>
                    </w:rPr>
                    <m:t>0.5</m:t>
                  </m:r>
                </m:e>
              </m:d>
            </m:e>
            <m:sup>
              <m:r>
                <w:rPr>
                  <w:rFonts w:ascii="Cambria Math" w:hAnsi="Cambria Math" w:cs="Verdana"/>
                  <w:sz w:val="22"/>
                  <w:szCs w:val="22"/>
                </w:rPr>
                <m:t>0</m:t>
              </m:r>
            </m:sup>
          </m:sSup>
          <m:r>
            <w:rPr>
              <w:rFonts w:ascii="Cambria Math" w:hAnsi="Cambria Math" w:cs="Verdana"/>
              <w:sz w:val="22"/>
              <w:szCs w:val="22"/>
            </w:rPr>
            <m:t>=1</m:t>
          </m:r>
        </m:oMath>
      </m:oMathPara>
    </w:p>
    <w:p w:rsidR="0037489E" w:rsidRPr="0037489E" w:rsidRDefault="0037489E" w:rsidP="0037489E">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m:t>t=1 →</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-a</m:t>
                  </m:r>
                </m:e>
              </m:d>
            </m:e>
            <m:sup>
              <m:r>
                <w:rPr>
                  <w:rFonts w:ascii="Cambria Math" w:hAnsi="Cambria Math" w:cs="Verdana"/>
                  <w:sz w:val="22"/>
                  <w:szCs w:val="22"/>
                </w:rPr>
                <m:t>1</m:t>
              </m:r>
            </m:sup>
          </m:sSup>
          <m:r>
            <w:rPr>
              <w:rFonts w:ascii="Cambria Math" w:hAnsi="Cambria Math" w:cs="Verdana"/>
              <w:sz w:val="22"/>
              <w:szCs w:val="22"/>
            </w:rPr>
            <m:t>=</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m:t>
                  </m:r>
                  <m:r>
                    <w:rPr>
                      <w:rFonts w:ascii="Cambria Math" w:hAnsi="Cambria Math" w:cs="Verdana"/>
                      <w:sz w:val="22"/>
                      <w:szCs w:val="22"/>
                    </w:rPr>
                    <m:t>0.5</m:t>
                  </m:r>
                </m:e>
              </m:d>
            </m:e>
            <m:sup>
              <m:r>
                <w:rPr>
                  <w:rFonts w:ascii="Cambria Math" w:hAnsi="Cambria Math" w:cs="Verdana"/>
                  <w:sz w:val="22"/>
                  <w:szCs w:val="22"/>
                </w:rPr>
                <m:t>1</m:t>
              </m:r>
            </m:sup>
          </m:sSup>
          <m:r>
            <w:rPr>
              <w:rFonts w:ascii="Cambria Math" w:hAnsi="Cambria Math" w:cs="Verdana"/>
              <w:sz w:val="22"/>
              <w:szCs w:val="22"/>
            </w:rPr>
            <m:t>=</m:t>
          </m:r>
          <m:r>
            <w:rPr>
              <w:rFonts w:ascii="Cambria Math" w:hAnsi="Cambria Math" w:cs="Verdana"/>
              <w:sz w:val="22"/>
              <w:szCs w:val="22"/>
            </w:rPr>
            <m:t>-</m:t>
          </m:r>
          <m:r>
            <w:rPr>
              <w:rFonts w:ascii="Cambria Math" w:hAnsi="Cambria Math" w:cs="Verdana"/>
              <w:sz w:val="22"/>
              <w:szCs w:val="22"/>
            </w:rPr>
            <m:t>0.5</m:t>
          </m:r>
        </m:oMath>
      </m:oMathPara>
    </w:p>
    <w:p w:rsidR="0037489E" w:rsidRPr="00E223E8" w:rsidRDefault="0037489E" w:rsidP="0037489E">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m:t>t=2 →</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-a</m:t>
                  </m:r>
                </m:e>
              </m:d>
            </m:e>
            <m:sup>
              <m:r>
                <w:rPr>
                  <w:rFonts w:ascii="Cambria Math" w:hAnsi="Cambria Math" w:cs="Verdana"/>
                  <w:sz w:val="22"/>
                  <w:szCs w:val="22"/>
                </w:rPr>
                <m:t>2</m:t>
              </m:r>
            </m:sup>
          </m:sSup>
          <m:r>
            <w:rPr>
              <w:rFonts w:ascii="Cambria Math" w:hAnsi="Cambria Math" w:cs="Verdana"/>
              <w:sz w:val="22"/>
              <w:szCs w:val="22"/>
            </w:rPr>
            <m:t>=</m:t>
          </m:r>
          <m:sSup>
            <m:sSupPr>
              <m:ctrlPr>
                <w:rPr>
                  <w:rFonts w:ascii="Cambria Math" w:hAnsi="Cambria Math" w:cs="Verdana"/>
                  <w:i/>
                  <w:sz w:val="22"/>
                  <w:szCs w:val="22"/>
                </w:rPr>
              </m:ctrlPr>
            </m:sSupPr>
            <m:e>
              <m:d>
                <m:dPr>
                  <m:ctrlPr>
                    <w:rPr>
                      <w:rFonts w:ascii="Cambria Math" w:hAnsi="Cambria Math" w:cs="Verdana"/>
                      <w:i/>
                      <w:sz w:val="22"/>
                      <w:szCs w:val="22"/>
                    </w:rPr>
                  </m:ctrlPr>
                </m:dPr>
                <m:e>
                  <m:r>
                    <w:rPr>
                      <w:rFonts w:ascii="Cambria Math" w:hAnsi="Cambria Math" w:cs="Verdana"/>
                      <w:sz w:val="22"/>
                      <w:szCs w:val="22"/>
                    </w:rPr>
                    <m:t>-</m:t>
                  </m:r>
                  <m:r>
                    <w:rPr>
                      <w:rFonts w:ascii="Cambria Math" w:hAnsi="Cambria Math" w:cs="Verdana"/>
                      <w:sz w:val="22"/>
                      <w:szCs w:val="22"/>
                    </w:rPr>
                    <m:t>0.5</m:t>
                  </m:r>
                </m:e>
              </m:d>
            </m:e>
            <m:sup>
              <m:r>
                <w:rPr>
                  <w:rFonts w:ascii="Cambria Math" w:hAnsi="Cambria Math" w:cs="Verdana"/>
                  <w:sz w:val="22"/>
                  <w:szCs w:val="22"/>
                </w:rPr>
                <m:t>2</m:t>
              </m:r>
            </m:sup>
          </m:sSup>
          <m:r>
            <w:rPr>
              <w:rFonts w:ascii="Cambria Math" w:hAnsi="Cambria Math" w:cs="Verdana"/>
              <w:sz w:val="22"/>
              <w:szCs w:val="22"/>
            </w:rPr>
            <m:t>=0.25</m:t>
          </m:r>
        </m:oMath>
      </m:oMathPara>
    </w:p>
    <w:p w:rsidR="0037489E" w:rsidRDefault="0037489E" w:rsidP="003A42BF">
      <w:pPr>
        <w:autoSpaceDE w:val="0"/>
        <w:autoSpaceDN w:val="0"/>
        <w:adjustRightInd w:val="0"/>
        <w:spacing w:before="240" w:after="120"/>
        <w:jc w:val="both"/>
        <w:rPr>
          <w:rFonts w:ascii="Verdana" w:hAnsi="Verdana" w:cs="Verdana"/>
          <w:sz w:val="22"/>
          <w:szCs w:val="22"/>
        </w:rPr>
      </w:pPr>
    </w:p>
    <w:p w:rsidR="0037489E" w:rsidRDefault="0037489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Si </w:t>
      </w:r>
      <w:r w:rsidRPr="00E223E8">
        <w:rPr>
          <w:rFonts w:ascii="Verdana" w:hAnsi="Verdana" w:cs="Arial"/>
          <w:sz w:val="22"/>
          <w:szCs w:val="22"/>
        </w:rPr>
        <w:t xml:space="preserve">a </w:t>
      </w:r>
      <w:r w:rsidRPr="00E223E8">
        <w:rPr>
          <w:rFonts w:ascii="Verdana" w:eastAsia="Arial Unicode MS" w:hAnsi="Verdana" w:cs="Arial Unicode MS"/>
          <w:sz w:val="22"/>
          <w:szCs w:val="22"/>
        </w:rPr>
        <w:t>= -</w:t>
      </w:r>
      <w:r w:rsidRPr="00E223E8">
        <w:rPr>
          <w:rFonts w:ascii="Verdana" w:hAnsi="Verdana" w:cs="Verdana"/>
          <w:sz w:val="22"/>
          <w:szCs w:val="22"/>
        </w:rPr>
        <w:t>1, la solución general es</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sub>
          </m:sSub>
          <m:r>
            <w:rPr>
              <w:rFonts w:ascii="Cambria Math" w:hAnsi="Verdana" w:cs="Arial"/>
              <w:sz w:val="22"/>
              <w:szCs w:val="22"/>
            </w:rPr>
            <m:t>=</m:t>
          </m:r>
          <m:r>
            <w:rPr>
              <w:rFonts w:ascii="Cambria Math" w:hAnsi="Cambria Math" w:cs="Arial"/>
              <w:sz w:val="22"/>
              <w:szCs w:val="22"/>
            </w:rPr>
            <m:t>A</m:t>
          </m:r>
          <m:r>
            <w:rPr>
              <w:rFonts w:ascii="Cambria Math" w:hAnsi="Verdana" w:cs="Arial"/>
              <w:sz w:val="22"/>
              <w:szCs w:val="22"/>
            </w:rPr>
            <m:t xml:space="preserve"> </m:t>
          </m:r>
          <m:r>
            <w:rPr>
              <w:rFonts w:ascii="Cambria Math" w:hAnsi="Cambria Math" w:cs="Arial"/>
              <w:sz w:val="22"/>
              <w:szCs w:val="22"/>
            </w:rPr>
            <m:t>ct</m:t>
          </m:r>
          <m:r>
            <w:rPr>
              <w:rFonts w:ascii="Cambria Math" w:hAnsi="Verdana" w:cs="Arial"/>
              <w:sz w:val="22"/>
              <w:szCs w:val="22"/>
            </w:rPr>
            <m:t xml:space="preserve"> </m:t>
          </m:r>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Cuando </w:t>
      </w:r>
      <w:r w:rsidRPr="00E223E8">
        <w:rPr>
          <w:rFonts w:ascii="Verdana" w:hAnsi="Verdana" w:cs="Arial"/>
          <w:sz w:val="22"/>
          <w:szCs w:val="22"/>
        </w:rPr>
        <w:t xml:space="preserve">t </w:t>
      </w:r>
      <w:r w:rsidRPr="00E223E8">
        <w:rPr>
          <w:rFonts w:ascii="Arial" w:hAnsi="Arial" w:cs="Arial"/>
          <w:sz w:val="22"/>
          <w:szCs w:val="22"/>
        </w:rPr>
        <w:t>→</w:t>
      </w:r>
      <w:r w:rsidRPr="00E223E8">
        <w:rPr>
          <w:rFonts w:ascii="Verdana" w:hAnsi="Verdana" w:cs="Arial"/>
          <w:sz w:val="22"/>
          <w:szCs w:val="22"/>
        </w:rPr>
        <w:t>∞, Y</w:t>
      </w:r>
      <w:r w:rsidRPr="00E223E8">
        <w:rPr>
          <w:rFonts w:ascii="Verdana" w:hAnsi="Verdana" w:cs="Arial"/>
          <w:sz w:val="22"/>
          <w:szCs w:val="22"/>
          <w:vertAlign w:val="subscript"/>
        </w:rPr>
        <w:t>t</w:t>
      </w:r>
      <w:r w:rsidRPr="00E223E8">
        <w:rPr>
          <w:rFonts w:ascii="Arial" w:hAnsi="Arial" w:cs="Arial"/>
          <w:sz w:val="22"/>
          <w:szCs w:val="22"/>
        </w:rPr>
        <w:t>→</w:t>
      </w:r>
      <w:proofErr w:type="gramStart"/>
      <w:r w:rsidRPr="00E223E8">
        <w:rPr>
          <w:rFonts w:ascii="Verdana" w:hAnsi="Verdana" w:cs="Arial"/>
          <w:sz w:val="22"/>
          <w:szCs w:val="22"/>
        </w:rPr>
        <w:t xml:space="preserve">∞ </w:t>
      </w:r>
      <w:r w:rsidRPr="00E223E8">
        <w:rPr>
          <w:rFonts w:ascii="Verdana" w:eastAsia="Arial Unicode MS" w:hAnsi="Verdana" w:cs="Arial Unicode MS"/>
          <w:sz w:val="22"/>
          <w:szCs w:val="22"/>
        </w:rPr>
        <w:t>,</w:t>
      </w:r>
      <w:proofErr w:type="gramEnd"/>
      <w:r w:rsidRPr="00E223E8">
        <w:rPr>
          <w:rFonts w:ascii="Verdana" w:eastAsia="Arial Unicode MS" w:hAnsi="Verdana" w:cs="Arial Unicode MS"/>
          <w:sz w:val="22"/>
          <w:szCs w:val="22"/>
        </w:rPr>
        <w:t xml:space="preserve"> </w:t>
      </w:r>
      <w:r w:rsidRPr="00E223E8">
        <w:rPr>
          <w:rFonts w:ascii="Verdana" w:hAnsi="Verdana" w:cs="Verdana"/>
          <w:sz w:val="22"/>
          <w:szCs w:val="22"/>
        </w:rPr>
        <w:t>por lo que la trayectoria es divergente.</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Una ecuación en diferencia de segundo orden es</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r>
                <w:rPr>
                  <w:rFonts w:ascii="Cambria Math" w:hAnsi="Verdana" w:cs="Arial"/>
                  <w:sz w:val="22"/>
                  <w:szCs w:val="22"/>
                </w:rPr>
                <m:t>+2</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r>
                <w:rPr>
                  <w:rFonts w:ascii="Cambria Math" w:hAnsi="Verdana" w:cs="Arial"/>
                  <w:sz w:val="22"/>
                  <w:szCs w:val="22"/>
                </w:rPr>
                <m:t>+1</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sub>
          </m:sSub>
          <m:r>
            <w:rPr>
              <w:rFonts w:ascii="Cambria Math" w:hAnsi="Verdana" w:cs="Arial"/>
              <w:sz w:val="22"/>
              <w:szCs w:val="22"/>
            </w:rPr>
            <m:t>=</m:t>
          </m:r>
          <m:r>
            <w:rPr>
              <w:rFonts w:ascii="Cambria Math" w:hAnsi="Cambria Math" w:cs="Arial"/>
              <w:sz w:val="22"/>
              <w:szCs w:val="22"/>
            </w:rPr>
            <m:t>c</m:t>
          </m:r>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La solución particular es</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sSubSup>
            <m:sSubSupPr>
              <m:ctrlPr>
                <w:rPr>
                  <w:rFonts w:ascii="Cambria Math" w:hAnsi="Verdana" w:cs="Arial"/>
                  <w:i/>
                  <w:sz w:val="22"/>
                  <w:szCs w:val="22"/>
                  <w:lang w:val="es-AR" w:eastAsia="es-AR"/>
                </w:rPr>
              </m:ctrlPr>
            </m:sSubSupPr>
            <m:e>
              <m:r>
                <w:rPr>
                  <w:rFonts w:ascii="Cambria Math" w:hAnsi="Cambria Math" w:cs="Arial"/>
                  <w:sz w:val="22"/>
                  <w:szCs w:val="22"/>
                </w:rPr>
                <m:t>Y</m:t>
              </m:r>
            </m:e>
            <m:sub>
              <m:r>
                <w:rPr>
                  <w:rFonts w:ascii="Cambria Math" w:hAnsi="Cambria Math" w:cs="Arial"/>
                  <w:sz w:val="22"/>
                  <w:szCs w:val="22"/>
                </w:rPr>
                <m:t>t</m:t>
              </m:r>
            </m:sub>
            <m:sup>
              <m:r>
                <w:rPr>
                  <w:rFonts w:ascii="Cambria Math" w:hAnsi="Cambria Math" w:cs="Arial"/>
                  <w:sz w:val="22"/>
                  <w:szCs w:val="22"/>
                </w:rPr>
                <m:t>p</m:t>
              </m:r>
            </m:sup>
          </m:sSubSup>
          <m:r>
            <w:rPr>
              <w:rFonts w:ascii="Cambria Math" w:hAnsi="Verdana" w:cs="Arial"/>
              <w:sz w:val="22"/>
              <w:szCs w:val="22"/>
            </w:rPr>
            <m:t xml:space="preserve">= </m:t>
          </m:r>
          <m:f>
            <m:fPr>
              <m:ctrlPr>
                <w:rPr>
                  <w:rFonts w:ascii="Cambria Math" w:hAnsi="Verdana" w:cs="Arial"/>
                  <w:i/>
                  <w:sz w:val="22"/>
                  <w:szCs w:val="22"/>
                  <w:lang w:val="es-AR" w:eastAsia="es-AR"/>
                </w:rPr>
              </m:ctrlPr>
            </m:fPr>
            <m:num>
              <m:r>
                <w:rPr>
                  <w:rFonts w:ascii="Cambria Math" w:hAnsi="Cambria Math" w:cs="Arial"/>
                  <w:sz w:val="22"/>
                  <w:szCs w:val="22"/>
                </w:rPr>
                <m:t>c</m:t>
              </m:r>
            </m:num>
            <m:den>
              <m:r>
                <w:rPr>
                  <w:rFonts w:ascii="Cambria Math" w:hAnsi="Verdana" w:cs="Arial"/>
                  <w:sz w:val="22"/>
                  <w:szCs w:val="22"/>
                </w:rPr>
                <m:t xml:space="preserve">1+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den>
          </m:f>
          <m:r>
            <w:rPr>
              <w:rFonts w:ascii="Cambria Math" w:hAnsi="Verdana" w:cs="Arial"/>
              <w:sz w:val="22"/>
              <w:szCs w:val="22"/>
            </w:rPr>
            <m:t xml:space="preserve"> </m:t>
          </m:r>
          <m:r>
            <w:rPr>
              <w:rFonts w:ascii="Cambria Math" w:hAnsi="Cambria Math" w:cs="Arial"/>
              <w:sz w:val="22"/>
              <w:szCs w:val="22"/>
            </w:rPr>
            <m:t>si</m:t>
          </m:r>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r>
            <w:rPr>
              <w:rFonts w:ascii="Cambria Math" w:hAnsi="Verdana" w:cs="Arial"/>
              <w:sz w:val="22"/>
              <w:szCs w:val="22"/>
            </w:rPr>
            <m:t xml:space="preserve"> </m:t>
          </m:r>
          <m:r>
            <w:rPr>
              <w:rFonts w:ascii="Cambria Math" w:hAnsi="Verdana" w:cs="Arial"/>
              <w:sz w:val="22"/>
              <w:szCs w:val="22"/>
            </w:rPr>
            <m:t>≠</m:t>
          </m:r>
          <m:r>
            <w:rPr>
              <w:rFonts w:ascii="Cambria Math" w:hAnsi="Verdana" w:cs="Arial"/>
              <w:sz w:val="22"/>
              <w:szCs w:val="22"/>
            </w:rPr>
            <m:t xml:space="preserve"> </m:t>
          </m:r>
          <m:r>
            <w:rPr>
              <w:rFonts w:ascii="Cambria Math" w:hAnsi="Verdana" w:cs="Arial"/>
              <w:sz w:val="22"/>
              <w:szCs w:val="22"/>
            </w:rPr>
            <m:t>-</m:t>
          </m:r>
          <m:r>
            <w:rPr>
              <w:rFonts w:ascii="Cambria Math" w:hAnsi="Verdana" w:cs="Arial"/>
              <w:sz w:val="22"/>
              <w:szCs w:val="22"/>
            </w:rPr>
            <m:t>1</m:t>
          </m:r>
        </m:oMath>
      </m:oMathPara>
    </w:p>
    <w:p w:rsidR="00BD2B7E" w:rsidRPr="00E223E8" w:rsidRDefault="00BD2B7E" w:rsidP="003A42BF">
      <w:pPr>
        <w:autoSpaceDE w:val="0"/>
        <w:autoSpaceDN w:val="0"/>
        <w:adjustRightInd w:val="0"/>
        <w:spacing w:before="240" w:after="120"/>
        <w:jc w:val="both"/>
        <w:rPr>
          <w:rFonts w:ascii="Verdana" w:hAnsi="Verdana" w:cs="Arial"/>
          <w:sz w:val="22"/>
          <w:szCs w:val="22"/>
        </w:rPr>
      </w:pPr>
    </w:p>
    <w:p w:rsidR="00BD2B7E" w:rsidRPr="00E223E8" w:rsidRDefault="009D69D7" w:rsidP="003A42BF">
      <w:pPr>
        <w:autoSpaceDE w:val="0"/>
        <w:autoSpaceDN w:val="0"/>
        <w:adjustRightInd w:val="0"/>
        <w:spacing w:before="240" w:after="120"/>
        <w:jc w:val="both"/>
        <w:rPr>
          <w:rFonts w:ascii="Verdana" w:hAnsi="Verdana" w:cs="Arial"/>
          <w:sz w:val="22"/>
          <w:szCs w:val="22"/>
        </w:rPr>
      </w:pPr>
      <w:r>
        <w:rPr>
          <w:rFonts w:ascii="Verdana" w:hAnsi="Verdana" w:cs="Arial"/>
          <w:sz w:val="22"/>
          <w:szCs w:val="22"/>
          <w:lang w:val="es-AR" w:eastAsia="es-AR"/>
        </w:rPr>
        <w:t xml:space="preserve">Si  </w:t>
      </w:r>
      <m:oMath>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r>
          <w:rPr>
            <w:rFonts w:ascii="Cambria Math" w:hAnsi="Verdana" w:cs="Arial"/>
            <w:sz w:val="22"/>
            <w:szCs w:val="22"/>
          </w:rPr>
          <m:t>+</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r>
          <w:rPr>
            <w:rFonts w:ascii="Cambria Math" w:hAnsi="Verdana" w:cs="Arial"/>
            <w:sz w:val="22"/>
            <w:szCs w:val="22"/>
          </w:rPr>
          <m:t xml:space="preserve">= </m:t>
        </m:r>
        <m:r>
          <w:rPr>
            <w:rFonts w:ascii="Cambria Math" w:hAnsi="Verdana" w:cs="Arial"/>
            <w:sz w:val="22"/>
            <w:szCs w:val="22"/>
          </w:rPr>
          <m:t>-</m:t>
        </m:r>
        <m:r>
          <w:rPr>
            <w:rFonts w:ascii="Cambria Math" w:hAnsi="Verdana" w:cs="Arial"/>
            <w:sz w:val="22"/>
            <w:szCs w:val="22"/>
          </w:rPr>
          <m:t xml:space="preserve">1 </m:t>
        </m:r>
        <m:r>
          <w:rPr>
            <w:rFonts w:ascii="Cambria Math" w:hAnsi="Cambria Math" w:cs="Arial"/>
            <w:sz w:val="22"/>
            <w:szCs w:val="22"/>
          </w:rPr>
          <m:t>→</m:t>
        </m:r>
        <m:r>
          <w:rPr>
            <w:rFonts w:ascii="Cambria Math" w:hAnsi="Verdana" w:cs="Arial"/>
            <w:sz w:val="22"/>
            <w:szCs w:val="22"/>
          </w:rPr>
          <m:t xml:space="preserve"> </m:t>
        </m:r>
        <m:sSubSup>
          <m:sSubSupPr>
            <m:ctrlPr>
              <w:rPr>
                <w:rFonts w:ascii="Cambria Math" w:hAnsi="Verdana" w:cs="Arial"/>
                <w:i/>
                <w:sz w:val="22"/>
                <w:szCs w:val="22"/>
                <w:lang w:val="es-AR" w:eastAsia="es-AR"/>
              </w:rPr>
            </m:ctrlPr>
          </m:sSubSupPr>
          <m:e>
            <m:r>
              <w:rPr>
                <w:rFonts w:ascii="Cambria Math" w:hAnsi="Cambria Math" w:cs="Arial"/>
                <w:sz w:val="22"/>
                <w:szCs w:val="22"/>
              </w:rPr>
              <m:t>Y</m:t>
            </m:r>
          </m:e>
          <m:sub>
            <m:r>
              <w:rPr>
                <w:rFonts w:ascii="Cambria Math" w:hAnsi="Cambria Math" w:cs="Arial"/>
                <w:sz w:val="22"/>
                <w:szCs w:val="22"/>
              </w:rPr>
              <m:t>t</m:t>
            </m:r>
          </m:sub>
          <m:sup>
            <m:r>
              <w:rPr>
                <w:rFonts w:ascii="Cambria Math" w:hAnsi="Cambria Math" w:cs="Arial"/>
                <w:sz w:val="22"/>
                <w:szCs w:val="22"/>
              </w:rPr>
              <m:t>p</m:t>
            </m:r>
          </m:sup>
        </m:sSubSup>
        <m:r>
          <w:rPr>
            <w:rFonts w:ascii="Cambria Math" w:hAnsi="Verdana" w:cs="Arial"/>
            <w:sz w:val="22"/>
            <w:szCs w:val="22"/>
          </w:rPr>
          <m:t xml:space="preserve">= </m:t>
        </m:r>
        <m:f>
          <m:fPr>
            <m:ctrlPr>
              <w:rPr>
                <w:rFonts w:ascii="Cambria Math" w:hAnsi="Verdana" w:cs="Arial"/>
                <w:i/>
                <w:sz w:val="22"/>
                <w:szCs w:val="22"/>
                <w:lang w:val="es-AR" w:eastAsia="es-AR"/>
              </w:rPr>
            </m:ctrlPr>
          </m:fPr>
          <m:num>
            <m:r>
              <w:rPr>
                <w:rFonts w:ascii="Cambria Math" w:hAnsi="Cambria Math" w:cs="Arial"/>
                <w:sz w:val="22"/>
                <w:szCs w:val="22"/>
              </w:rPr>
              <m:t>c</m:t>
            </m:r>
          </m:num>
          <m:den>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den>
        </m:f>
        <m:r>
          <w:rPr>
            <w:rFonts w:ascii="Cambria Math" w:hAnsi="Cambria Math" w:cs="Arial"/>
            <w:sz w:val="22"/>
            <w:szCs w:val="22"/>
          </w:rPr>
          <m:t>t</m:t>
        </m:r>
        <m:r>
          <w:rPr>
            <w:rFonts w:ascii="Cambria Math" w:hAnsi="Verdana" w:cs="Arial"/>
            <w:sz w:val="22"/>
            <w:szCs w:val="22"/>
          </w:rPr>
          <m:t xml:space="preserve">,  </m:t>
        </m:r>
        <m:r>
          <w:rPr>
            <w:rFonts w:ascii="Cambria Math" w:hAnsi="Cambria Math" w:cs="Arial"/>
            <w:sz w:val="22"/>
            <w:szCs w:val="22"/>
          </w:rPr>
          <m:t>con</m:t>
        </m:r>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r>
          <w:rPr>
            <w:rFonts w:ascii="Cambria Math" w:hAnsi="Verdana" w:cs="Arial"/>
            <w:sz w:val="22"/>
            <w:szCs w:val="22"/>
          </w:rPr>
          <m:t xml:space="preserve"> </m:t>
        </m:r>
        <m:r>
          <w:rPr>
            <w:rFonts w:ascii="Cambria Math" w:hAnsi="Verdana" w:cs="Arial"/>
            <w:sz w:val="22"/>
            <w:szCs w:val="22"/>
          </w:rPr>
          <m:t>≠</m:t>
        </m:r>
        <m:r>
          <w:rPr>
            <w:rFonts w:ascii="Cambria Math" w:hAnsi="Verdana" w:cs="Arial"/>
            <w:sz w:val="22"/>
            <w:szCs w:val="22"/>
          </w:rPr>
          <m:t xml:space="preserve"> </m:t>
        </m:r>
        <m:r>
          <w:rPr>
            <w:rFonts w:ascii="Cambria Math" w:hAnsi="Verdana" w:cs="Arial"/>
            <w:sz w:val="22"/>
            <w:szCs w:val="22"/>
          </w:rPr>
          <m:t>-</m:t>
        </m:r>
        <m:r>
          <w:rPr>
            <w:rFonts w:ascii="Cambria Math" w:hAnsi="Verdana" w:cs="Arial"/>
            <w:sz w:val="22"/>
            <w:szCs w:val="22"/>
          </w:rPr>
          <m:t xml:space="preserve"> 2 </m:t>
        </m:r>
      </m:oMath>
    </w:p>
    <w:p w:rsidR="00BD2B7E" w:rsidRPr="00E223E8" w:rsidRDefault="009D69D7" w:rsidP="003A42BF">
      <w:pPr>
        <w:autoSpaceDE w:val="0"/>
        <w:autoSpaceDN w:val="0"/>
        <w:adjustRightInd w:val="0"/>
        <w:spacing w:before="240" w:after="120"/>
        <w:jc w:val="both"/>
        <w:rPr>
          <w:rFonts w:ascii="Verdana" w:hAnsi="Verdana" w:cs="Arial"/>
          <w:sz w:val="22"/>
          <w:szCs w:val="22"/>
        </w:rPr>
      </w:pPr>
      <w:r>
        <w:rPr>
          <w:rFonts w:ascii="Verdana" w:hAnsi="Verdana" w:cs="Arial"/>
          <w:sz w:val="22"/>
          <w:szCs w:val="22"/>
        </w:rPr>
        <w:t xml:space="preserve">Si  </w:t>
      </w:r>
      <m:oMath>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r>
          <w:rPr>
            <w:rFonts w:ascii="Cambria Math" w:hAnsi="Verdana" w:cs="Arial"/>
            <w:sz w:val="22"/>
            <w:szCs w:val="22"/>
          </w:rPr>
          <m:t>+</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r>
          <w:rPr>
            <w:rFonts w:ascii="Cambria Math" w:hAnsi="Verdana" w:cs="Arial"/>
            <w:sz w:val="22"/>
            <w:szCs w:val="22"/>
          </w:rPr>
          <m:t xml:space="preserve">= </m:t>
        </m:r>
        <m:r>
          <w:rPr>
            <w:rFonts w:ascii="Cambria Math" w:hAnsi="Verdana" w:cs="Arial"/>
            <w:sz w:val="22"/>
            <w:szCs w:val="22"/>
          </w:rPr>
          <m:t>-</m:t>
        </m:r>
        <m:r>
          <w:rPr>
            <w:rFonts w:ascii="Cambria Math" w:hAnsi="Verdana" w:cs="Arial"/>
            <w:sz w:val="22"/>
            <w:szCs w:val="22"/>
          </w:rPr>
          <m:t xml:space="preserve">1  </m:t>
        </m:r>
        <m:r>
          <w:rPr>
            <w:rFonts w:ascii="Cambria Math" w:hAnsi="Cambria Math" w:cs="Arial"/>
            <w:sz w:val="22"/>
            <w:szCs w:val="22"/>
          </w:rPr>
          <m:t>y</m:t>
        </m:r>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r>
          <w:rPr>
            <w:rFonts w:ascii="Cambria Math" w:hAnsi="Verdana" w:cs="Arial"/>
            <w:sz w:val="22"/>
            <w:szCs w:val="22"/>
          </w:rPr>
          <m:t>=</m:t>
        </m:r>
        <m:r>
          <w:rPr>
            <w:rFonts w:ascii="Cambria Math" w:hAnsi="Verdana" w:cs="Arial"/>
            <w:sz w:val="22"/>
            <w:szCs w:val="22"/>
          </w:rPr>
          <m:t>-</m:t>
        </m:r>
        <m:r>
          <w:rPr>
            <w:rFonts w:ascii="Cambria Math" w:hAnsi="Verdana" w:cs="Arial"/>
            <w:sz w:val="22"/>
            <w:szCs w:val="22"/>
          </w:rPr>
          <m:t xml:space="preserve">2  </m:t>
        </m:r>
        <m:sSubSup>
          <m:sSubSupPr>
            <m:ctrlPr>
              <w:rPr>
                <w:rFonts w:ascii="Cambria Math" w:hAnsi="Verdana" w:cs="Arial"/>
                <w:i/>
                <w:sz w:val="22"/>
                <w:szCs w:val="22"/>
                <w:lang w:val="es-AR" w:eastAsia="es-AR"/>
              </w:rPr>
            </m:ctrlPr>
          </m:sSubSupPr>
          <m:e>
            <m:r>
              <w:rPr>
                <w:rFonts w:ascii="Cambria Math" w:hAnsi="Cambria Math" w:cs="Arial"/>
                <w:sz w:val="22"/>
                <w:szCs w:val="22"/>
              </w:rPr>
              <m:t>Y</m:t>
            </m:r>
          </m:e>
          <m:sub>
            <m:r>
              <w:rPr>
                <w:rFonts w:ascii="Cambria Math" w:hAnsi="Cambria Math" w:cs="Arial"/>
                <w:sz w:val="22"/>
                <w:szCs w:val="22"/>
              </w:rPr>
              <m:t>t</m:t>
            </m:r>
          </m:sub>
          <m:sup>
            <m:r>
              <w:rPr>
                <w:rFonts w:ascii="Cambria Math" w:hAnsi="Cambria Math" w:cs="Arial"/>
                <w:sz w:val="22"/>
                <w:szCs w:val="22"/>
              </w:rPr>
              <m:t>p</m:t>
            </m:r>
          </m:sup>
        </m:sSubSup>
        <m:r>
          <w:rPr>
            <w:rFonts w:ascii="Cambria Math" w:hAnsi="Verdana" w:cs="Arial"/>
            <w:sz w:val="22"/>
            <w:szCs w:val="22"/>
          </w:rPr>
          <m:t xml:space="preserve">= </m:t>
        </m:r>
        <m:f>
          <m:fPr>
            <m:ctrlPr>
              <w:rPr>
                <w:rFonts w:ascii="Cambria Math" w:hAnsi="Verdana" w:cs="Arial"/>
                <w:i/>
                <w:sz w:val="22"/>
                <w:szCs w:val="22"/>
                <w:lang w:val="es-AR" w:eastAsia="es-AR"/>
              </w:rPr>
            </m:ctrlPr>
          </m:fPr>
          <m:num>
            <m:r>
              <w:rPr>
                <w:rFonts w:ascii="Cambria Math" w:hAnsi="Cambria Math" w:cs="Arial"/>
                <w:sz w:val="22"/>
                <w:szCs w:val="22"/>
              </w:rPr>
              <m:t>c</m:t>
            </m:r>
          </m:num>
          <m:den>
            <m:r>
              <w:rPr>
                <w:rFonts w:ascii="Cambria Math" w:hAnsi="Verdana" w:cs="Arial"/>
                <w:sz w:val="22"/>
                <w:szCs w:val="22"/>
              </w:rPr>
              <m:t>2</m:t>
            </m:r>
          </m:den>
        </m:f>
        <m:sSup>
          <m:sSupPr>
            <m:ctrlPr>
              <w:rPr>
                <w:rFonts w:ascii="Cambria Math" w:hAnsi="Verdana" w:cs="Arial"/>
                <w:i/>
                <w:sz w:val="22"/>
                <w:szCs w:val="22"/>
                <w:lang w:val="es-AR" w:eastAsia="es-AR"/>
              </w:rPr>
            </m:ctrlPr>
          </m:sSupPr>
          <m:e>
            <m:r>
              <w:rPr>
                <w:rFonts w:ascii="Cambria Math" w:hAnsi="Cambria Math" w:cs="Arial"/>
                <w:sz w:val="22"/>
                <w:szCs w:val="22"/>
              </w:rPr>
              <m:t>t</m:t>
            </m:r>
          </m:e>
          <m:sup>
            <m:r>
              <w:rPr>
                <w:rFonts w:ascii="Cambria Math" w:hAnsi="Verdana" w:cs="Arial"/>
                <w:sz w:val="22"/>
                <w:szCs w:val="22"/>
              </w:rPr>
              <m:t>2</m:t>
            </m:r>
          </m:sup>
        </m:sSup>
        <m:r>
          <w:rPr>
            <w:rFonts w:ascii="Cambria Math" w:hAnsi="Verdana" w:cs="Arial"/>
            <w:sz w:val="22"/>
            <w:szCs w:val="22"/>
          </w:rPr>
          <m:t xml:space="preserve"> </m:t>
        </m:r>
      </m:oMath>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Solo el primer caso indicará, potencialmente, convergencia a un valor de equilibrio.</w:t>
      </w:r>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Para hallar la solución complementaria se debe trabajar con la parte homogénea de la ecuación</w:t>
      </w:r>
      <w:proofErr w:type="gramStart"/>
      <w:r w:rsidRPr="00E223E8">
        <w:rPr>
          <w:rFonts w:ascii="Verdana" w:hAnsi="Verdana" w:cs="Verdana"/>
          <w:sz w:val="22"/>
          <w:szCs w:val="22"/>
        </w:rPr>
        <w:t xml:space="preserve">, </w:t>
      </w:r>
      <m:oMath>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r>
              <w:rPr>
                <w:rFonts w:ascii="Cambria Math" w:hAnsi="Verdana" w:cs="Arial"/>
                <w:sz w:val="22"/>
                <w:szCs w:val="22"/>
              </w:rPr>
              <m:t>+2</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r>
              <w:rPr>
                <w:rFonts w:ascii="Cambria Math" w:hAnsi="Verdana" w:cs="Arial"/>
                <w:sz w:val="22"/>
                <w:szCs w:val="22"/>
              </w:rPr>
              <m:t>+1</m:t>
            </m:r>
          </m:sub>
        </m:sSub>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sSub>
          <m:sSubPr>
            <m:ctrlPr>
              <w:rPr>
                <w:rFonts w:ascii="Cambria Math" w:hAnsi="Verdana" w:cs="Arial"/>
                <w:i/>
                <w:sz w:val="22"/>
                <w:szCs w:val="22"/>
                <w:lang w:val="es-AR" w:eastAsia="es-AR"/>
              </w:rPr>
            </m:ctrlPr>
          </m:sSubPr>
          <m:e>
            <m:r>
              <w:rPr>
                <w:rFonts w:ascii="Cambria Math" w:hAnsi="Cambria Math" w:cs="Arial"/>
                <w:sz w:val="22"/>
                <w:szCs w:val="22"/>
              </w:rPr>
              <m:t>y</m:t>
            </m:r>
          </m:e>
          <m:sub>
            <m:r>
              <w:rPr>
                <w:rFonts w:ascii="Cambria Math" w:hAnsi="Cambria Math" w:cs="Arial"/>
                <w:sz w:val="22"/>
                <w:szCs w:val="22"/>
              </w:rPr>
              <m:t>t</m:t>
            </m:r>
          </m:sub>
        </m:sSub>
        <m:r>
          <w:rPr>
            <w:rFonts w:ascii="Cambria Math" w:hAnsi="Verdana" w:cs="Arial"/>
            <w:sz w:val="22"/>
            <w:szCs w:val="22"/>
          </w:rPr>
          <m:t>=0</m:t>
        </m:r>
      </m:oMath>
      <w:r w:rsidRPr="00E223E8">
        <w:rPr>
          <w:rFonts w:ascii="Verdana" w:hAnsi="Verdana" w:cs="Verdana"/>
          <w:sz w:val="22"/>
          <w:szCs w:val="22"/>
        </w:rPr>
        <w:t>,</w:t>
      </w:r>
      <w:proofErr w:type="gramEnd"/>
      <w:r w:rsidRPr="00E223E8">
        <w:rPr>
          <w:rFonts w:ascii="Verdana" w:hAnsi="Verdana" w:cs="Verdana"/>
          <w:sz w:val="22"/>
          <w:szCs w:val="22"/>
        </w:rPr>
        <w:t xml:space="preserve"> para encontrar las raíces que anulan el polinomio.</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Indicando su similar </w:t>
      </w:r>
      <m:oMath>
        <m:sSup>
          <m:sSupPr>
            <m:ctrlPr>
              <w:rPr>
                <w:rFonts w:ascii="Cambria Math" w:hAnsi="Verdana" w:cs="Verdana"/>
                <w:i/>
                <w:sz w:val="22"/>
                <w:szCs w:val="22"/>
                <w:lang w:val="es-AR" w:eastAsia="es-AR"/>
              </w:rPr>
            </m:ctrlPr>
          </m:sSupPr>
          <m:e>
            <m:r>
              <w:rPr>
                <w:rFonts w:ascii="Cambria Math" w:hAnsi="Cambria Math" w:cs="Verdana"/>
                <w:sz w:val="22"/>
                <w:szCs w:val="22"/>
              </w:rPr>
              <m:t>ax</m:t>
            </m:r>
          </m:e>
          <m:sup>
            <m:r>
              <w:rPr>
                <w:rFonts w:ascii="Cambria Math" w:hAnsi="Verdana" w:cs="Verdana"/>
                <w:sz w:val="22"/>
                <w:szCs w:val="22"/>
              </w:rPr>
              <m:t>2</m:t>
            </m:r>
          </m:sup>
        </m:sSup>
        <m:r>
          <w:rPr>
            <w:rFonts w:ascii="Cambria Math" w:hAnsi="Verdana" w:cs="Verdana"/>
            <w:sz w:val="22"/>
            <w:szCs w:val="22"/>
          </w:rPr>
          <m:t>+</m:t>
        </m:r>
        <m:r>
          <w:rPr>
            <w:rFonts w:ascii="Cambria Math" w:hAnsi="Cambria Math" w:cs="Verdana"/>
            <w:sz w:val="22"/>
            <w:szCs w:val="22"/>
          </w:rPr>
          <m:t>bx</m:t>
        </m:r>
        <m:r>
          <w:rPr>
            <w:rFonts w:ascii="Cambria Math" w:hAnsi="Verdana" w:cs="Verdana"/>
            <w:sz w:val="22"/>
            <w:szCs w:val="22"/>
          </w:rPr>
          <m:t>+</m:t>
        </m:r>
        <m:r>
          <w:rPr>
            <w:rFonts w:ascii="Cambria Math" w:hAnsi="Cambria Math" w:cs="Verdana"/>
            <w:sz w:val="22"/>
            <w:szCs w:val="22"/>
          </w:rPr>
          <m:t>c</m:t>
        </m:r>
        <m:r>
          <w:rPr>
            <w:rFonts w:ascii="Cambria Math" w:hAnsi="Verdana" w:cs="Verdana"/>
            <w:sz w:val="22"/>
            <w:szCs w:val="22"/>
          </w:rPr>
          <m:t xml:space="preserve"> =0</m:t>
        </m:r>
      </m:oMath>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Donde </w:t>
      </w:r>
      <w:r w:rsidRPr="00E223E8">
        <w:rPr>
          <w:rFonts w:ascii="Verdana" w:hAnsi="Verdana" w:cs="Arial"/>
          <w:sz w:val="22"/>
          <w:szCs w:val="22"/>
        </w:rPr>
        <w:t>a =</w:t>
      </w:r>
      <w:r w:rsidRPr="00E223E8">
        <w:rPr>
          <w:rFonts w:ascii="Verdana" w:eastAsia="SymbolMT" w:hAnsi="Verdana" w:cs="SymbolMT"/>
          <w:sz w:val="22"/>
          <w:szCs w:val="22"/>
        </w:rPr>
        <w:t xml:space="preserve"> </w:t>
      </w:r>
      <w:r w:rsidRPr="00E223E8">
        <w:rPr>
          <w:rFonts w:ascii="Verdana" w:hAnsi="Verdana" w:cs="Verdana"/>
          <w:sz w:val="22"/>
          <w:szCs w:val="22"/>
        </w:rPr>
        <w:t xml:space="preserve">1, </w:t>
      </w:r>
      <w:r w:rsidRPr="00E223E8">
        <w:rPr>
          <w:rFonts w:ascii="Verdana" w:hAnsi="Verdana" w:cs="Arial"/>
          <w:sz w:val="22"/>
          <w:szCs w:val="22"/>
        </w:rPr>
        <w:t>b =</w:t>
      </w:r>
      <w:r w:rsidRPr="00E223E8">
        <w:rPr>
          <w:rFonts w:ascii="Verdana" w:eastAsia="SymbolMT" w:hAnsi="Verdana" w:cs="SymbolMT"/>
          <w:sz w:val="22"/>
          <w:szCs w:val="22"/>
        </w:rPr>
        <w:t xml:space="preserve"> </w:t>
      </w:r>
      <w:r w:rsidRPr="00E223E8">
        <w:rPr>
          <w:rFonts w:ascii="Verdana" w:hAnsi="Verdana" w:cs="Arial"/>
          <w:sz w:val="22"/>
          <w:szCs w:val="22"/>
        </w:rPr>
        <w:t>a</w:t>
      </w:r>
      <w:r w:rsidRPr="00E223E8">
        <w:rPr>
          <w:rFonts w:ascii="Verdana" w:hAnsi="Verdana" w:cs="Verdana"/>
          <w:sz w:val="22"/>
          <w:szCs w:val="22"/>
          <w:vertAlign w:val="subscript"/>
        </w:rPr>
        <w:t>1</w:t>
      </w:r>
      <w:r w:rsidRPr="00E223E8">
        <w:rPr>
          <w:rFonts w:ascii="Verdana" w:hAnsi="Verdana" w:cs="Verdana"/>
          <w:sz w:val="22"/>
          <w:szCs w:val="22"/>
        </w:rPr>
        <w:t xml:space="preserve"> y </w:t>
      </w:r>
      <w:r w:rsidRPr="00E223E8">
        <w:rPr>
          <w:rFonts w:ascii="Verdana" w:hAnsi="Verdana" w:cs="Arial"/>
          <w:sz w:val="22"/>
          <w:szCs w:val="22"/>
        </w:rPr>
        <w:t>c =</w:t>
      </w:r>
      <w:r w:rsidRPr="00E223E8">
        <w:rPr>
          <w:rFonts w:ascii="Verdana" w:eastAsia="SymbolMT" w:hAnsi="Verdana" w:cs="SymbolMT"/>
          <w:sz w:val="22"/>
          <w:szCs w:val="22"/>
        </w:rPr>
        <w:t xml:space="preserve"> </w:t>
      </w:r>
      <w:r w:rsidRPr="00E223E8">
        <w:rPr>
          <w:rFonts w:ascii="Verdana" w:hAnsi="Verdana" w:cs="Arial"/>
          <w:sz w:val="22"/>
          <w:szCs w:val="22"/>
        </w:rPr>
        <w:t>a</w:t>
      </w:r>
      <w:r w:rsidRPr="00E223E8">
        <w:rPr>
          <w:rFonts w:ascii="Verdana" w:hAnsi="Verdana" w:cs="Verdana"/>
          <w:sz w:val="22"/>
          <w:szCs w:val="22"/>
          <w:vertAlign w:val="subscript"/>
        </w:rPr>
        <w:t>2</w:t>
      </w:r>
      <w:r w:rsidRPr="00E223E8">
        <w:rPr>
          <w:rFonts w:ascii="Verdana" w:hAnsi="Verdana" w:cs="Verdana"/>
          <w:sz w:val="22"/>
          <w:szCs w:val="22"/>
        </w:rPr>
        <w:t xml:space="preserve"> y haciendo</w:t>
      </w:r>
    </w:p>
    <w:p w:rsidR="00BD2B7E" w:rsidRPr="00E223E8" w:rsidRDefault="00F67368" w:rsidP="003A42BF">
      <w:pPr>
        <w:autoSpaceDE w:val="0"/>
        <w:autoSpaceDN w:val="0"/>
        <w:adjustRightInd w:val="0"/>
        <w:spacing w:before="240" w:after="120"/>
        <w:jc w:val="both"/>
        <w:rPr>
          <w:rFonts w:ascii="Verdana" w:hAnsi="Verdana" w:cs="Arial"/>
          <w:sz w:val="22"/>
          <w:szCs w:val="22"/>
        </w:rPr>
      </w:pPr>
      <m:oMathPara>
        <m:oMath>
          <m:sSub>
            <m:sSubPr>
              <m:ctrlPr>
                <w:rPr>
                  <w:rFonts w:ascii="Cambria Math" w:hAnsi="Verdana" w:cs="Arial"/>
                  <w:i/>
                  <w:sz w:val="22"/>
                  <w:szCs w:val="22"/>
                  <w:lang w:val="es-AR" w:eastAsia="es-AR"/>
                </w:rPr>
              </m:ctrlPr>
            </m:sSubPr>
            <m:e>
              <m:r>
                <w:rPr>
                  <w:rFonts w:ascii="Cambria Math" w:hAnsi="Cambria Math" w:cs="Arial"/>
                  <w:sz w:val="22"/>
                  <w:szCs w:val="22"/>
                </w:rPr>
                <m:t>r</m:t>
              </m:r>
            </m:e>
            <m:sub>
              <m:r>
                <w:rPr>
                  <w:rFonts w:ascii="Cambria Math" w:hAnsi="Verdana" w:cs="Arial"/>
                  <w:sz w:val="22"/>
                  <w:szCs w:val="22"/>
                </w:rPr>
                <m:t>1</m:t>
              </m:r>
            </m:sub>
          </m:sSub>
          <m:r>
            <w:rPr>
              <w:rFonts w:ascii="Cambria Math" w:hAnsi="Verdana" w:cs="Arial"/>
              <w:sz w:val="22"/>
              <w:szCs w:val="22"/>
            </w:rPr>
            <m:t>,</m:t>
          </m:r>
          <m:sSub>
            <m:sSubPr>
              <m:ctrlPr>
                <w:rPr>
                  <w:rFonts w:ascii="Cambria Math" w:hAnsi="Verdana" w:cs="Arial"/>
                  <w:i/>
                  <w:sz w:val="22"/>
                  <w:szCs w:val="22"/>
                  <w:lang w:val="es-AR" w:eastAsia="es-AR"/>
                </w:rPr>
              </m:ctrlPr>
            </m:sSubPr>
            <m:e>
              <m:r>
                <w:rPr>
                  <w:rFonts w:ascii="Cambria Math" w:hAnsi="Cambria Math" w:cs="Arial"/>
                  <w:sz w:val="22"/>
                  <w:szCs w:val="22"/>
                </w:rPr>
                <m:t>r</m:t>
              </m:r>
            </m:e>
            <m:sub>
              <m:r>
                <w:rPr>
                  <w:rFonts w:ascii="Cambria Math" w:hAnsi="Verdana" w:cs="Arial"/>
                  <w:sz w:val="22"/>
                  <w:szCs w:val="22"/>
                </w:rPr>
                <m:t>2</m:t>
              </m:r>
            </m:sub>
          </m:sSub>
          <m:r>
            <w:rPr>
              <w:rFonts w:ascii="Cambria Math" w:hAnsi="Verdana" w:cs="Arial"/>
              <w:sz w:val="22"/>
              <w:szCs w:val="22"/>
            </w:rPr>
            <m:t>=</m:t>
          </m:r>
          <m:f>
            <m:fPr>
              <m:ctrlPr>
                <w:rPr>
                  <w:rFonts w:ascii="Cambria Math" w:hAnsi="Verdana" w:cs="Arial"/>
                  <w:i/>
                  <w:sz w:val="22"/>
                  <w:szCs w:val="22"/>
                  <w:lang w:val="es-AR" w:eastAsia="es-AR"/>
                </w:rPr>
              </m:ctrlPr>
            </m:fPr>
            <m:num>
              <m:r>
                <w:rPr>
                  <w:rFonts w:ascii="Verdana" w:hAnsi="Verdana" w:cs="Arial"/>
                  <w:sz w:val="22"/>
                  <w:szCs w:val="22"/>
                </w:rPr>
                <m:t>-</m:t>
              </m:r>
              <m:r>
                <w:rPr>
                  <w:rFonts w:ascii="Cambria Math" w:hAnsi="Cambria Math" w:cs="Arial"/>
                  <w:sz w:val="22"/>
                  <w:szCs w:val="22"/>
                </w:rPr>
                <m:t>b</m:t>
              </m:r>
              <m:r>
                <w:rPr>
                  <w:rFonts w:ascii="Cambria Math" w:hAnsi="Verdana" w:cs="Arial"/>
                  <w:sz w:val="22"/>
                  <w:szCs w:val="22"/>
                </w:rPr>
                <m:t>±</m:t>
              </m:r>
              <m:rad>
                <m:radPr>
                  <m:degHide m:val="1"/>
                  <m:ctrlPr>
                    <w:rPr>
                      <w:rFonts w:ascii="Cambria Math" w:hAnsi="Verdana" w:cs="Arial"/>
                      <w:i/>
                      <w:sz w:val="22"/>
                      <w:szCs w:val="22"/>
                      <w:lang w:val="es-AR" w:eastAsia="es-AR"/>
                    </w:rPr>
                  </m:ctrlPr>
                </m:radPr>
                <m:deg/>
                <m:e>
                  <m:sSup>
                    <m:sSupPr>
                      <m:ctrlPr>
                        <w:rPr>
                          <w:rFonts w:ascii="Cambria Math" w:hAnsi="Verdana" w:cs="Arial"/>
                          <w:i/>
                          <w:sz w:val="22"/>
                          <w:szCs w:val="22"/>
                          <w:lang w:val="es-AR" w:eastAsia="es-AR"/>
                        </w:rPr>
                      </m:ctrlPr>
                    </m:sSupPr>
                    <m:e>
                      <m:r>
                        <w:rPr>
                          <w:rFonts w:ascii="Cambria Math" w:hAnsi="Cambria Math" w:cs="Arial"/>
                          <w:sz w:val="22"/>
                          <w:szCs w:val="22"/>
                        </w:rPr>
                        <m:t>b</m:t>
                      </m:r>
                    </m:e>
                    <m:sup>
                      <m:r>
                        <w:rPr>
                          <w:rFonts w:ascii="Cambria Math" w:hAnsi="Verdana" w:cs="Arial"/>
                          <w:sz w:val="22"/>
                          <w:szCs w:val="22"/>
                        </w:rPr>
                        <m:t>2</m:t>
                      </m:r>
                    </m:sup>
                  </m:sSup>
                  <m:r>
                    <w:rPr>
                      <w:rFonts w:ascii="Verdana" w:hAnsi="Verdana" w:cs="Arial"/>
                      <w:sz w:val="22"/>
                      <w:szCs w:val="22"/>
                    </w:rPr>
                    <m:t>-</m:t>
                  </m:r>
                  <m:r>
                    <w:rPr>
                      <w:rFonts w:ascii="Cambria Math" w:hAnsi="Verdana" w:cs="Arial"/>
                      <w:sz w:val="22"/>
                      <w:szCs w:val="22"/>
                    </w:rPr>
                    <m:t>4</m:t>
                  </m:r>
                  <m:r>
                    <w:rPr>
                      <w:rFonts w:ascii="Cambria Math" w:hAnsi="Cambria Math" w:cs="Arial"/>
                      <w:sz w:val="22"/>
                      <w:szCs w:val="22"/>
                    </w:rPr>
                    <m:t>ac</m:t>
                  </m:r>
                </m:e>
              </m:rad>
            </m:num>
            <m:den>
              <m:r>
                <w:rPr>
                  <w:rFonts w:ascii="Cambria Math" w:hAnsi="Verdana" w:cs="Arial"/>
                  <w:sz w:val="22"/>
                  <w:szCs w:val="22"/>
                </w:rPr>
                <m:t>2</m:t>
              </m:r>
              <m:r>
                <w:rPr>
                  <w:rFonts w:ascii="Cambria Math" w:hAnsi="Cambria Math" w:cs="Arial"/>
                  <w:sz w:val="22"/>
                  <w:szCs w:val="22"/>
                </w:rPr>
                <m:t>a</m:t>
              </m:r>
            </m:den>
          </m:f>
        </m:oMath>
      </m:oMathPara>
    </w:p>
    <w:p w:rsidR="00BD2B7E" w:rsidRPr="00E223E8" w:rsidRDefault="00BD2B7E" w:rsidP="003A42BF">
      <w:pPr>
        <w:autoSpaceDE w:val="0"/>
        <w:autoSpaceDN w:val="0"/>
        <w:adjustRightInd w:val="0"/>
        <w:spacing w:before="240" w:after="120"/>
        <w:jc w:val="both"/>
        <w:rPr>
          <w:rFonts w:ascii="Verdana" w:hAnsi="Verdana" w:cs="Arial"/>
          <w:sz w:val="22"/>
          <w:szCs w:val="22"/>
        </w:rPr>
      </w:pPr>
    </w:p>
    <w:p w:rsidR="00F224A7"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Se obtienen las raíces que anulan el polinomio, </w:t>
      </w:r>
      <w:r w:rsidRPr="00E223E8">
        <w:rPr>
          <w:rFonts w:ascii="Verdana" w:hAnsi="Verdana" w:cs="Arial"/>
          <w:sz w:val="22"/>
          <w:szCs w:val="22"/>
        </w:rPr>
        <w:t>r</w:t>
      </w:r>
      <w:r w:rsidRPr="00E223E8">
        <w:rPr>
          <w:rFonts w:ascii="Verdana" w:hAnsi="Verdana" w:cs="Verdana"/>
          <w:sz w:val="22"/>
          <w:szCs w:val="22"/>
          <w:vertAlign w:val="subscript"/>
        </w:rPr>
        <w:t>1</w:t>
      </w:r>
      <w:r w:rsidRPr="00E223E8">
        <w:rPr>
          <w:rFonts w:ascii="Verdana" w:hAnsi="Verdana" w:cs="Verdana"/>
          <w:sz w:val="22"/>
          <w:szCs w:val="22"/>
        </w:rPr>
        <w:t xml:space="preserve"> y </w:t>
      </w:r>
      <w:r w:rsidRPr="00E223E8">
        <w:rPr>
          <w:rFonts w:ascii="Verdana" w:hAnsi="Verdana" w:cs="Arial"/>
          <w:sz w:val="22"/>
          <w:szCs w:val="22"/>
        </w:rPr>
        <w:t>r</w:t>
      </w:r>
      <w:r w:rsidRPr="00E223E8">
        <w:rPr>
          <w:rFonts w:ascii="Verdana" w:hAnsi="Verdana" w:cs="Verdana"/>
          <w:sz w:val="22"/>
          <w:szCs w:val="22"/>
          <w:vertAlign w:val="subscript"/>
        </w:rPr>
        <w:t>2</w:t>
      </w:r>
      <w:r w:rsidRPr="00E223E8">
        <w:rPr>
          <w:rFonts w:ascii="Verdana" w:hAnsi="Verdana" w:cs="Verdana"/>
          <w:sz w:val="22"/>
          <w:szCs w:val="22"/>
        </w:rPr>
        <w:t xml:space="preserve">, la solución es </w:t>
      </w:r>
    </w:p>
    <w:p w:rsidR="00BD2B7E" w:rsidRPr="00E223E8" w:rsidRDefault="00BD2B7E" w:rsidP="003A42BF">
      <w:pPr>
        <w:autoSpaceDE w:val="0"/>
        <w:autoSpaceDN w:val="0"/>
        <w:adjustRightInd w:val="0"/>
        <w:spacing w:before="240" w:after="120"/>
        <w:jc w:val="both"/>
        <w:rPr>
          <w:rFonts w:ascii="Verdana" w:eastAsia="SymbolMT" w:hAnsi="Verdana" w:cs="Arial"/>
          <w:sz w:val="22"/>
          <w:szCs w:val="22"/>
        </w:rPr>
      </w:pPr>
      <w:r w:rsidRPr="00E223E8">
        <w:rPr>
          <w:rFonts w:ascii="Verdana" w:hAnsi="Verdana" w:cs="Verdana"/>
          <w:sz w:val="22"/>
          <w:szCs w:val="22"/>
        </w:rPr>
        <w:t>ax</w:t>
      </w:r>
      <w:r w:rsidRPr="00E223E8">
        <w:rPr>
          <w:rFonts w:ascii="Verdana" w:hAnsi="Verdana" w:cs="Verdana"/>
          <w:sz w:val="22"/>
          <w:szCs w:val="22"/>
          <w:vertAlign w:val="superscript"/>
        </w:rPr>
        <w:t>2</w:t>
      </w:r>
      <w:r w:rsidRPr="00E223E8">
        <w:rPr>
          <w:rFonts w:ascii="Verdana" w:hAnsi="Verdana" w:cs="Verdana"/>
          <w:sz w:val="22"/>
          <w:szCs w:val="22"/>
        </w:rPr>
        <w:t xml:space="preserve"> + bx + c = (1- r</w:t>
      </w:r>
      <w:r w:rsidRPr="00E223E8">
        <w:rPr>
          <w:rFonts w:ascii="Verdana" w:hAnsi="Verdana" w:cs="Verdana"/>
          <w:sz w:val="22"/>
          <w:szCs w:val="22"/>
          <w:vertAlign w:val="subscript"/>
        </w:rPr>
        <w:t>1</w:t>
      </w:r>
      <w:proofErr w:type="gramStart"/>
      <w:r w:rsidRPr="00E223E8">
        <w:rPr>
          <w:rFonts w:ascii="Verdana" w:hAnsi="Verdana" w:cs="Verdana"/>
          <w:sz w:val="22"/>
          <w:szCs w:val="22"/>
        </w:rPr>
        <w:t>)(</w:t>
      </w:r>
      <w:proofErr w:type="gramEnd"/>
      <w:r w:rsidRPr="00E223E8">
        <w:rPr>
          <w:rFonts w:ascii="Verdana" w:hAnsi="Verdana" w:cs="Verdana"/>
          <w:sz w:val="22"/>
          <w:szCs w:val="22"/>
        </w:rPr>
        <w:t>1 – r</w:t>
      </w:r>
      <w:r w:rsidRPr="00E223E8">
        <w:rPr>
          <w:rFonts w:ascii="Verdana" w:hAnsi="Verdana" w:cs="Verdana"/>
          <w:sz w:val="22"/>
          <w:szCs w:val="22"/>
          <w:vertAlign w:val="subscript"/>
        </w:rPr>
        <w:t>2</w:t>
      </w:r>
      <w:r w:rsidRPr="00E223E8">
        <w:rPr>
          <w:rFonts w:ascii="Verdana" w:hAnsi="Verdana" w:cs="Verdana"/>
          <w:sz w:val="22"/>
          <w:szCs w:val="22"/>
        </w:rPr>
        <w:t>) = 0</w:t>
      </w:r>
    </w:p>
    <w:p w:rsidR="009D69D7" w:rsidRDefault="009D69D7"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Se pueden presentar tres casos</w:t>
      </w:r>
    </w:p>
    <w:p w:rsidR="00BD2B7E" w:rsidRPr="00E223E8" w:rsidRDefault="00BD2B7E" w:rsidP="009D69D7">
      <w:pPr>
        <w:autoSpaceDE w:val="0"/>
        <w:autoSpaceDN w:val="0"/>
        <w:adjustRightInd w:val="0"/>
        <w:spacing w:before="240" w:after="120"/>
        <w:ind w:firstLine="567"/>
        <w:jc w:val="both"/>
        <w:rPr>
          <w:rFonts w:ascii="Verdana" w:hAnsi="Verdana" w:cs="Verdana"/>
          <w:sz w:val="22"/>
          <w:szCs w:val="22"/>
        </w:rPr>
      </w:pPr>
      <w:r w:rsidRPr="00E223E8">
        <w:rPr>
          <w:rFonts w:ascii="Verdana" w:hAnsi="Verdana" w:cs="Verdana"/>
          <w:sz w:val="22"/>
          <w:szCs w:val="22"/>
        </w:rPr>
        <w:t xml:space="preserve">Raíces distintas: si </w:t>
      </w:r>
      <m:oMath>
        <m:sSup>
          <m:sSupPr>
            <m:ctrlPr>
              <w:rPr>
                <w:rFonts w:ascii="Cambria Math" w:hAnsi="Verdana" w:cs="Verdana"/>
                <w:i/>
                <w:sz w:val="22"/>
                <w:szCs w:val="22"/>
                <w:lang w:val="es-AR" w:eastAsia="es-AR"/>
              </w:rPr>
            </m:ctrlPr>
          </m:sSupPr>
          <m:e>
            <m:r>
              <w:rPr>
                <w:rFonts w:ascii="Cambria Math" w:hAnsi="Cambria Math" w:cs="Verdana"/>
                <w:sz w:val="22"/>
                <w:szCs w:val="22"/>
              </w:rPr>
              <m:t>b</m:t>
            </m:r>
          </m:e>
          <m:sup>
            <m:r>
              <w:rPr>
                <w:rFonts w:ascii="Cambria Math" w:hAnsi="Verdana" w:cs="Verdana"/>
                <w:sz w:val="22"/>
                <w:szCs w:val="22"/>
              </w:rPr>
              <m:t>2</m:t>
            </m:r>
          </m:sup>
        </m:sSup>
        <m:r>
          <w:rPr>
            <w:rFonts w:ascii="Cambria Math" w:hAnsi="Verdana" w:cs="Verdana"/>
            <w:sz w:val="22"/>
            <w:szCs w:val="22"/>
          </w:rPr>
          <m:t xml:space="preserve"> &gt;4</m:t>
        </m:r>
        <m:r>
          <w:rPr>
            <w:rFonts w:ascii="Cambria Math" w:hAnsi="Cambria Math" w:cs="Verdana"/>
            <w:sz w:val="22"/>
            <w:szCs w:val="22"/>
          </w:rPr>
          <m:t>ac</m:t>
        </m:r>
        <m:r>
          <w:rPr>
            <w:rFonts w:ascii="Cambria Math" w:hAnsi="Verdana" w:cs="Verdana"/>
            <w:sz w:val="22"/>
            <w:szCs w:val="22"/>
          </w:rPr>
          <m:t xml:space="preserve"> </m:t>
        </m:r>
        <m:sSubSup>
          <m:sSubSupPr>
            <m:ctrlPr>
              <w:rPr>
                <w:rFonts w:ascii="Cambria Math" w:hAnsi="Verdana" w:cs="Verdana"/>
                <w:i/>
                <w:sz w:val="22"/>
                <w:szCs w:val="22"/>
                <w:lang w:val="es-AR" w:eastAsia="es-AR"/>
              </w:rPr>
            </m:ctrlPr>
          </m:sSubSupPr>
          <m:e>
            <m:r>
              <w:rPr>
                <w:rFonts w:ascii="Cambria Math" w:hAnsi="Cambria Math" w:cs="Verdana"/>
                <w:sz w:val="22"/>
                <w:szCs w:val="22"/>
              </w:rPr>
              <m:t>Y</m:t>
            </m:r>
          </m:e>
          <m:sub>
            <m:r>
              <w:rPr>
                <w:rFonts w:ascii="Cambria Math" w:hAnsi="Cambria Math" w:cs="Verdana"/>
                <w:sz w:val="22"/>
                <w:szCs w:val="22"/>
              </w:rPr>
              <m:t>t</m:t>
            </m:r>
          </m:sub>
          <m:sup>
            <m:r>
              <w:rPr>
                <w:rFonts w:ascii="Cambria Math" w:hAnsi="Cambria Math" w:cs="Verdana"/>
                <w:sz w:val="22"/>
                <w:szCs w:val="22"/>
              </w:rPr>
              <m:t>c</m:t>
            </m:r>
          </m:sup>
        </m:sSub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sSub>
              <m:sSubPr>
                <m:ctrlPr>
                  <w:rPr>
                    <w:rFonts w:ascii="Cambria Math" w:hAnsi="Verdana" w:cs="Verdana"/>
                    <w:i/>
                    <w:sz w:val="22"/>
                    <w:szCs w:val="22"/>
                    <w:lang w:val="es-AR" w:eastAsia="es-AR"/>
                  </w:rPr>
                </m:ctrlPr>
              </m:sSubPr>
              <m:e>
                <m:r>
                  <w:rPr>
                    <w:rFonts w:ascii="Cambria Math" w:hAnsi="Cambria Math" w:cs="Verdana"/>
                    <w:sz w:val="22"/>
                    <w:szCs w:val="22"/>
                  </w:rPr>
                  <m:t>r</m:t>
                </m:r>
              </m:e>
              <m:sub>
                <m:r>
                  <w:rPr>
                    <w:rFonts w:ascii="Cambria Math" w:hAnsi="Verdana" w:cs="Verdana"/>
                    <w:sz w:val="22"/>
                    <w:szCs w:val="22"/>
                  </w:rPr>
                  <m:t>1</m:t>
                </m:r>
              </m:sub>
            </m:sSub>
          </m:e>
          <m:sup>
            <m:r>
              <w:rPr>
                <w:rFonts w:ascii="Cambria Math" w:hAnsi="Cambria Math" w:cs="Verdana"/>
                <w:sz w:val="22"/>
                <w:szCs w:val="22"/>
              </w:rPr>
              <m:t>t</m:t>
            </m:r>
          </m:sup>
        </m:s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sSub>
              <m:sSubPr>
                <m:ctrlPr>
                  <w:rPr>
                    <w:rFonts w:ascii="Cambria Math" w:hAnsi="Verdana" w:cs="Verdana"/>
                    <w:i/>
                    <w:sz w:val="22"/>
                    <w:szCs w:val="22"/>
                    <w:lang w:val="es-AR" w:eastAsia="es-AR"/>
                  </w:rPr>
                </m:ctrlPr>
              </m:sSubPr>
              <m:e>
                <m:r>
                  <w:rPr>
                    <w:rFonts w:ascii="Cambria Math" w:hAnsi="Cambria Math" w:cs="Verdana"/>
                    <w:sz w:val="22"/>
                    <w:szCs w:val="22"/>
                  </w:rPr>
                  <m:t>r</m:t>
                </m:r>
              </m:e>
              <m:sub>
                <m:r>
                  <w:rPr>
                    <w:rFonts w:ascii="Cambria Math" w:hAnsi="Verdana" w:cs="Verdana"/>
                    <w:sz w:val="22"/>
                    <w:szCs w:val="22"/>
                  </w:rPr>
                  <m:t>2</m:t>
                </m:r>
              </m:sub>
            </m:sSub>
          </m:e>
          <m:sup>
            <m:r>
              <w:rPr>
                <w:rFonts w:ascii="Cambria Math" w:hAnsi="Cambria Math" w:cs="Verdana"/>
                <w:sz w:val="22"/>
                <w:szCs w:val="22"/>
              </w:rPr>
              <m:t>t</m:t>
            </m:r>
          </m:sup>
        </m:sSup>
      </m:oMath>
    </w:p>
    <w:p w:rsidR="00BD2B7E" w:rsidRPr="00E223E8" w:rsidRDefault="00BD2B7E" w:rsidP="009D69D7">
      <w:pPr>
        <w:autoSpaceDE w:val="0"/>
        <w:autoSpaceDN w:val="0"/>
        <w:adjustRightInd w:val="0"/>
        <w:spacing w:before="240" w:after="120"/>
        <w:ind w:firstLine="567"/>
        <w:jc w:val="both"/>
        <w:rPr>
          <w:rFonts w:ascii="Verdana" w:hAnsi="Verdana" w:cs="Arial"/>
          <w:sz w:val="22"/>
          <w:szCs w:val="22"/>
        </w:rPr>
      </w:pPr>
      <w:r w:rsidRPr="00E223E8">
        <w:rPr>
          <w:rFonts w:ascii="Verdana" w:hAnsi="Verdana" w:cs="Verdana"/>
          <w:sz w:val="22"/>
          <w:szCs w:val="22"/>
        </w:rPr>
        <w:t xml:space="preserve">Raíces iguales: si </w:t>
      </w:r>
      <w:r w:rsidRPr="00E223E8">
        <w:rPr>
          <w:rFonts w:ascii="Verdana" w:hAnsi="Verdana" w:cs="Arial"/>
          <w:sz w:val="22"/>
          <w:szCs w:val="22"/>
        </w:rPr>
        <w:t>b</w:t>
      </w:r>
      <w:r w:rsidRPr="00E223E8">
        <w:rPr>
          <w:rFonts w:ascii="Verdana" w:hAnsi="Verdana" w:cs="Verdana"/>
          <w:sz w:val="22"/>
          <w:szCs w:val="22"/>
        </w:rPr>
        <w:t xml:space="preserve">2  </w:t>
      </w:r>
      <m:oMath>
        <m:sSup>
          <m:sSupPr>
            <m:ctrlPr>
              <w:rPr>
                <w:rFonts w:ascii="Cambria Math" w:hAnsi="Verdana" w:cs="Verdana"/>
                <w:i/>
                <w:sz w:val="22"/>
                <w:szCs w:val="22"/>
                <w:lang w:val="es-AR" w:eastAsia="es-AR"/>
              </w:rPr>
            </m:ctrlPr>
          </m:sSupPr>
          <m:e>
            <m:r>
              <w:rPr>
                <w:rFonts w:ascii="Cambria Math" w:hAnsi="Cambria Math" w:cs="Verdana"/>
                <w:sz w:val="22"/>
                <w:szCs w:val="22"/>
              </w:rPr>
              <m:t>b</m:t>
            </m:r>
          </m:e>
          <m:sup>
            <m:r>
              <w:rPr>
                <w:rFonts w:ascii="Cambria Math" w:hAnsi="Verdana" w:cs="Verdana"/>
                <w:sz w:val="22"/>
                <w:szCs w:val="22"/>
              </w:rPr>
              <m:t>2</m:t>
            </m:r>
          </m:sup>
        </m:sSup>
        <m:r>
          <w:rPr>
            <w:rFonts w:ascii="Cambria Math" w:hAnsi="Verdana" w:cs="Verdana"/>
            <w:sz w:val="22"/>
            <w:szCs w:val="22"/>
          </w:rPr>
          <m:t xml:space="preserve"> &gt;4</m:t>
        </m:r>
        <m:r>
          <w:rPr>
            <w:rFonts w:ascii="Cambria Math" w:hAnsi="Cambria Math" w:cs="Verdana"/>
            <w:sz w:val="22"/>
            <w:szCs w:val="22"/>
          </w:rPr>
          <m:t>ac</m:t>
        </m:r>
        <m:r>
          <w:rPr>
            <w:rFonts w:ascii="Cambria Math" w:hAnsi="Verdana" w:cs="Verdana"/>
            <w:sz w:val="22"/>
            <w:szCs w:val="22"/>
          </w:rPr>
          <m:t xml:space="preserve"> </m:t>
        </m:r>
        <m:sSubSup>
          <m:sSubSupPr>
            <m:ctrlPr>
              <w:rPr>
                <w:rFonts w:ascii="Cambria Math" w:hAnsi="Verdana" w:cs="Verdana"/>
                <w:i/>
                <w:sz w:val="22"/>
                <w:szCs w:val="22"/>
                <w:lang w:val="es-AR" w:eastAsia="es-AR"/>
              </w:rPr>
            </m:ctrlPr>
          </m:sSubSupPr>
          <m:e>
            <m:r>
              <w:rPr>
                <w:rFonts w:ascii="Cambria Math" w:hAnsi="Cambria Math" w:cs="Verdana"/>
                <w:sz w:val="22"/>
                <w:szCs w:val="22"/>
              </w:rPr>
              <m:t>Y</m:t>
            </m:r>
          </m:e>
          <m:sub>
            <m:r>
              <w:rPr>
                <w:rFonts w:ascii="Cambria Math" w:hAnsi="Cambria Math" w:cs="Verdana"/>
                <w:sz w:val="22"/>
                <w:szCs w:val="22"/>
              </w:rPr>
              <m:t>t</m:t>
            </m:r>
          </m:sub>
          <m:sup>
            <m:r>
              <w:rPr>
                <w:rFonts w:ascii="Cambria Math" w:hAnsi="Cambria Math" w:cs="Verdana"/>
                <w:sz w:val="22"/>
                <w:szCs w:val="22"/>
              </w:rPr>
              <m:t>c</m:t>
            </m:r>
          </m:sup>
        </m:sSub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3</m:t>
                </m:r>
              </m:sub>
            </m:sSub>
            <m:r>
              <w:rPr>
                <w:rFonts w:ascii="Cambria Math" w:hAnsi="Cambria Math" w:cs="Verdana"/>
                <w:sz w:val="22"/>
                <w:szCs w:val="22"/>
              </w:rPr>
              <m:t>r</m:t>
            </m:r>
          </m:e>
          <m:sup>
            <m:r>
              <w:rPr>
                <w:rFonts w:ascii="Cambria Math" w:hAnsi="Cambria Math" w:cs="Verdana"/>
                <w:sz w:val="22"/>
                <w:szCs w:val="22"/>
              </w:rPr>
              <m:t>t</m:t>
            </m:r>
          </m:sup>
        </m:s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4</m:t>
                </m:r>
              </m:sub>
            </m:sSub>
            <m:r>
              <w:rPr>
                <w:rFonts w:ascii="Cambria Math" w:hAnsi="Cambria Math" w:cs="Verdana"/>
                <w:sz w:val="22"/>
                <w:szCs w:val="22"/>
              </w:rPr>
              <m:t>r</m:t>
            </m:r>
          </m:e>
          <m:sup>
            <m:r>
              <w:rPr>
                <w:rFonts w:ascii="Cambria Math" w:hAnsi="Cambria Math" w:cs="Verdana"/>
                <w:sz w:val="22"/>
                <w:szCs w:val="22"/>
              </w:rPr>
              <m:t>t</m:t>
            </m:r>
          </m:sup>
        </m:sSup>
        <m:r>
          <w:rPr>
            <w:rFonts w:ascii="Cambria Math" w:hAnsi="Cambria Math" w:cs="Verdana"/>
            <w:sz w:val="22"/>
            <w:szCs w:val="22"/>
          </w:rPr>
          <m:t>t</m:t>
        </m:r>
      </m:oMath>
    </w:p>
    <w:p w:rsidR="00BD2B7E" w:rsidRPr="00E223E8" w:rsidRDefault="00BD2B7E" w:rsidP="009D69D7">
      <w:pPr>
        <w:autoSpaceDE w:val="0"/>
        <w:autoSpaceDN w:val="0"/>
        <w:adjustRightInd w:val="0"/>
        <w:spacing w:before="240" w:after="120"/>
        <w:ind w:firstLine="567"/>
        <w:jc w:val="both"/>
        <w:rPr>
          <w:rFonts w:ascii="Verdana" w:hAnsi="Verdana" w:cs="Arial"/>
          <w:sz w:val="22"/>
          <w:szCs w:val="22"/>
        </w:rPr>
      </w:pPr>
      <w:r w:rsidRPr="00E223E8">
        <w:rPr>
          <w:rFonts w:ascii="Verdana" w:hAnsi="Verdana" w:cs="Verdana"/>
          <w:sz w:val="22"/>
          <w:szCs w:val="22"/>
        </w:rPr>
        <w:t xml:space="preserve">Raíces complejas: si </w:t>
      </w:r>
      <m:oMath>
        <m:sSup>
          <m:sSupPr>
            <m:ctrlPr>
              <w:rPr>
                <w:rFonts w:ascii="Cambria Math" w:hAnsi="Verdana" w:cs="Verdana"/>
                <w:i/>
                <w:sz w:val="22"/>
                <w:szCs w:val="22"/>
                <w:lang w:val="es-AR" w:eastAsia="es-AR"/>
              </w:rPr>
            </m:ctrlPr>
          </m:sSupPr>
          <m:e>
            <m:r>
              <w:rPr>
                <w:rFonts w:ascii="Cambria Math" w:hAnsi="Cambria Math" w:cs="Verdana"/>
                <w:sz w:val="22"/>
                <w:szCs w:val="22"/>
              </w:rPr>
              <m:t>b</m:t>
            </m:r>
          </m:e>
          <m:sup>
            <m:r>
              <w:rPr>
                <w:rFonts w:ascii="Cambria Math" w:hAnsi="Verdana" w:cs="Verdana"/>
                <w:sz w:val="22"/>
                <w:szCs w:val="22"/>
              </w:rPr>
              <m:t>2</m:t>
            </m:r>
          </m:sup>
        </m:sSup>
        <m:r>
          <w:rPr>
            <w:rFonts w:ascii="Cambria Math" w:hAnsi="Verdana" w:cs="Verdana"/>
            <w:sz w:val="22"/>
            <w:szCs w:val="22"/>
          </w:rPr>
          <m:t xml:space="preserve"> &lt;4</m:t>
        </m:r>
        <m:r>
          <w:rPr>
            <w:rFonts w:ascii="Cambria Math" w:hAnsi="Cambria Math" w:cs="Verdana"/>
            <w:sz w:val="22"/>
            <w:szCs w:val="22"/>
          </w:rPr>
          <m:t>ac</m:t>
        </m:r>
        <m:r>
          <w:rPr>
            <w:rFonts w:ascii="Cambria Math" w:hAnsi="Verdana" w:cs="Verdana"/>
            <w:sz w:val="22"/>
            <w:szCs w:val="22"/>
          </w:rPr>
          <m:t xml:space="preserve"> </m:t>
        </m:r>
        <m:sSubSup>
          <m:sSubSupPr>
            <m:ctrlPr>
              <w:rPr>
                <w:rFonts w:ascii="Cambria Math" w:hAnsi="Verdana" w:cs="Verdana"/>
                <w:i/>
                <w:sz w:val="22"/>
                <w:szCs w:val="22"/>
                <w:lang w:val="es-AR" w:eastAsia="es-AR"/>
              </w:rPr>
            </m:ctrlPr>
          </m:sSubSupPr>
          <m:e>
            <m:r>
              <w:rPr>
                <w:rFonts w:ascii="Cambria Math" w:hAnsi="Cambria Math" w:cs="Verdana"/>
                <w:sz w:val="22"/>
                <w:szCs w:val="22"/>
              </w:rPr>
              <m:t>Y</m:t>
            </m:r>
          </m:e>
          <m:sub>
            <m:r>
              <w:rPr>
                <w:rFonts w:ascii="Cambria Math" w:hAnsi="Cambria Math" w:cs="Verdana"/>
                <w:sz w:val="22"/>
                <w:szCs w:val="22"/>
              </w:rPr>
              <m:t>t</m:t>
            </m:r>
          </m:sub>
          <m:sup>
            <m:r>
              <w:rPr>
                <w:rFonts w:ascii="Cambria Math" w:hAnsi="Cambria Math" w:cs="Verdana"/>
                <w:sz w:val="22"/>
                <w:szCs w:val="22"/>
              </w:rPr>
              <m:t>c</m:t>
            </m:r>
          </m:sup>
        </m:sSubSup>
        <m:r>
          <w:rPr>
            <w:rFonts w:ascii="Cambria Math" w:hAnsi="Verdana" w:cs="Verdana"/>
            <w:sz w:val="22"/>
            <w:szCs w:val="22"/>
          </w:rPr>
          <m:t xml:space="preserve">= </m:t>
        </m:r>
        <m:sSup>
          <m:sSupPr>
            <m:ctrlPr>
              <w:rPr>
                <w:rFonts w:ascii="Cambria Math" w:hAnsi="Verdana" w:cs="Verdana"/>
                <w:i/>
                <w:sz w:val="22"/>
                <w:szCs w:val="22"/>
                <w:lang w:val="es-AR" w:eastAsia="es-AR"/>
              </w:rPr>
            </m:ctrlPr>
          </m:sSupPr>
          <m:e>
            <m:r>
              <w:rPr>
                <w:rFonts w:ascii="Cambria Math" w:hAnsi="Cambria Math" w:cs="Verdana"/>
                <w:sz w:val="22"/>
                <w:szCs w:val="22"/>
              </w:rPr>
              <m:t>R</m:t>
            </m:r>
          </m:e>
          <m:sup>
            <m:r>
              <w:rPr>
                <w:rFonts w:ascii="Cambria Math" w:hAnsi="Cambria Math" w:cs="Verdana"/>
                <w:sz w:val="22"/>
                <w:szCs w:val="22"/>
              </w:rPr>
              <m:t>t</m:t>
            </m:r>
          </m:sup>
        </m:sSup>
        <m:d>
          <m:dPr>
            <m:ctrlPr>
              <w:rPr>
                <w:rFonts w:ascii="Cambria Math" w:hAnsi="Verdana" w:cs="Verdana"/>
                <w:i/>
                <w:sz w:val="22"/>
                <w:szCs w:val="22"/>
                <w:lang w:val="es-AR" w:eastAsia="es-AR"/>
              </w:rPr>
            </m:ctrlPr>
          </m:d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5</m:t>
                </m:r>
              </m:sub>
            </m:sSub>
            <m:r>
              <w:rPr>
                <w:rFonts w:ascii="Cambria Math" w:hAnsi="Verdana" w:cs="Verdana"/>
                <w:sz w:val="22"/>
                <w:szCs w:val="22"/>
              </w:rPr>
              <m:t xml:space="preserve"> </m:t>
            </m:r>
            <m:func>
              <m:funcPr>
                <m:ctrlPr>
                  <w:rPr>
                    <w:rFonts w:ascii="Cambria Math" w:hAnsi="Verdana" w:cs="Verdana"/>
                    <w:i/>
                    <w:sz w:val="22"/>
                    <w:szCs w:val="22"/>
                    <w:lang w:val="es-AR" w:eastAsia="es-AR"/>
                  </w:rPr>
                </m:ctrlPr>
              </m:funcPr>
              <m:fName>
                <m:r>
                  <m:rPr>
                    <m:sty m:val="p"/>
                  </m:rPr>
                  <w:rPr>
                    <w:rFonts w:ascii="Cambria Math" w:hAnsi="Verdana" w:cs="Verdana"/>
                    <w:sz w:val="22"/>
                    <w:szCs w:val="22"/>
                  </w:rPr>
                  <m:t>cos</m:t>
                </m:r>
              </m:fName>
              <m:e>
                <m:d>
                  <m:dPr>
                    <m:ctrlPr>
                      <w:rPr>
                        <w:rFonts w:ascii="Cambria Math" w:hAnsi="Verdana" w:cs="Verdana"/>
                        <w:i/>
                        <w:sz w:val="22"/>
                        <w:szCs w:val="22"/>
                        <w:lang w:val="es-AR" w:eastAsia="es-AR"/>
                      </w:rPr>
                    </m:ctrlPr>
                  </m:dPr>
                  <m:e>
                    <m:r>
                      <w:rPr>
                        <w:rFonts w:ascii="Cambria Math" w:hAnsi="Cambria Math" w:cs="Verdana"/>
                        <w:sz w:val="22"/>
                        <w:szCs w:val="22"/>
                      </w:rPr>
                      <m:t>θt</m:t>
                    </m:r>
                  </m:e>
                </m:d>
              </m:e>
            </m:func>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6</m:t>
                </m:r>
              </m:sub>
            </m:sSub>
            <m:r>
              <w:rPr>
                <w:rFonts w:ascii="Cambria Math" w:hAnsi="Verdana" w:cs="Verdana"/>
                <w:sz w:val="22"/>
                <w:szCs w:val="22"/>
              </w:rPr>
              <m:t xml:space="preserve"> </m:t>
            </m:r>
            <m:r>
              <w:rPr>
                <w:rFonts w:ascii="Cambria Math" w:hAnsi="Cambria Math" w:cs="Verdana"/>
                <w:sz w:val="22"/>
                <w:szCs w:val="22"/>
              </w:rPr>
              <m:t>sen</m:t>
            </m:r>
            <m:r>
              <w:rPr>
                <w:rFonts w:ascii="Cambria Math" w:hAnsi="Verdana" w:cs="Verdana"/>
                <w:sz w:val="22"/>
                <w:szCs w:val="22"/>
              </w:rPr>
              <m:t xml:space="preserve"> </m:t>
            </m:r>
            <m:d>
              <m:dPr>
                <m:ctrlPr>
                  <w:rPr>
                    <w:rFonts w:ascii="Cambria Math" w:hAnsi="Verdana" w:cs="Verdana"/>
                    <w:i/>
                    <w:sz w:val="22"/>
                    <w:szCs w:val="22"/>
                    <w:lang w:val="es-AR" w:eastAsia="es-AR"/>
                  </w:rPr>
                </m:ctrlPr>
              </m:dPr>
              <m:e>
                <m:r>
                  <w:rPr>
                    <w:rFonts w:ascii="Cambria Math" w:hAnsi="Cambria Math" w:cs="Verdana"/>
                    <w:sz w:val="22"/>
                    <w:szCs w:val="22"/>
                  </w:rPr>
                  <m:t>θt</m:t>
                </m:r>
              </m:e>
            </m:d>
          </m:e>
        </m:d>
      </m:oMath>
    </w:p>
    <w:p w:rsidR="00BD2B7E" w:rsidRPr="00E223E8" w:rsidRDefault="00BD2B7E" w:rsidP="009D69D7">
      <w:pPr>
        <w:autoSpaceDE w:val="0"/>
        <w:autoSpaceDN w:val="0"/>
        <w:adjustRightInd w:val="0"/>
        <w:spacing w:before="240" w:after="120"/>
        <w:ind w:firstLine="2694"/>
        <w:jc w:val="both"/>
        <w:rPr>
          <w:rFonts w:ascii="Verdana" w:hAnsi="Verdana" w:cs="Verdana"/>
          <w:sz w:val="22"/>
          <w:szCs w:val="22"/>
        </w:rPr>
      </w:pPr>
      <w:r w:rsidRPr="00E223E8">
        <w:rPr>
          <w:rFonts w:ascii="Verdana" w:hAnsi="Verdana" w:cs="Verdana"/>
          <w:sz w:val="22"/>
          <w:szCs w:val="22"/>
        </w:rPr>
        <w:t xml:space="preserve">Donde </w:t>
      </w:r>
      <m:oMath>
        <m:r>
          <w:rPr>
            <w:rFonts w:ascii="Cambria Math" w:hAnsi="Cambria Math" w:cs="Arial"/>
            <w:sz w:val="22"/>
            <w:szCs w:val="22"/>
          </w:rPr>
          <m:t>R</m:t>
        </m:r>
        <m:r>
          <w:rPr>
            <w:rFonts w:ascii="Cambria Math" w:hAnsi="Verdana" w:cs="Arial"/>
            <w:sz w:val="22"/>
            <w:szCs w:val="22"/>
          </w:rPr>
          <m:t xml:space="preserve">= </m:t>
        </m:r>
        <m:rad>
          <m:radPr>
            <m:degHide m:val="1"/>
            <m:ctrlPr>
              <w:rPr>
                <w:rFonts w:ascii="Cambria Math" w:hAnsi="Verdana" w:cs="Arial"/>
                <w:i/>
                <w:sz w:val="22"/>
                <w:szCs w:val="22"/>
                <w:lang w:val="es-AR" w:eastAsia="es-AR"/>
              </w:rPr>
            </m:ctrlPr>
          </m:radPr>
          <m:deg/>
          <m:e>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 xml:space="preserve">2 </m:t>
                </m:r>
              </m:sub>
            </m:sSub>
            <m:r>
              <w:rPr>
                <w:rFonts w:ascii="Cambria Math" w:hAnsi="Verdana" w:cs="Arial"/>
                <w:sz w:val="22"/>
                <w:szCs w:val="22"/>
              </w:rPr>
              <m:t>,</m:t>
            </m:r>
          </m:e>
        </m:rad>
        <m:func>
          <m:funcPr>
            <m:ctrlPr>
              <w:rPr>
                <w:rFonts w:ascii="Cambria Math" w:hAnsi="Verdana" w:cs="Arial"/>
                <w:i/>
                <w:sz w:val="22"/>
                <w:szCs w:val="22"/>
              </w:rPr>
            </m:ctrlPr>
          </m:funcPr>
          <m:fName>
            <m:r>
              <m:rPr>
                <m:sty m:val="p"/>
              </m:rPr>
              <w:rPr>
                <w:rFonts w:ascii="Cambria Math" w:hAnsi="Verdana" w:cs="Arial"/>
                <w:sz w:val="22"/>
                <w:szCs w:val="22"/>
              </w:rPr>
              <m:t>cos</m:t>
            </m:r>
          </m:fName>
          <m:e>
            <m:r>
              <w:rPr>
                <w:rFonts w:ascii="Cambria Math" w:hAnsi="Cambria Math" w:cs="Arial"/>
                <w:sz w:val="22"/>
                <w:szCs w:val="22"/>
              </w:rPr>
              <m:t>θ</m:t>
            </m:r>
            <m:r>
              <w:rPr>
                <w:rFonts w:ascii="Cambria Math" w:hAnsi="Verdana" w:cs="Arial"/>
                <w:sz w:val="22"/>
                <w:szCs w:val="22"/>
              </w:rPr>
              <m:t xml:space="preserve">= </m:t>
            </m:r>
          </m:e>
        </m:func>
        <m:f>
          <m:fPr>
            <m:ctrlPr>
              <w:rPr>
                <w:rFonts w:ascii="Cambria Math" w:hAnsi="Verdana" w:cs="Arial"/>
                <w:i/>
                <w:sz w:val="22"/>
                <w:szCs w:val="22"/>
                <w:lang w:val="es-AR" w:eastAsia="es-AR"/>
              </w:rPr>
            </m:ctrlPr>
          </m:fPr>
          <m:num>
            <m:r>
              <w:rPr>
                <w:rFonts w:ascii="Verdana" w:hAnsi="Verdana" w:cs="Arial"/>
                <w:sz w:val="22"/>
                <w:szCs w:val="22"/>
              </w:rPr>
              <m:t>-</m:t>
            </m:r>
            <m:r>
              <w:rPr>
                <w:rFonts w:ascii="Cambria Math" w:hAnsi="Verdana" w:cs="Arial"/>
                <w:sz w:val="22"/>
                <w:szCs w:val="22"/>
              </w:rPr>
              <m:t xml:space="preserve"> </m:t>
            </m:r>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1</m:t>
                </m:r>
              </m:sub>
            </m:sSub>
          </m:num>
          <m:den>
            <m:r>
              <w:rPr>
                <w:rFonts w:ascii="Cambria Math" w:hAnsi="Verdana" w:cs="Arial"/>
                <w:sz w:val="22"/>
                <w:szCs w:val="22"/>
              </w:rPr>
              <m:t xml:space="preserve">2 </m:t>
            </m:r>
            <m:rad>
              <m:radPr>
                <m:degHide m:val="1"/>
                <m:ctrlPr>
                  <w:rPr>
                    <w:rFonts w:ascii="Cambria Math" w:hAnsi="Verdana" w:cs="Arial"/>
                    <w:i/>
                    <w:sz w:val="22"/>
                    <w:szCs w:val="22"/>
                    <w:lang w:val="es-AR" w:eastAsia="es-AR"/>
                  </w:rPr>
                </m:ctrlPr>
              </m:radPr>
              <m:deg/>
              <m:e>
                <m:sSub>
                  <m:sSubPr>
                    <m:ctrlPr>
                      <w:rPr>
                        <w:rFonts w:ascii="Cambria Math" w:hAnsi="Verdana" w:cs="Arial"/>
                        <w:i/>
                        <w:sz w:val="22"/>
                        <w:szCs w:val="22"/>
                        <w:lang w:val="es-AR" w:eastAsia="es-AR"/>
                      </w:rPr>
                    </m:ctrlPr>
                  </m:sSubPr>
                  <m:e>
                    <m:r>
                      <w:rPr>
                        <w:rFonts w:ascii="Cambria Math" w:hAnsi="Cambria Math" w:cs="Arial"/>
                        <w:sz w:val="22"/>
                        <w:szCs w:val="22"/>
                      </w:rPr>
                      <m:t>a</m:t>
                    </m:r>
                  </m:e>
                  <m:sub>
                    <m:r>
                      <w:rPr>
                        <w:rFonts w:ascii="Cambria Math" w:hAnsi="Verdana" w:cs="Arial"/>
                        <w:sz w:val="22"/>
                        <w:szCs w:val="22"/>
                      </w:rPr>
                      <m:t>2</m:t>
                    </m:r>
                  </m:sub>
                </m:sSub>
              </m:e>
            </m:rad>
          </m:den>
        </m:f>
        <m:r>
          <w:rPr>
            <w:rFonts w:ascii="Cambria Math" w:hAnsi="Verdana" w:cs="Verdana"/>
            <w:sz w:val="22"/>
            <w:szCs w:val="22"/>
          </w:rPr>
          <m:t xml:space="preserve"> </m:t>
        </m:r>
        <m:r>
          <w:rPr>
            <w:rFonts w:ascii="Cambria Math" w:hAnsi="Cambria Math" w:cs="Verdana"/>
            <w:sz w:val="22"/>
            <w:szCs w:val="22"/>
          </w:rPr>
          <m:t>y</m:t>
        </m:r>
        <m:r>
          <w:rPr>
            <w:rFonts w:ascii="Cambria Math" w:hAnsi="Verdana" w:cs="Verdana"/>
            <w:sz w:val="22"/>
            <w:szCs w:val="22"/>
          </w:rPr>
          <m:t xml:space="preserve"> </m:t>
        </m:r>
        <m:r>
          <w:rPr>
            <w:rFonts w:ascii="Cambria Math" w:hAnsi="Cambria Math" w:cs="Verdana"/>
            <w:sz w:val="22"/>
            <w:szCs w:val="22"/>
          </w:rPr>
          <m:t>sen</m:t>
        </m:r>
        <m:r>
          <w:rPr>
            <w:rFonts w:ascii="Cambria Math" w:hAnsi="Verdana" w:cs="Verdana"/>
            <w:sz w:val="22"/>
            <w:szCs w:val="22"/>
          </w:rPr>
          <m:t xml:space="preserve"> </m:t>
        </m:r>
        <m:r>
          <w:rPr>
            <w:rFonts w:ascii="Cambria Math" w:hAnsi="Cambria Math" w:cs="Verdana"/>
            <w:sz w:val="22"/>
            <w:szCs w:val="22"/>
          </w:rPr>
          <m:t>θ</m:t>
        </m:r>
        <m:rad>
          <m:radPr>
            <m:degHide m:val="1"/>
            <m:ctrlPr>
              <w:rPr>
                <w:rFonts w:ascii="Cambria Math" w:hAnsi="Verdana" w:cs="Verdana"/>
                <w:i/>
                <w:sz w:val="22"/>
                <w:szCs w:val="22"/>
                <w:lang w:val="es-AR" w:eastAsia="es-AR"/>
              </w:rPr>
            </m:ctrlPr>
          </m:radPr>
          <m:deg/>
          <m:e>
            <m:r>
              <w:rPr>
                <w:rFonts w:ascii="Cambria Math" w:hAnsi="Verdana" w:cs="Verdana"/>
                <w:sz w:val="22"/>
                <w:szCs w:val="22"/>
              </w:rPr>
              <m:t>1</m:t>
            </m:r>
            <m:r>
              <w:rPr>
                <w:rFonts w:ascii="Cambria Math" w:hAnsi="Verdana" w:cs="Verdana"/>
                <w:sz w:val="22"/>
                <w:szCs w:val="22"/>
              </w:rPr>
              <m:t>-</m:t>
            </m:r>
            <m:r>
              <w:rPr>
                <w:rFonts w:ascii="Cambria Math" w:hAnsi="Verdana" w:cs="Verdana"/>
                <w:sz w:val="22"/>
                <w:szCs w:val="22"/>
              </w:rPr>
              <m:t xml:space="preserve"> </m:t>
            </m:r>
            <m:f>
              <m:fPr>
                <m:ctrlPr>
                  <w:rPr>
                    <w:rFonts w:ascii="Cambria Math" w:hAnsi="Verdana" w:cs="Verdana"/>
                    <w:i/>
                    <w:sz w:val="22"/>
                    <w:szCs w:val="22"/>
                    <w:lang w:val="es-AR" w:eastAsia="es-AR"/>
                  </w:rPr>
                </m:ctrlPr>
              </m:fPr>
              <m:num>
                <m:sSubSup>
                  <m:sSubSupPr>
                    <m:ctrlPr>
                      <w:rPr>
                        <w:rFonts w:ascii="Cambria Math" w:hAnsi="Verdana" w:cs="Verdana"/>
                        <w:i/>
                        <w:sz w:val="22"/>
                        <w:szCs w:val="22"/>
                        <w:lang w:val="es-AR" w:eastAsia="es-AR"/>
                      </w:rPr>
                    </m:ctrlPr>
                  </m:sSubSupPr>
                  <m:e>
                    <m:r>
                      <w:rPr>
                        <w:rFonts w:ascii="Cambria Math" w:hAnsi="Cambria Math" w:cs="Verdana"/>
                        <w:sz w:val="22"/>
                        <w:szCs w:val="22"/>
                      </w:rPr>
                      <m:t>a</m:t>
                    </m:r>
                  </m:e>
                  <m:sub>
                    <m:r>
                      <w:rPr>
                        <w:rFonts w:ascii="Cambria Math" w:hAnsi="Verdana" w:cs="Verdana"/>
                        <w:sz w:val="22"/>
                        <w:szCs w:val="22"/>
                      </w:rPr>
                      <m:t>1</m:t>
                    </m:r>
                  </m:sub>
                  <m:sup>
                    <m:r>
                      <w:rPr>
                        <w:rFonts w:ascii="Cambria Math" w:hAnsi="Verdana" w:cs="Verdana"/>
                        <w:sz w:val="22"/>
                        <w:szCs w:val="22"/>
                      </w:rPr>
                      <m:t>2</m:t>
                    </m:r>
                  </m:sup>
                </m:sSubSup>
              </m:num>
              <m:den>
                <m:sSub>
                  <m:sSubPr>
                    <m:ctrlPr>
                      <w:rPr>
                        <w:rFonts w:ascii="Cambria Math" w:hAnsi="Verdana" w:cs="Verdana"/>
                        <w:i/>
                        <w:sz w:val="22"/>
                        <w:szCs w:val="22"/>
                        <w:lang w:val="es-AR" w:eastAsia="es-AR"/>
                      </w:rPr>
                    </m:ctrlPr>
                  </m:sSubPr>
                  <m:e>
                    <m:r>
                      <w:rPr>
                        <w:rFonts w:ascii="Cambria Math" w:hAnsi="Verdana" w:cs="Verdana"/>
                        <w:sz w:val="22"/>
                        <w:szCs w:val="22"/>
                      </w:rPr>
                      <m:t>4</m:t>
                    </m:r>
                    <m:r>
                      <w:rPr>
                        <w:rFonts w:ascii="Cambria Math" w:hAnsi="Cambria Math" w:cs="Verdana"/>
                        <w:sz w:val="22"/>
                        <w:szCs w:val="22"/>
                      </w:rPr>
                      <m:t>a</m:t>
                    </m:r>
                  </m:e>
                  <m:sub>
                    <m:r>
                      <w:rPr>
                        <w:rFonts w:ascii="Cambria Math" w:hAnsi="Verdana" w:cs="Verdana"/>
                        <w:sz w:val="22"/>
                        <w:szCs w:val="22"/>
                      </w:rPr>
                      <m:t>2</m:t>
                    </m:r>
                  </m:sub>
                </m:sSub>
              </m:den>
            </m:f>
          </m:e>
        </m:rad>
      </m:oMath>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La solución general de una ecuación en diferencia de segundo orden con raíces reales distintas es</w:t>
      </w:r>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F67368" w:rsidP="003A42BF">
      <w:pPr>
        <w:autoSpaceDE w:val="0"/>
        <w:autoSpaceDN w:val="0"/>
        <w:adjustRightInd w:val="0"/>
        <w:spacing w:before="240" w:after="120"/>
        <w:jc w:val="both"/>
        <w:rPr>
          <w:rFonts w:ascii="Verdana" w:hAnsi="Verdana" w:cs="Verdana"/>
          <w:sz w:val="22"/>
          <w:szCs w:val="22"/>
        </w:rPr>
      </w:pPr>
      <m:oMathPara>
        <m:oMath>
          <m:sSub>
            <m:sSubPr>
              <m:ctrlPr>
                <w:rPr>
                  <w:rFonts w:ascii="Cambria Math" w:hAnsi="Verdana" w:cs="Verdana"/>
                  <w:i/>
                  <w:sz w:val="22"/>
                  <w:szCs w:val="22"/>
                  <w:lang w:val="es-AR" w:eastAsia="es-AR"/>
                </w:rPr>
              </m:ctrlPr>
            </m:sSubPr>
            <m:e>
              <m:r>
                <w:rPr>
                  <w:rFonts w:ascii="Cambria Math" w:hAnsi="Cambria Math" w:cs="Verdana"/>
                  <w:sz w:val="22"/>
                  <w:szCs w:val="22"/>
                </w:rPr>
                <m:t>Y</m:t>
              </m:r>
            </m:e>
            <m:sub>
              <m:r>
                <w:rPr>
                  <w:rFonts w:ascii="Cambria Math" w:hAnsi="Cambria Math" w:cs="Verdana"/>
                  <w:sz w:val="22"/>
                  <w:szCs w:val="22"/>
                </w:rPr>
                <m:t>t</m:t>
              </m:r>
            </m:sub>
          </m:sSub>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1</m:t>
                  </m:r>
                </m:sub>
              </m:sSub>
            </m:e>
            <m:sup>
              <m:r>
                <w:rPr>
                  <w:rFonts w:ascii="Cambria Math" w:hAnsi="Cambria Math" w:cs="Verdana"/>
                  <w:sz w:val="22"/>
                  <w:szCs w:val="22"/>
                </w:rPr>
                <m:t>t</m:t>
              </m:r>
            </m:sup>
          </m:s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2</m:t>
                  </m:r>
                </m:sub>
              </m:sSub>
            </m:e>
            <m:sup>
              <m:r>
                <w:rPr>
                  <w:rFonts w:ascii="Cambria Math" w:hAnsi="Cambria Math" w:cs="Verdana"/>
                  <w:sz w:val="22"/>
                  <w:szCs w:val="22"/>
                </w:rPr>
                <m:t>t</m:t>
              </m:r>
            </m:sup>
          </m:sSup>
          <m:r>
            <w:rPr>
              <w:rFonts w:ascii="Cambria Math" w:hAnsi="Verdana" w:cs="Verdana"/>
              <w:sz w:val="22"/>
              <w:szCs w:val="22"/>
            </w:rPr>
            <m:t xml:space="preserve">+ </m:t>
          </m:r>
          <m:f>
            <m:fPr>
              <m:ctrlPr>
                <w:rPr>
                  <w:rFonts w:ascii="Cambria Math" w:hAnsi="Verdana" w:cs="Verdana"/>
                  <w:i/>
                  <w:sz w:val="22"/>
                  <w:szCs w:val="22"/>
                  <w:lang w:val="es-AR" w:eastAsia="es-AR"/>
                </w:rPr>
              </m:ctrlPr>
            </m:fPr>
            <m:num>
              <m:r>
                <w:rPr>
                  <w:rFonts w:ascii="Cambria Math" w:hAnsi="Cambria Math" w:cs="Verdana"/>
                  <w:sz w:val="22"/>
                  <w:szCs w:val="22"/>
                </w:rPr>
                <m:t>c</m:t>
              </m:r>
            </m:num>
            <m:den>
              <m:r>
                <w:rPr>
                  <w:rFonts w:ascii="Cambria Math" w:hAnsi="Verdana" w:cs="Verdana"/>
                  <w:sz w:val="22"/>
                  <w:szCs w:val="22"/>
                </w:rPr>
                <m:t xml:space="preserve">1+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den>
          </m:f>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La convergencia a un valor de equilibrio está garantizada cuando</w:t>
      </w:r>
    </w:p>
    <w:p w:rsidR="00BD2B7E" w:rsidRPr="00E223E8" w:rsidRDefault="00BD2B7E" w:rsidP="003A42BF">
      <w:pPr>
        <w:autoSpaceDE w:val="0"/>
        <w:autoSpaceDN w:val="0"/>
        <w:adjustRightInd w:val="0"/>
        <w:spacing w:before="240" w:after="120"/>
        <w:jc w:val="both"/>
        <w:rPr>
          <w:rFonts w:ascii="Verdana" w:hAnsi="Verdana" w:cs="Arial"/>
          <w:sz w:val="22"/>
          <w:szCs w:val="22"/>
        </w:rPr>
      </w:pPr>
    </w:p>
    <w:p w:rsidR="00BD2B7E" w:rsidRPr="00E223E8" w:rsidRDefault="00F67368" w:rsidP="003A42BF">
      <w:pPr>
        <w:autoSpaceDE w:val="0"/>
        <w:autoSpaceDN w:val="0"/>
        <w:adjustRightInd w:val="0"/>
        <w:spacing w:before="240" w:after="120"/>
        <w:jc w:val="center"/>
        <w:rPr>
          <w:rFonts w:ascii="Verdana" w:hAnsi="Verdana" w:cs="Arial"/>
          <w:sz w:val="22"/>
          <w:szCs w:val="22"/>
        </w:rPr>
      </w:pPr>
      <m:oMath>
        <m:d>
          <m:dPr>
            <m:begChr m:val="|"/>
            <m:endChr m:val="|"/>
            <m:ctrlPr>
              <w:rPr>
                <w:rFonts w:ascii="Cambria Math" w:hAnsi="Verdana" w:cs="Arial"/>
                <w:i/>
                <w:sz w:val="22"/>
                <w:szCs w:val="22"/>
                <w:lang w:val="es-AR" w:eastAsia="es-AR"/>
              </w:rPr>
            </m:ctrlPr>
          </m:dPr>
          <m:e>
            <m:sSub>
              <m:sSubPr>
                <m:ctrlPr>
                  <w:rPr>
                    <w:rFonts w:ascii="Cambria Math" w:hAnsi="Verdana" w:cs="Arial"/>
                    <w:i/>
                    <w:sz w:val="22"/>
                    <w:szCs w:val="22"/>
                    <w:lang w:val="es-AR" w:eastAsia="es-AR"/>
                  </w:rPr>
                </m:ctrlPr>
              </m:sSubPr>
              <m:e>
                <m:r>
                  <w:rPr>
                    <w:rFonts w:ascii="Cambria Math" w:hAnsi="Cambria Math" w:cs="Arial"/>
                    <w:sz w:val="22"/>
                    <w:szCs w:val="22"/>
                  </w:rPr>
                  <m:t>b</m:t>
                </m:r>
              </m:e>
              <m:sub>
                <m:r>
                  <w:rPr>
                    <w:rFonts w:ascii="Cambria Math" w:hAnsi="Verdana" w:cs="Arial"/>
                    <w:sz w:val="22"/>
                    <w:szCs w:val="22"/>
                  </w:rPr>
                  <m:t>1</m:t>
                </m:r>
              </m:sub>
            </m:sSub>
          </m:e>
        </m:d>
        <m:r>
          <w:rPr>
            <w:rFonts w:ascii="Cambria Math" w:hAnsi="Verdana" w:cs="Arial"/>
            <w:sz w:val="22"/>
            <w:szCs w:val="22"/>
          </w:rPr>
          <m:t>&lt;1</m:t>
        </m:r>
      </m:oMath>
      <w:r w:rsidR="00986610" w:rsidRPr="00986610">
        <w:rPr>
          <w:rFonts w:ascii="Verdana" w:hAnsi="Verdana" w:cs="Arial"/>
          <w:sz w:val="22"/>
          <w:szCs w:val="22"/>
        </w:rPr>
        <w:t xml:space="preserve"> </w:t>
      </w:r>
      <w:proofErr w:type="gramStart"/>
      <w:r w:rsidR="00986610" w:rsidRPr="00986610">
        <w:rPr>
          <w:rFonts w:ascii="Verdana" w:hAnsi="Verdana" w:cs="Arial"/>
          <w:sz w:val="22"/>
          <w:szCs w:val="22"/>
        </w:rPr>
        <w:t>y</w:t>
      </w:r>
      <w:proofErr w:type="gramEnd"/>
      <w:r w:rsidR="00986610" w:rsidRPr="00986610">
        <w:rPr>
          <w:rFonts w:ascii="Verdana" w:hAnsi="Verdana" w:cs="Arial"/>
          <w:sz w:val="22"/>
          <w:szCs w:val="22"/>
        </w:rPr>
        <w:t xml:space="preserve"> </w:t>
      </w:r>
      <m:oMath>
        <m:sSub>
          <m:sSubPr>
            <m:ctrlPr>
              <w:rPr>
                <w:rFonts w:ascii="Cambria Math" w:hAnsi="Verdana" w:cs="Arial"/>
                <w:i/>
                <w:sz w:val="22"/>
                <w:szCs w:val="22"/>
                <w:lang w:val="es-AR" w:eastAsia="es-AR"/>
              </w:rPr>
            </m:ctrlPr>
          </m:sSubPr>
          <m:e>
            <m:r>
              <w:rPr>
                <w:rFonts w:ascii="Cambria Math" w:hAnsi="Cambria Math" w:cs="Arial"/>
                <w:sz w:val="22"/>
                <w:szCs w:val="22"/>
              </w:rPr>
              <m:t>b</m:t>
            </m:r>
          </m:e>
          <m:sub>
            <m:r>
              <w:rPr>
                <w:rFonts w:ascii="Cambria Math" w:hAnsi="Verdana" w:cs="Arial"/>
                <w:sz w:val="22"/>
                <w:szCs w:val="22"/>
              </w:rPr>
              <m:t>1</m:t>
            </m:r>
          </m:sub>
        </m:sSub>
        <m:r>
          <w:rPr>
            <w:rFonts w:ascii="Cambria Math" w:hAnsi="Verdana" w:cs="Arial"/>
            <w:sz w:val="22"/>
            <w:szCs w:val="22"/>
          </w:rPr>
          <m:t>&gt;0</m:t>
        </m:r>
      </m:oMath>
    </w:p>
    <w:p w:rsidR="003A42BF" w:rsidRDefault="003A42BF"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Cuando se tienen raíces complejas, la convergencia se garantiza si R&lt;1.</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 xml:space="preserve">Para hallar los valores de </w:t>
      </w:r>
      <w:r w:rsidRPr="00E223E8">
        <w:rPr>
          <w:rFonts w:ascii="Verdana" w:hAnsi="Verdana" w:cs="Arial"/>
          <w:sz w:val="22"/>
          <w:szCs w:val="22"/>
        </w:rPr>
        <w:t>A</w:t>
      </w:r>
      <w:r w:rsidRPr="00E223E8">
        <w:rPr>
          <w:rFonts w:ascii="Verdana" w:hAnsi="Verdana" w:cs="Verdana"/>
          <w:sz w:val="22"/>
          <w:szCs w:val="22"/>
          <w:vertAlign w:val="subscript"/>
        </w:rPr>
        <w:t>1</w:t>
      </w:r>
      <w:r w:rsidRPr="00E223E8">
        <w:rPr>
          <w:rFonts w:ascii="Verdana" w:hAnsi="Verdana" w:cs="Verdana"/>
          <w:sz w:val="22"/>
          <w:szCs w:val="22"/>
        </w:rPr>
        <w:t xml:space="preserve"> y </w:t>
      </w:r>
      <w:r w:rsidRPr="00E223E8">
        <w:rPr>
          <w:rFonts w:ascii="Verdana" w:hAnsi="Verdana" w:cs="Arial"/>
          <w:sz w:val="22"/>
          <w:szCs w:val="22"/>
        </w:rPr>
        <w:t>A</w:t>
      </w:r>
      <w:r w:rsidRPr="00E223E8">
        <w:rPr>
          <w:rFonts w:ascii="Verdana" w:hAnsi="Verdana" w:cs="Verdana"/>
          <w:sz w:val="22"/>
          <w:szCs w:val="22"/>
          <w:vertAlign w:val="subscript"/>
        </w:rPr>
        <w:t>2</w:t>
      </w:r>
      <w:r w:rsidRPr="00E223E8">
        <w:rPr>
          <w:rFonts w:ascii="Verdana" w:hAnsi="Verdana" w:cs="Verdana"/>
          <w:sz w:val="22"/>
          <w:szCs w:val="22"/>
        </w:rPr>
        <w:t xml:space="preserve">, deben indicarse valores sucesivos a </w:t>
      </w:r>
      <w:r w:rsidRPr="00E223E8">
        <w:rPr>
          <w:rFonts w:ascii="Verdana" w:hAnsi="Verdana" w:cs="Arial"/>
          <w:sz w:val="22"/>
          <w:szCs w:val="22"/>
        </w:rPr>
        <w:t xml:space="preserve">Yt </w:t>
      </w:r>
      <w:r w:rsidRPr="00E223E8">
        <w:rPr>
          <w:rFonts w:ascii="Verdana" w:hAnsi="Verdana" w:cs="Verdana"/>
          <w:sz w:val="22"/>
          <w:szCs w:val="22"/>
        </w:rPr>
        <w:t>en</w:t>
      </w: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t=0 y t=1</w:t>
      </w:r>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C61F5D" w:rsidP="003A42BF">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w:lastRenderedPageBreak/>
            <m:t>Si</m:t>
          </m:r>
          <m:r>
            <w:rPr>
              <w:rFonts w:ascii="Cambria Math" w:hAnsi="Verdana" w:cs="Verdana"/>
              <w:sz w:val="22"/>
              <w:szCs w:val="22"/>
            </w:rPr>
            <m:t xml:space="preserve"> </m:t>
          </m:r>
          <m:r>
            <w:rPr>
              <w:rFonts w:ascii="Cambria Math" w:hAnsi="Cambria Math" w:cs="Verdana"/>
              <w:sz w:val="22"/>
              <w:szCs w:val="22"/>
            </w:rPr>
            <m:t>t</m:t>
          </m:r>
          <m:r>
            <w:rPr>
              <w:rFonts w:ascii="Cambria Math" w:hAnsi="Verdana" w:cs="Verdana"/>
              <w:sz w:val="22"/>
              <w:szCs w:val="22"/>
            </w:rPr>
            <m:t xml:space="preserve">=0 </m:t>
          </m:r>
          <m:r>
            <w:rPr>
              <w:rFonts w:ascii="Cambria Math" w:hAnsi="Cambria Math" w:cs="Verdana"/>
              <w:sz w:val="22"/>
              <w:szCs w:val="22"/>
            </w:rPr>
            <m:t>→</m:t>
          </m:r>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Y</m:t>
              </m:r>
            </m:e>
            <m:sub>
              <m:r>
                <w:rPr>
                  <w:rFonts w:ascii="Cambria Math" w:hAnsi="Verdana" w:cs="Verdana"/>
                  <w:sz w:val="22"/>
                  <w:szCs w:val="22"/>
                </w:rPr>
                <m:t>0</m:t>
              </m:r>
            </m:sub>
          </m:sSub>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1</m:t>
                  </m:r>
                </m:sub>
              </m:sSub>
            </m:e>
            <m:sup>
              <m:r>
                <w:rPr>
                  <w:rFonts w:ascii="Cambria Math" w:hAnsi="Verdana" w:cs="Verdana"/>
                  <w:sz w:val="22"/>
                  <w:szCs w:val="22"/>
                </w:rPr>
                <m:t>0</m:t>
              </m:r>
            </m:sup>
          </m:s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2</m:t>
                  </m:r>
                </m:sub>
              </m:sSub>
            </m:e>
            <m:sup>
              <m:r>
                <w:rPr>
                  <w:rFonts w:ascii="Cambria Math" w:hAnsi="Verdana" w:cs="Verdana"/>
                  <w:sz w:val="22"/>
                  <w:szCs w:val="22"/>
                </w:rPr>
                <m:t>0</m:t>
              </m:r>
            </m:sup>
          </m:sSup>
          <m:r>
            <w:rPr>
              <w:rFonts w:ascii="Cambria Math" w:hAnsi="Verdana" w:cs="Verdana"/>
              <w:sz w:val="22"/>
              <w:szCs w:val="22"/>
            </w:rPr>
            <m:t xml:space="preserve">+ </m:t>
          </m:r>
          <m:f>
            <m:fPr>
              <m:ctrlPr>
                <w:rPr>
                  <w:rFonts w:ascii="Cambria Math" w:hAnsi="Verdana" w:cs="Verdana"/>
                  <w:i/>
                  <w:sz w:val="22"/>
                  <w:szCs w:val="22"/>
                  <w:lang w:val="es-AR" w:eastAsia="es-AR"/>
                </w:rPr>
              </m:ctrlPr>
            </m:fPr>
            <m:num>
              <m:r>
                <w:rPr>
                  <w:rFonts w:ascii="Cambria Math" w:hAnsi="Cambria Math" w:cs="Verdana"/>
                  <w:sz w:val="22"/>
                  <w:szCs w:val="22"/>
                </w:rPr>
                <m:t>c</m:t>
              </m:r>
            </m:num>
            <m:den>
              <m:r>
                <w:rPr>
                  <w:rFonts w:ascii="Cambria Math" w:hAnsi="Verdana" w:cs="Verdana"/>
                  <w:sz w:val="22"/>
                  <w:szCs w:val="22"/>
                </w:rPr>
                <m:t xml:space="preserve">1+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den>
          </m:f>
          <m:r>
            <w:rPr>
              <w:rFonts w:ascii="Cambria Math" w:hAnsi="Verdana" w:cs="Verdana"/>
              <w:sz w:val="22"/>
              <w:szCs w:val="22"/>
            </w:rPr>
            <m:t xml:space="preserve"> </m:t>
          </m:r>
          <m:r>
            <w:rPr>
              <w:rFonts w:ascii="Cambria Math" w:hAnsi="Cambria Math" w:cs="Verdana"/>
              <w:sz w:val="22"/>
              <w:szCs w:val="22"/>
            </w:rPr>
            <m:t>→</m:t>
          </m:r>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Y</m:t>
              </m:r>
            </m:e>
            <m:sub>
              <m:r>
                <w:rPr>
                  <w:rFonts w:ascii="Cambria Math" w:hAnsi="Verdana" w:cs="Verdana"/>
                  <w:sz w:val="22"/>
                  <w:szCs w:val="22"/>
                </w:rPr>
                <m:t>0</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r>
            <w:rPr>
              <w:rFonts w:ascii="Cambria Math" w:hAnsi="Verdana" w:cs="Verdana"/>
              <w:sz w:val="22"/>
              <w:szCs w:val="22"/>
            </w:rPr>
            <m:t>+</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r>
            <w:rPr>
              <w:rFonts w:ascii="Cambria Math" w:hAnsi="Verdana" w:cs="Verdana"/>
              <w:sz w:val="22"/>
              <w:szCs w:val="22"/>
            </w:rPr>
            <m:t xml:space="preserve">+ </m:t>
          </m:r>
          <m:f>
            <m:fPr>
              <m:ctrlPr>
                <w:rPr>
                  <w:rFonts w:ascii="Cambria Math" w:hAnsi="Verdana" w:cs="Verdana"/>
                  <w:i/>
                  <w:sz w:val="22"/>
                  <w:szCs w:val="22"/>
                  <w:lang w:val="es-AR" w:eastAsia="es-AR"/>
                </w:rPr>
              </m:ctrlPr>
            </m:fPr>
            <m:num>
              <m:r>
                <w:rPr>
                  <w:rFonts w:ascii="Cambria Math" w:hAnsi="Cambria Math" w:cs="Verdana"/>
                  <w:sz w:val="22"/>
                  <w:szCs w:val="22"/>
                </w:rPr>
                <m:t>c</m:t>
              </m:r>
            </m:num>
            <m:den>
              <m:r>
                <w:rPr>
                  <w:rFonts w:ascii="Cambria Math" w:hAnsi="Verdana" w:cs="Verdana"/>
                  <w:sz w:val="22"/>
                  <w:szCs w:val="22"/>
                </w:rPr>
                <m:t xml:space="preserve">1+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den>
          </m:f>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C61F5D" w:rsidP="003A42BF">
      <w:pPr>
        <w:autoSpaceDE w:val="0"/>
        <w:autoSpaceDN w:val="0"/>
        <w:adjustRightInd w:val="0"/>
        <w:spacing w:before="240" w:after="120"/>
        <w:jc w:val="both"/>
        <w:rPr>
          <w:rFonts w:ascii="Verdana" w:hAnsi="Verdana" w:cs="Verdana"/>
          <w:sz w:val="22"/>
          <w:szCs w:val="22"/>
        </w:rPr>
      </w:pPr>
      <m:oMathPara>
        <m:oMath>
          <m:r>
            <w:rPr>
              <w:rFonts w:ascii="Cambria Math" w:hAnsi="Cambria Math" w:cs="Verdana"/>
              <w:sz w:val="22"/>
              <w:szCs w:val="22"/>
            </w:rPr>
            <m:t>Si</m:t>
          </m:r>
          <m:r>
            <w:rPr>
              <w:rFonts w:ascii="Cambria Math" w:hAnsi="Verdana" w:cs="Verdana"/>
              <w:sz w:val="22"/>
              <w:szCs w:val="22"/>
            </w:rPr>
            <m:t xml:space="preserve"> </m:t>
          </m:r>
          <m:r>
            <w:rPr>
              <w:rFonts w:ascii="Cambria Math" w:hAnsi="Cambria Math" w:cs="Verdana"/>
              <w:sz w:val="22"/>
              <w:szCs w:val="22"/>
            </w:rPr>
            <m:t>t</m:t>
          </m:r>
          <m:r>
            <w:rPr>
              <w:rFonts w:ascii="Cambria Math" w:hAnsi="Verdana" w:cs="Verdana"/>
              <w:sz w:val="22"/>
              <w:szCs w:val="22"/>
            </w:rPr>
            <m:t xml:space="preserve">=0 </m:t>
          </m:r>
          <m:r>
            <w:rPr>
              <w:rFonts w:ascii="Cambria Math" w:hAnsi="Cambria Math" w:cs="Verdana"/>
              <w:sz w:val="22"/>
              <w:szCs w:val="22"/>
            </w:rPr>
            <m:t>→</m:t>
          </m:r>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Y</m:t>
              </m:r>
            </m:e>
            <m:sub>
              <m:r>
                <w:rPr>
                  <w:rFonts w:ascii="Cambria Math" w:hAnsi="Verdana" w:cs="Verdana"/>
                  <w:sz w:val="22"/>
                  <w:szCs w:val="22"/>
                </w:rPr>
                <m:t>1</m:t>
              </m:r>
            </m:sub>
          </m:sSub>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1</m:t>
                  </m:r>
                </m:sub>
              </m:sSub>
            </m:e>
            <m:sup>
              <m:r>
                <w:rPr>
                  <w:rFonts w:ascii="Cambria Math" w:hAnsi="Verdana" w:cs="Verdana"/>
                  <w:sz w:val="22"/>
                  <w:szCs w:val="22"/>
                </w:rPr>
                <m:t>1</m:t>
              </m:r>
            </m:sup>
          </m:sSup>
          <m:r>
            <w:rPr>
              <w:rFonts w:ascii="Cambria Math" w:hAnsi="Verdana" w:cs="Verdana"/>
              <w:sz w:val="22"/>
              <w:szCs w:val="22"/>
            </w:rPr>
            <m:t xml:space="preserve">+ </m:t>
          </m:r>
          <m:sSup>
            <m:sSupPr>
              <m:ctrlPr>
                <w:rPr>
                  <w:rFonts w:ascii="Cambria Math" w:hAnsi="Verdana" w:cs="Verdana"/>
                  <w:i/>
                  <w:sz w:val="22"/>
                  <w:szCs w:val="22"/>
                  <w:lang w:val="es-AR" w:eastAsia="es-AR"/>
                </w:rPr>
              </m:ctrlPr>
            </m:sSupPr>
            <m:e>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2</m:t>
                  </m:r>
                </m:sub>
              </m:sSub>
            </m:e>
            <m:sup>
              <m:r>
                <w:rPr>
                  <w:rFonts w:ascii="Cambria Math" w:hAnsi="Verdana" w:cs="Verdana"/>
                  <w:sz w:val="22"/>
                  <w:szCs w:val="22"/>
                </w:rPr>
                <m:t>1</m:t>
              </m:r>
            </m:sup>
          </m:sSup>
          <m:r>
            <w:rPr>
              <w:rFonts w:ascii="Cambria Math" w:hAnsi="Verdana" w:cs="Verdana"/>
              <w:sz w:val="22"/>
              <w:szCs w:val="22"/>
            </w:rPr>
            <m:t xml:space="preserve">+ </m:t>
          </m:r>
          <m:f>
            <m:fPr>
              <m:ctrlPr>
                <w:rPr>
                  <w:rFonts w:ascii="Cambria Math" w:hAnsi="Verdana" w:cs="Verdana"/>
                  <w:i/>
                  <w:sz w:val="22"/>
                  <w:szCs w:val="22"/>
                  <w:lang w:val="es-AR" w:eastAsia="es-AR"/>
                </w:rPr>
              </m:ctrlPr>
            </m:fPr>
            <m:num>
              <m:r>
                <w:rPr>
                  <w:rFonts w:ascii="Cambria Math" w:hAnsi="Cambria Math" w:cs="Verdana"/>
                  <w:sz w:val="22"/>
                  <w:szCs w:val="22"/>
                </w:rPr>
                <m:t>c</m:t>
              </m:r>
            </m:num>
            <m:den>
              <m:r>
                <w:rPr>
                  <w:rFonts w:ascii="Cambria Math" w:hAnsi="Verdana" w:cs="Verdana"/>
                  <w:sz w:val="22"/>
                  <w:szCs w:val="22"/>
                </w:rPr>
                <m:t xml:space="preserve">1+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den>
          </m:f>
          <m:r>
            <w:rPr>
              <w:rFonts w:ascii="Cambria Math" w:hAnsi="Verdana" w:cs="Verdana"/>
              <w:sz w:val="22"/>
              <w:szCs w:val="22"/>
            </w:rPr>
            <m:t xml:space="preserve"> </m:t>
          </m:r>
          <m:r>
            <w:rPr>
              <w:rFonts w:ascii="Cambria Math" w:hAnsi="Cambria Math" w:cs="Verdana"/>
              <w:sz w:val="22"/>
              <w:szCs w:val="22"/>
            </w:rPr>
            <m:t>→</m:t>
          </m:r>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Y</m:t>
              </m:r>
            </m:e>
            <m:sub>
              <m:r>
                <w:rPr>
                  <w:rFonts w:ascii="Cambria Math" w:hAnsi="Verdana" w:cs="Verdana"/>
                  <w:sz w:val="22"/>
                  <w:szCs w:val="22"/>
                </w:rPr>
                <m:t>1</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1</m:t>
              </m:r>
            </m:sub>
          </m:sSub>
          <m:r>
            <w:rPr>
              <w:rFonts w:ascii="Cambria Math" w:hAnsi="Verdana" w:cs="Verdana"/>
              <w:sz w:val="22"/>
              <w:szCs w:val="22"/>
            </w:rPr>
            <m:t>+</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sSub>
            <m:sSubPr>
              <m:ctrlPr>
                <w:rPr>
                  <w:rFonts w:ascii="Cambria Math" w:hAnsi="Verdana" w:cs="Verdana"/>
                  <w:i/>
                  <w:sz w:val="22"/>
                  <w:szCs w:val="22"/>
                  <w:lang w:val="es-AR" w:eastAsia="es-AR"/>
                </w:rPr>
              </m:ctrlPr>
            </m:sSubPr>
            <m:e>
              <m:r>
                <w:rPr>
                  <w:rFonts w:ascii="Cambria Math" w:hAnsi="Cambria Math" w:cs="Verdana"/>
                  <w:sz w:val="22"/>
                  <w:szCs w:val="22"/>
                </w:rPr>
                <m:t>b</m:t>
              </m:r>
            </m:e>
            <m:sub>
              <m:r>
                <w:rPr>
                  <w:rFonts w:ascii="Cambria Math" w:hAnsi="Verdana" w:cs="Verdana"/>
                  <w:sz w:val="22"/>
                  <w:szCs w:val="22"/>
                </w:rPr>
                <m:t>2</m:t>
              </m:r>
            </m:sub>
          </m:sSub>
          <m:r>
            <w:rPr>
              <w:rFonts w:ascii="Cambria Math" w:hAnsi="Verdana" w:cs="Verdana"/>
              <w:sz w:val="22"/>
              <w:szCs w:val="22"/>
            </w:rPr>
            <m:t xml:space="preserve">+ </m:t>
          </m:r>
          <m:f>
            <m:fPr>
              <m:ctrlPr>
                <w:rPr>
                  <w:rFonts w:ascii="Cambria Math" w:hAnsi="Verdana" w:cs="Verdana"/>
                  <w:i/>
                  <w:sz w:val="22"/>
                  <w:szCs w:val="22"/>
                  <w:lang w:val="es-AR" w:eastAsia="es-AR"/>
                </w:rPr>
              </m:ctrlPr>
            </m:fPr>
            <m:num>
              <m:r>
                <w:rPr>
                  <w:rFonts w:ascii="Cambria Math" w:hAnsi="Cambria Math" w:cs="Verdana"/>
                  <w:sz w:val="22"/>
                  <w:szCs w:val="22"/>
                </w:rPr>
                <m:t>c</m:t>
              </m:r>
            </m:num>
            <m:den>
              <m:r>
                <w:rPr>
                  <w:rFonts w:ascii="Cambria Math" w:hAnsi="Verdana" w:cs="Verdana"/>
                  <w:sz w:val="22"/>
                  <w:szCs w:val="22"/>
                </w:rPr>
                <m:t xml:space="preserve">1+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1</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a</m:t>
                  </m:r>
                </m:e>
                <m:sub>
                  <m:r>
                    <w:rPr>
                      <w:rFonts w:ascii="Cambria Math" w:hAnsi="Verdana" w:cs="Verdana"/>
                      <w:sz w:val="22"/>
                      <w:szCs w:val="22"/>
                    </w:rPr>
                    <m:t>2</m:t>
                  </m:r>
                </m:sub>
              </m:sSub>
            </m:den>
          </m:f>
        </m:oMath>
      </m:oMathPara>
    </w:p>
    <w:p w:rsidR="00BD2B7E" w:rsidRPr="00E223E8" w:rsidRDefault="00BD2B7E" w:rsidP="003A42BF">
      <w:pPr>
        <w:autoSpaceDE w:val="0"/>
        <w:autoSpaceDN w:val="0"/>
        <w:adjustRightInd w:val="0"/>
        <w:spacing w:before="240" w:after="120"/>
        <w:jc w:val="both"/>
        <w:rPr>
          <w:rFonts w:ascii="Verdana" w:hAnsi="Verdana" w:cs="Verdana"/>
          <w:sz w:val="22"/>
          <w:szCs w:val="22"/>
        </w:rPr>
      </w:pPr>
    </w:p>
    <w:p w:rsidR="00BD2B7E" w:rsidRPr="00E223E8"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Se tiene un sistema de dos ecuaciones con dos incógnitas que permiten hallar el valor de las constantes.</w:t>
      </w:r>
    </w:p>
    <w:p w:rsidR="00BD2B7E" w:rsidRDefault="00BD2B7E" w:rsidP="003A42BF">
      <w:pPr>
        <w:autoSpaceDE w:val="0"/>
        <w:autoSpaceDN w:val="0"/>
        <w:adjustRightInd w:val="0"/>
        <w:spacing w:before="240" w:after="120"/>
        <w:jc w:val="both"/>
        <w:rPr>
          <w:rFonts w:ascii="Verdana" w:hAnsi="Verdana" w:cs="Verdana"/>
          <w:sz w:val="22"/>
          <w:szCs w:val="22"/>
        </w:rPr>
      </w:pPr>
      <w:r w:rsidRPr="00E223E8">
        <w:rPr>
          <w:rFonts w:ascii="Verdana" w:hAnsi="Verdana" w:cs="Verdana"/>
          <w:sz w:val="22"/>
          <w:szCs w:val="22"/>
        </w:rPr>
        <w:t>Todos estos modelos son determinísticos y presuponen que se conoce el valor de los coeficientes.</w:t>
      </w:r>
    </w:p>
    <w:p w:rsidR="00986610" w:rsidRDefault="00986610" w:rsidP="003A42BF">
      <w:pPr>
        <w:autoSpaceDE w:val="0"/>
        <w:autoSpaceDN w:val="0"/>
        <w:adjustRightInd w:val="0"/>
        <w:spacing w:before="240" w:after="120"/>
        <w:jc w:val="both"/>
        <w:rPr>
          <w:rFonts w:ascii="Verdana" w:hAnsi="Verdana" w:cs="Verdana"/>
          <w:sz w:val="22"/>
          <w:szCs w:val="22"/>
        </w:rPr>
      </w:pPr>
    </w:p>
    <w:p w:rsidR="00986610" w:rsidRPr="00E223E8" w:rsidRDefault="00986610" w:rsidP="003A42BF">
      <w:pPr>
        <w:autoSpaceDE w:val="0"/>
        <w:autoSpaceDN w:val="0"/>
        <w:adjustRightInd w:val="0"/>
        <w:spacing w:before="240" w:after="120"/>
        <w:jc w:val="both"/>
        <w:rPr>
          <w:rFonts w:ascii="Verdana" w:hAnsi="Verdana" w:cs="Verdana"/>
          <w:sz w:val="22"/>
          <w:szCs w:val="22"/>
        </w:rPr>
      </w:pPr>
    </w:p>
    <w:p w:rsidR="0099092A" w:rsidRPr="00E223E8" w:rsidRDefault="0099092A" w:rsidP="003A42BF">
      <w:pPr>
        <w:spacing w:before="240" w:after="120"/>
        <w:rPr>
          <w:rFonts w:ascii="Verdana" w:eastAsia="Batang" w:hAnsi="Verdana"/>
          <w:sz w:val="22"/>
          <w:szCs w:val="22"/>
        </w:rPr>
      </w:pPr>
    </w:p>
    <w:p w:rsidR="0099092A" w:rsidRPr="003A42BF" w:rsidRDefault="00B0578F">
      <w:pPr>
        <w:pStyle w:val="Ttulo4"/>
        <w:spacing w:before="240" w:after="240" w:line="240" w:lineRule="auto"/>
        <w:jc w:val="left"/>
        <w:rPr>
          <w:rFonts w:ascii="Verdana" w:eastAsia="Batang" w:hAnsi="Verdana"/>
          <w:bCs/>
          <w:snapToGrid/>
          <w:sz w:val="24"/>
          <w:szCs w:val="24"/>
        </w:rPr>
      </w:pPr>
      <w:bookmarkStart w:id="5" w:name="_Toc148249398"/>
      <w:bookmarkStart w:id="6" w:name="_Toc148249829"/>
      <w:bookmarkStart w:id="7" w:name="_Toc306010408"/>
      <w:r w:rsidRPr="003A42BF">
        <w:rPr>
          <w:rFonts w:ascii="Verdana" w:eastAsia="Batang" w:hAnsi="Verdana"/>
          <w:bCs/>
          <w:snapToGrid/>
          <w:sz w:val="24"/>
          <w:szCs w:val="24"/>
        </w:rPr>
        <w:t>1</w:t>
      </w:r>
      <w:r w:rsidR="005F2E02" w:rsidRPr="003A42BF">
        <w:rPr>
          <w:rFonts w:ascii="Verdana" w:eastAsia="Batang" w:hAnsi="Verdana"/>
          <w:bCs/>
          <w:snapToGrid/>
          <w:sz w:val="24"/>
          <w:szCs w:val="24"/>
        </w:rPr>
        <w:t>8</w:t>
      </w:r>
      <w:r w:rsidRPr="003A42BF">
        <w:rPr>
          <w:rFonts w:ascii="Verdana" w:eastAsia="Batang" w:hAnsi="Verdana"/>
          <w:bCs/>
          <w:snapToGrid/>
          <w:sz w:val="24"/>
          <w:szCs w:val="24"/>
        </w:rPr>
        <w:t>.</w:t>
      </w:r>
      <w:r w:rsidR="00986610" w:rsidRPr="003A42BF">
        <w:rPr>
          <w:rFonts w:ascii="Verdana" w:eastAsia="Batang" w:hAnsi="Verdana"/>
          <w:bCs/>
          <w:snapToGrid/>
          <w:sz w:val="24"/>
          <w:szCs w:val="24"/>
        </w:rPr>
        <w:t>2</w:t>
      </w:r>
      <w:r w:rsidR="0099092A" w:rsidRPr="003A42BF">
        <w:rPr>
          <w:rFonts w:ascii="Verdana" w:eastAsia="Batang" w:hAnsi="Verdana"/>
          <w:bCs/>
          <w:snapToGrid/>
          <w:sz w:val="24"/>
          <w:szCs w:val="24"/>
        </w:rPr>
        <w:t>. Características</w:t>
      </w:r>
      <w:bookmarkEnd w:id="5"/>
      <w:bookmarkEnd w:id="6"/>
      <w:bookmarkEnd w:id="7"/>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La característica principal de los modelos econométricos dinámicos es tener una variable rezagada. Esto indica que la influencia de una variable explicativa (</w:t>
      </w:r>
      <w:r w:rsidRPr="00E223E8">
        <w:rPr>
          <w:rFonts w:ascii="Verdana" w:eastAsia="Arial Unicode MS" w:hAnsi="Verdana" w:cs="Arial"/>
          <w:position w:val="-4"/>
          <w:sz w:val="22"/>
          <w:szCs w:val="22"/>
          <w:lang w:val="es-ES_tradnl"/>
        </w:rPr>
        <w:object w:dxaOrig="240" w:dyaOrig="260">
          <v:shape id="_x0000_i1026" type="#_x0000_t75" style="width:12.25pt;height:14.25pt" o:ole="">
            <v:imagedata r:id="rId13" o:title=""/>
          </v:shape>
          <o:OLEObject Type="Embed" ProgID="Equation.3" ShapeID="_x0000_i1026" DrawAspect="Content" ObjectID="_1405518083" r:id="rId14"/>
        </w:object>
      </w:r>
      <w:r w:rsidRPr="00E223E8">
        <w:rPr>
          <w:rFonts w:ascii="Verdana" w:eastAsia="Arial Unicode MS" w:hAnsi="Verdana" w:cs="Arial"/>
          <w:sz w:val="22"/>
          <w:szCs w:val="22"/>
          <w:lang w:val="es-ES_tradnl"/>
        </w:rPr>
        <w:t>) sobre la dependiente (</w:t>
      </w:r>
      <w:r w:rsidRPr="00E223E8">
        <w:rPr>
          <w:rFonts w:ascii="Verdana" w:eastAsia="Arial Unicode MS" w:hAnsi="Verdana" w:cs="Arial"/>
          <w:position w:val="-4"/>
          <w:sz w:val="22"/>
          <w:szCs w:val="22"/>
          <w:lang w:val="es-ES_tradnl"/>
        </w:rPr>
        <w:object w:dxaOrig="240" w:dyaOrig="260">
          <v:shape id="_x0000_i1027" type="#_x0000_t75" style="width:12.25pt;height:14.25pt" o:ole="">
            <v:imagedata r:id="rId15" o:title=""/>
          </v:shape>
          <o:OLEObject Type="Embed" ProgID="Equation.3" ShapeID="_x0000_i1027" DrawAspect="Content" ObjectID="_1405518084" r:id="rId16"/>
        </w:object>
      </w:r>
      <w:r w:rsidRPr="00E223E8">
        <w:rPr>
          <w:rFonts w:ascii="Verdana" w:eastAsia="Arial Unicode MS" w:hAnsi="Verdana" w:cs="Arial"/>
          <w:sz w:val="22"/>
          <w:szCs w:val="22"/>
          <w:lang w:val="es-ES_tradnl"/>
        </w:rPr>
        <w:t xml:space="preserve">) se efectiviza en un lapso de tiempo, siendo este lapso el que se denomina </w:t>
      </w:r>
      <w:r w:rsidRPr="00E223E8">
        <w:rPr>
          <w:rFonts w:ascii="Verdana" w:eastAsia="Arial Unicode MS" w:hAnsi="Verdana" w:cs="Arial"/>
          <w:i/>
          <w:iCs/>
          <w:sz w:val="22"/>
          <w:szCs w:val="22"/>
          <w:lang w:val="es-ES_tradnl"/>
        </w:rPr>
        <w:t>rezago</w:t>
      </w:r>
      <w:r w:rsidRPr="00E223E8">
        <w:rPr>
          <w:rFonts w:ascii="Verdana" w:eastAsia="Arial Unicode MS" w:hAnsi="Verdana" w:cs="Arial"/>
          <w:sz w:val="22"/>
          <w:szCs w:val="22"/>
          <w:lang w:val="es-ES_tradnl"/>
        </w:rPr>
        <w:t xml:space="preserve">. </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Las razones por las cuales se producen rezagos obedecen a causas sicológicas (no se cambia de hábito de manera inmediata), tecnológicas (la incorporación de la nueva tecnología disponible se realiza a lo largo del tiempo) o institucionales (por ejemplo, una buena alternativa financiera puede aprovecharse hasta que existan fondos disponibles).</w:t>
      </w:r>
    </w:p>
    <w:p w:rsidR="0099092A" w:rsidRPr="00E223E8" w:rsidRDefault="0099092A">
      <w:pPr>
        <w:pStyle w:val="Textosinformato"/>
        <w:spacing w:before="240" w:after="120"/>
        <w:jc w:val="both"/>
        <w:rPr>
          <w:rFonts w:ascii="Verdana" w:eastAsia="Arial Unicode MS" w:hAnsi="Verdana" w:cs="Arial"/>
          <w:sz w:val="22"/>
          <w:szCs w:val="22"/>
          <w:lang w:val="es-ES_tradnl"/>
        </w:rPr>
      </w:pP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Se distinguen dos tipos:</w:t>
      </w:r>
    </w:p>
    <w:p w:rsidR="0099092A" w:rsidRPr="00E223E8" w:rsidRDefault="0099092A">
      <w:pPr>
        <w:pStyle w:val="Textosinformato"/>
        <w:spacing w:before="240" w:after="120"/>
        <w:ind w:left="1440" w:hanging="144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Modelo de rezagos distribuidos: donde la variable a rezagar es una variable explicativa exógena.</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720" w:dyaOrig="360">
          <v:shape id="_x0000_i1028" type="#_x0000_t75" style="width:186.1pt;height:17.65pt" o:ole="">
            <v:imagedata r:id="rId17" o:title=""/>
          </v:shape>
          <o:OLEObject Type="Embed" ProgID="Equation.3" ShapeID="_x0000_i1028" DrawAspect="Content" ObjectID="_1405518085" r:id="rId18"/>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(1)</w:t>
      </w:r>
    </w:p>
    <w:p w:rsidR="0099092A" w:rsidRPr="00E223E8" w:rsidRDefault="0099092A">
      <w:pPr>
        <w:pStyle w:val="Textosinformato"/>
        <w:spacing w:before="240" w:after="120"/>
        <w:ind w:left="144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Los rezagos distribuidos pueden ser finitos o infinitos, de acuerdo a que se conozca el número exacto de rezagos.</w:t>
      </w:r>
    </w:p>
    <w:p w:rsidR="0099092A" w:rsidRPr="00E223E8" w:rsidRDefault="0099092A">
      <w:pPr>
        <w:pStyle w:val="Textosinformato"/>
        <w:spacing w:before="240" w:after="120"/>
        <w:ind w:left="1440" w:hanging="144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Modelos autorregresivos: donde la variable a rezagar es la variable dependiente</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2439" w:dyaOrig="360">
          <v:shape id="_x0000_i1029" type="#_x0000_t75" style="width:122.25pt;height:17.65pt" o:ole="">
            <v:imagedata r:id="rId19" o:title=""/>
          </v:shape>
          <o:OLEObject Type="Embed" ProgID="Equation.3" ShapeID="_x0000_i1029" DrawAspect="Content" ObjectID="_1405518086" r:id="rId20"/>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w:t>
      </w:r>
    </w:p>
    <w:p w:rsidR="0099092A" w:rsidRPr="00E223E8" w:rsidRDefault="0099092A">
      <w:pPr>
        <w:pStyle w:val="Textosinformato"/>
        <w:spacing w:before="240" w:after="120"/>
        <w:jc w:val="both"/>
        <w:rPr>
          <w:rFonts w:ascii="Verdana" w:eastAsia="Arial Unicode MS" w:hAnsi="Verdana" w:cs="Arial"/>
          <w:sz w:val="22"/>
          <w:szCs w:val="22"/>
          <w:lang w:val="es-ES_tradnl"/>
        </w:rPr>
      </w:pP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En un modelo de rezagos distribuidos en el tiempo</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5100" w:dyaOrig="360">
          <v:shape id="_x0000_i1030" type="#_x0000_t75" style="width:255.4pt;height:17.65pt" o:ole="">
            <v:imagedata r:id="rId21" o:title=""/>
          </v:shape>
          <o:OLEObject Type="Embed" ProgID="Equation.3" ShapeID="_x0000_i1030" DrawAspect="Content" ObjectID="_1405518087" r:id="rId22"/>
        </w:object>
      </w:r>
      <w:r w:rsidRPr="00E223E8">
        <w:rPr>
          <w:rFonts w:ascii="Verdana" w:eastAsia="Arial Unicode MS" w:hAnsi="Verdana" w:cs="Arial"/>
          <w:sz w:val="22"/>
          <w:szCs w:val="22"/>
          <w:lang w:val="es-ES_tradnl"/>
        </w:rPr>
        <w:tab/>
        <w:t>(3)</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20" w:dyaOrig="360">
          <v:shape id="_x0000_i1031" type="#_x0000_t75" style="width:15.6pt;height:17.65pt" o:ole="">
            <v:imagedata r:id="rId23" o:title=""/>
          </v:shape>
          <o:OLEObject Type="Embed" ProgID="Equation.3" ShapeID="_x0000_i1031" DrawAspect="Content" ObjectID="_1405518088" r:id="rId24"/>
        </w:object>
      </w:r>
      <w:r w:rsidRPr="00E223E8">
        <w:rPr>
          <w:rFonts w:ascii="Verdana" w:eastAsia="Arial Unicode MS" w:hAnsi="Verdana" w:cs="Arial"/>
          <w:sz w:val="22"/>
          <w:szCs w:val="22"/>
          <w:lang w:val="es-ES_tradnl"/>
        </w:rPr>
        <w:t xml:space="preserve"> </w:t>
      </w:r>
      <w:proofErr w:type="gramStart"/>
      <w:r w:rsidRPr="00E223E8">
        <w:rPr>
          <w:rFonts w:ascii="Verdana" w:eastAsia="Arial Unicode MS" w:hAnsi="Verdana" w:cs="Arial"/>
          <w:sz w:val="22"/>
          <w:szCs w:val="22"/>
          <w:lang w:val="es-ES_tradnl"/>
        </w:rPr>
        <w:t>es</w:t>
      </w:r>
      <w:proofErr w:type="gramEnd"/>
      <w:r w:rsidRPr="00E223E8">
        <w:rPr>
          <w:rFonts w:ascii="Verdana" w:eastAsia="Arial Unicode MS" w:hAnsi="Verdana" w:cs="Arial"/>
          <w:sz w:val="22"/>
          <w:szCs w:val="22"/>
          <w:lang w:val="es-ES_tradnl"/>
        </w:rPr>
        <w:t xml:space="preserve"> el multiplicador o propensión que mide el impacto de corto plazo, </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1760" w:dyaOrig="360">
          <v:shape id="_x0000_i1032" type="#_x0000_t75" style="width:87.6pt;height:17.65pt" o:ole="">
            <v:imagedata r:id="rId25" o:title=""/>
          </v:shape>
          <o:OLEObject Type="Embed" ProgID="Equation.3" ShapeID="_x0000_i1032" DrawAspect="Content" ObjectID="_1405518089" r:id="rId26"/>
        </w:object>
      </w:r>
      <w:r w:rsidRPr="00E223E8">
        <w:rPr>
          <w:rFonts w:ascii="Verdana" w:eastAsia="Arial Unicode MS" w:hAnsi="Verdana" w:cs="Arial"/>
          <w:sz w:val="22"/>
          <w:szCs w:val="22"/>
          <w:lang w:val="es-ES_tradnl"/>
        </w:rPr>
        <w:t xml:space="preserve"> </w:t>
      </w:r>
      <w:proofErr w:type="gramStart"/>
      <w:r w:rsidRPr="00E223E8">
        <w:rPr>
          <w:rFonts w:ascii="Verdana" w:eastAsia="Arial Unicode MS" w:hAnsi="Verdana" w:cs="Arial"/>
          <w:sz w:val="22"/>
          <w:szCs w:val="22"/>
          <w:lang w:val="es-ES_tradnl"/>
        </w:rPr>
        <w:t>informan</w:t>
      </w:r>
      <w:proofErr w:type="gramEnd"/>
      <w:r w:rsidRPr="00E223E8">
        <w:rPr>
          <w:rFonts w:ascii="Verdana" w:eastAsia="Arial Unicode MS" w:hAnsi="Verdana" w:cs="Arial"/>
          <w:sz w:val="22"/>
          <w:szCs w:val="22"/>
          <w:lang w:val="es-ES_tradnl"/>
        </w:rPr>
        <w:t xml:space="preserve"> el impacto intermedio</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position w:val="-14"/>
          <w:sz w:val="22"/>
          <w:szCs w:val="22"/>
          <w:lang w:val="es-ES_tradnl"/>
        </w:rPr>
        <w:object w:dxaOrig="3019" w:dyaOrig="400">
          <v:shape id="_x0000_i1033" type="#_x0000_t75" style="width:150.8pt;height:20.4pt" o:ole="">
            <v:imagedata r:id="rId27" o:title=""/>
          </v:shape>
          <o:OLEObject Type="Embed" ProgID="Equation.3" ShapeID="_x0000_i1033" DrawAspect="Content" ObjectID="_1405518090" r:id="rId28"/>
        </w:object>
      </w:r>
      <w:r w:rsidRPr="00E223E8">
        <w:rPr>
          <w:rFonts w:ascii="Verdana" w:eastAsia="Arial Unicode MS" w:hAnsi="Verdana" w:cs="Arial"/>
          <w:sz w:val="22"/>
          <w:szCs w:val="22"/>
          <w:lang w:val="es-ES_tradnl"/>
        </w:rPr>
        <w:t xml:space="preserve"> </w:t>
      </w:r>
      <w:proofErr w:type="gramStart"/>
      <w:r w:rsidRPr="00E223E8">
        <w:rPr>
          <w:rFonts w:ascii="Verdana" w:eastAsia="Arial Unicode MS" w:hAnsi="Verdana" w:cs="Arial"/>
          <w:sz w:val="22"/>
          <w:szCs w:val="22"/>
          <w:lang w:val="es-ES_tradnl"/>
        </w:rPr>
        <w:t>indica</w:t>
      </w:r>
      <w:proofErr w:type="gramEnd"/>
      <w:r w:rsidRPr="00E223E8">
        <w:rPr>
          <w:rFonts w:ascii="Verdana" w:eastAsia="Arial Unicode MS" w:hAnsi="Verdana" w:cs="Arial"/>
          <w:sz w:val="22"/>
          <w:szCs w:val="22"/>
          <w:lang w:val="es-ES_tradnl"/>
        </w:rPr>
        <w:t xml:space="preserve"> el multiplicador de rezagos distribuidos de largo plazo o total</w:t>
      </w:r>
    </w:p>
    <w:p w:rsidR="0099092A" w:rsidRPr="00E223E8" w:rsidRDefault="0099092A">
      <w:pPr>
        <w:pStyle w:val="Textosinformato"/>
        <w:spacing w:before="240" w:after="120"/>
        <w:jc w:val="both"/>
        <w:rPr>
          <w:rFonts w:ascii="Verdana" w:eastAsia="Arial Unicode MS" w:hAnsi="Verdana" w:cs="Arial"/>
          <w:sz w:val="22"/>
          <w:szCs w:val="22"/>
          <w:lang w:val="es-ES_tradnl"/>
        </w:rPr>
      </w:pPr>
    </w:p>
    <w:p w:rsidR="0099092A" w:rsidRPr="00E223E8" w:rsidRDefault="0099092A">
      <w:pPr>
        <w:pStyle w:val="Textosinformato"/>
        <w:spacing w:before="240" w:after="120"/>
        <w:jc w:val="both"/>
        <w:rPr>
          <w:rFonts w:ascii="Verdana" w:eastAsia="Arial Unicode MS" w:hAnsi="Verdana" w:cs="Arial"/>
          <w:sz w:val="22"/>
          <w:szCs w:val="22"/>
          <w:lang w:val="es-ES_tradnl"/>
        </w:rPr>
      </w:pPr>
    </w:p>
    <w:p w:rsidR="0099092A" w:rsidRPr="003A42BF" w:rsidRDefault="00B0578F">
      <w:pPr>
        <w:pStyle w:val="Ttulo4"/>
        <w:spacing w:before="240" w:after="240" w:line="240" w:lineRule="auto"/>
        <w:jc w:val="left"/>
        <w:rPr>
          <w:rFonts w:ascii="Verdana" w:eastAsia="Batang" w:hAnsi="Verdana"/>
          <w:bCs/>
          <w:snapToGrid/>
          <w:sz w:val="24"/>
          <w:szCs w:val="24"/>
        </w:rPr>
      </w:pPr>
      <w:bookmarkStart w:id="8" w:name="_Toc306010409"/>
      <w:r w:rsidRPr="003A42BF">
        <w:rPr>
          <w:rFonts w:ascii="Verdana" w:eastAsia="Batang" w:hAnsi="Verdana"/>
          <w:bCs/>
          <w:snapToGrid/>
          <w:sz w:val="24"/>
          <w:szCs w:val="24"/>
        </w:rPr>
        <w:t>1</w:t>
      </w:r>
      <w:r w:rsidR="00986610" w:rsidRPr="003A42BF">
        <w:rPr>
          <w:rFonts w:ascii="Verdana" w:eastAsia="Batang" w:hAnsi="Verdana"/>
          <w:bCs/>
          <w:snapToGrid/>
          <w:sz w:val="24"/>
          <w:szCs w:val="24"/>
        </w:rPr>
        <w:t>8.3</w:t>
      </w:r>
      <w:r w:rsidR="0099092A" w:rsidRPr="003A42BF">
        <w:rPr>
          <w:rFonts w:ascii="Verdana" w:eastAsia="Batang" w:hAnsi="Verdana"/>
          <w:bCs/>
          <w:snapToGrid/>
          <w:sz w:val="24"/>
          <w:szCs w:val="24"/>
        </w:rPr>
        <w:t>. Estimación</w:t>
      </w:r>
      <w:bookmarkEnd w:id="8"/>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A partir del modelo de rezagos distribuidos infinitos</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4160" w:dyaOrig="360">
          <v:shape id="_x0000_i1034" type="#_x0000_t75" style="width:207.85pt;height:17.65pt" o:ole="">
            <v:imagedata r:id="rId29" o:title=""/>
          </v:shape>
          <o:OLEObject Type="Embed" ProgID="Equation.3" ShapeID="_x0000_i1034" DrawAspect="Content" ObjectID="_1405518091" r:id="rId30"/>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(4)</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Se pueden adoptar dos modalidades de estimación</w:t>
      </w:r>
    </w:p>
    <w:p w:rsidR="0099092A" w:rsidRPr="00E223E8" w:rsidRDefault="0099092A">
      <w:pPr>
        <w:pStyle w:val="Textosinformato"/>
        <w:numPr>
          <w:ilvl w:val="0"/>
          <w:numId w:val="1"/>
        </w:numPr>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estimación ad hoc</w:t>
      </w:r>
    </w:p>
    <w:p w:rsidR="0099092A" w:rsidRPr="00E223E8" w:rsidRDefault="0099092A">
      <w:pPr>
        <w:pStyle w:val="Textosinformato"/>
        <w:numPr>
          <w:ilvl w:val="0"/>
          <w:numId w:val="1"/>
        </w:numPr>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restricciones a priori sobre los </w:t>
      </w:r>
      <w:r w:rsidRPr="00E223E8">
        <w:rPr>
          <w:rFonts w:ascii="Verdana" w:eastAsia="Arial Unicode MS" w:hAnsi="Verdana" w:cs="Arial"/>
          <w:position w:val="-10"/>
          <w:sz w:val="22"/>
          <w:szCs w:val="22"/>
          <w:lang w:val="es-ES_tradnl"/>
        </w:rPr>
        <w:object w:dxaOrig="260" w:dyaOrig="320">
          <v:shape id="_x0000_i1035" type="#_x0000_t75" style="width:14.25pt;height:15.6pt" o:ole="">
            <v:imagedata r:id="rId31" o:title=""/>
          </v:shape>
          <o:OLEObject Type="Embed" ProgID="Equation.3" ShapeID="_x0000_i1035" DrawAspect="Content" ObjectID="_1405518092" r:id="rId32"/>
        </w:object>
      </w:r>
    </w:p>
    <w:p w:rsidR="0099092A" w:rsidRPr="00E223E8" w:rsidRDefault="0099092A">
      <w:pPr>
        <w:pStyle w:val="Textosinformato"/>
        <w:spacing w:before="240" w:after="120"/>
        <w:jc w:val="both"/>
        <w:rPr>
          <w:rFonts w:ascii="Verdana" w:eastAsia="Arial Unicode MS" w:hAnsi="Verdana" w:cs="Arial"/>
          <w:sz w:val="22"/>
          <w:szCs w:val="22"/>
          <w:lang w:val="es-ES_tradnl"/>
        </w:rPr>
      </w:pPr>
    </w:p>
    <w:p w:rsidR="0099092A" w:rsidRPr="00E223E8" w:rsidRDefault="0099092A">
      <w:pPr>
        <w:pStyle w:val="Ttulo5"/>
        <w:spacing w:after="120"/>
        <w:rPr>
          <w:rFonts w:ascii="Verdana" w:eastAsia="Batang" w:hAnsi="Verdana"/>
          <w:sz w:val="22"/>
          <w:szCs w:val="22"/>
        </w:rPr>
      </w:pPr>
      <w:bookmarkStart w:id="9" w:name="_Toc177469769"/>
      <w:bookmarkStart w:id="10" w:name="_Toc306010410"/>
      <w:r w:rsidRPr="00E223E8">
        <w:rPr>
          <w:rFonts w:ascii="Verdana" w:eastAsia="Batang" w:hAnsi="Verdana"/>
          <w:sz w:val="22"/>
          <w:szCs w:val="22"/>
          <w:lang w:val="es-ES_tradnl"/>
        </w:rPr>
        <w:t>Estimación ad hoc</w:t>
      </w:r>
      <w:bookmarkEnd w:id="9"/>
      <w:bookmarkEnd w:id="10"/>
    </w:p>
    <w:p w:rsidR="0099092A" w:rsidRPr="00E223E8" w:rsidRDefault="0099092A">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Este enfoque lo adoptaron Alt (1942) y Tinbergen (1949). Ellos sugieren que la estimación se realice secuencialmente, lo cual significa hacer:</w:t>
      </w:r>
    </w:p>
    <w:p w:rsidR="0099092A" w:rsidRPr="00E223E8" w:rsidRDefault="0099092A">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position w:val="-80"/>
          <w:sz w:val="22"/>
          <w:szCs w:val="22"/>
          <w:lang w:val="es-ES_tradnl"/>
        </w:rPr>
        <w:object w:dxaOrig="2100" w:dyaOrig="1719">
          <v:shape id="_x0000_i1036" type="#_x0000_t75" style="width:104.6pt;height:86.25pt" o:ole="">
            <v:imagedata r:id="rId33" o:title=""/>
          </v:shape>
          <o:OLEObject Type="Embed" ProgID="Equation.3" ShapeID="_x0000_i1036" DrawAspect="Content" ObjectID="_1405518093" r:id="rId34"/>
        </w:object>
      </w:r>
    </w:p>
    <w:p w:rsidR="0099092A" w:rsidRPr="00E223E8" w:rsidRDefault="0099092A">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El procedimiento se detiene cuando:</w:t>
      </w:r>
    </w:p>
    <w:p w:rsidR="0099092A" w:rsidRPr="00E223E8" w:rsidRDefault="0099092A">
      <w:pPr>
        <w:pStyle w:val="Textosinformato"/>
        <w:numPr>
          <w:ilvl w:val="0"/>
          <w:numId w:val="2"/>
        </w:numPr>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lastRenderedPageBreak/>
        <w:t xml:space="preserve">los coeficientes de la regresión comienzan a hacerse estadísticamente insignificantes, y/o </w:t>
      </w:r>
    </w:p>
    <w:p w:rsidR="0099092A" w:rsidRPr="00E223E8" w:rsidRDefault="0099092A">
      <w:pPr>
        <w:pStyle w:val="Textosinformato"/>
        <w:numPr>
          <w:ilvl w:val="0"/>
          <w:numId w:val="2"/>
        </w:numPr>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el coeficiente de por lo menos 1 variable cambia de signo</w:t>
      </w:r>
    </w:p>
    <w:p w:rsidR="0099092A" w:rsidRPr="00E223E8" w:rsidRDefault="0099092A">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 xml:space="preserve">Las desventajas de este método radican en que </w:t>
      </w:r>
    </w:p>
    <w:p w:rsidR="0099092A" w:rsidRPr="00E223E8" w:rsidRDefault="0099092A">
      <w:pPr>
        <w:pStyle w:val="Textosinformato"/>
        <w:numPr>
          <w:ilvl w:val="0"/>
          <w:numId w:val="3"/>
        </w:numPr>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no está especificado qué tan largo es el rezago</w:t>
      </w:r>
    </w:p>
    <w:p w:rsidR="0099092A" w:rsidRPr="00E223E8" w:rsidRDefault="0099092A">
      <w:pPr>
        <w:pStyle w:val="Textosinformato"/>
        <w:numPr>
          <w:ilvl w:val="0"/>
          <w:numId w:val="3"/>
        </w:numPr>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a medida que se estiman rezagos sucesivos quedan menos grados de libertad</w:t>
      </w:r>
    </w:p>
    <w:p w:rsidR="0099092A" w:rsidRPr="00E223E8" w:rsidRDefault="0099092A">
      <w:pPr>
        <w:pStyle w:val="Textosinformato"/>
        <w:numPr>
          <w:ilvl w:val="0"/>
          <w:numId w:val="3"/>
        </w:numPr>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puede presentarse multicolinealidad</w:t>
      </w:r>
    </w:p>
    <w:p w:rsidR="0099092A" w:rsidRDefault="0099092A">
      <w:pPr>
        <w:pStyle w:val="Textosinformato"/>
        <w:spacing w:before="240" w:after="120"/>
        <w:jc w:val="both"/>
        <w:rPr>
          <w:rFonts w:ascii="Verdana" w:eastAsia="Arial Unicode MS" w:hAnsi="Verdana" w:cs="Arial"/>
          <w:sz w:val="22"/>
          <w:szCs w:val="22"/>
        </w:rPr>
      </w:pPr>
    </w:p>
    <w:p w:rsidR="0099092A" w:rsidRDefault="0099092A">
      <w:pPr>
        <w:pStyle w:val="Ttulo5"/>
        <w:spacing w:after="120"/>
        <w:rPr>
          <w:rFonts w:ascii="Verdana" w:eastAsia="Batang" w:hAnsi="Verdana"/>
          <w:sz w:val="22"/>
          <w:szCs w:val="20"/>
        </w:rPr>
      </w:pPr>
      <w:bookmarkStart w:id="11" w:name="_Toc306010411"/>
      <w:r>
        <w:rPr>
          <w:rFonts w:ascii="Verdana" w:eastAsia="Batang" w:hAnsi="Verdana"/>
          <w:sz w:val="22"/>
          <w:szCs w:val="20"/>
          <w:lang w:val="es-ES_tradnl"/>
        </w:rPr>
        <w:t xml:space="preserve">Restricciones a priori sobre los </w:t>
      </w:r>
      <w:bookmarkEnd w:id="11"/>
      <w:r w:rsidRPr="00D30958">
        <w:rPr>
          <w:rFonts w:ascii="Verdana" w:eastAsia="Arial Unicode MS" w:hAnsi="Verdana" w:cs="Arial"/>
          <w:position w:val="-10"/>
          <w:sz w:val="22"/>
          <w:szCs w:val="22"/>
          <w:lang w:val="es-ES_tradnl"/>
        </w:rPr>
        <w:object w:dxaOrig="260" w:dyaOrig="320">
          <v:shape id="_x0000_i1037" type="#_x0000_t75" style="width:14.25pt;height:15.6pt" o:ole="">
            <v:imagedata r:id="rId9" o:title=""/>
          </v:shape>
          <o:OLEObject Type="Embed" ProgID="Equation.3" ShapeID="_x0000_i1037" DrawAspect="Content" ObjectID="_1405518094" r:id="rId35"/>
        </w:object>
      </w:r>
    </w:p>
    <w:p w:rsidR="0099092A" w:rsidRPr="00E223E8" w:rsidRDefault="0099092A">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En estos modelos se supone que los coeficientes siguen un patrón sistemático de comportamiento, se estudiarán el enfoque de Koyck y el polinomio de Almon.</w:t>
      </w:r>
    </w:p>
    <w:p w:rsidR="0099092A" w:rsidRPr="00E223E8" w:rsidRDefault="0099092A">
      <w:pPr>
        <w:pStyle w:val="Textosinformato"/>
        <w:spacing w:before="240" w:after="120"/>
        <w:jc w:val="both"/>
        <w:rPr>
          <w:rFonts w:ascii="Verdana" w:eastAsia="Arial Unicode MS" w:hAnsi="Verdana" w:cs="Arial"/>
          <w:sz w:val="22"/>
          <w:szCs w:val="22"/>
        </w:rPr>
      </w:pPr>
    </w:p>
    <w:p w:rsidR="0099092A" w:rsidRPr="00E40374" w:rsidRDefault="00B0578F">
      <w:pPr>
        <w:pStyle w:val="Ttulo4"/>
        <w:spacing w:before="240" w:after="240" w:line="240" w:lineRule="auto"/>
        <w:jc w:val="left"/>
        <w:rPr>
          <w:rFonts w:ascii="Verdana" w:eastAsia="Batang" w:hAnsi="Verdana"/>
          <w:bCs/>
          <w:snapToGrid/>
          <w:sz w:val="24"/>
          <w:szCs w:val="24"/>
        </w:rPr>
      </w:pPr>
      <w:bookmarkStart w:id="12" w:name="_Toc306010412"/>
      <w:r w:rsidRPr="00E40374">
        <w:rPr>
          <w:rFonts w:ascii="Verdana" w:eastAsia="Batang" w:hAnsi="Verdana"/>
          <w:bCs/>
          <w:snapToGrid/>
          <w:sz w:val="24"/>
          <w:szCs w:val="24"/>
        </w:rPr>
        <w:t>1</w:t>
      </w:r>
      <w:r w:rsidR="00986610" w:rsidRPr="00E40374">
        <w:rPr>
          <w:rFonts w:ascii="Verdana" w:eastAsia="Batang" w:hAnsi="Verdana"/>
          <w:bCs/>
          <w:snapToGrid/>
          <w:sz w:val="24"/>
          <w:szCs w:val="24"/>
        </w:rPr>
        <w:t>8.4.</w:t>
      </w:r>
      <w:r w:rsidR="0099092A" w:rsidRPr="00E40374">
        <w:rPr>
          <w:rFonts w:ascii="Verdana" w:eastAsia="Batang" w:hAnsi="Verdana"/>
          <w:bCs/>
          <w:snapToGrid/>
          <w:sz w:val="24"/>
          <w:szCs w:val="24"/>
        </w:rPr>
        <w:t xml:space="preserve"> Enfoque de </w:t>
      </w:r>
      <w:proofErr w:type="spellStart"/>
      <w:r w:rsidR="0099092A" w:rsidRPr="00E40374">
        <w:rPr>
          <w:rFonts w:ascii="Verdana" w:eastAsia="Batang" w:hAnsi="Verdana"/>
          <w:bCs/>
          <w:snapToGrid/>
          <w:sz w:val="24"/>
          <w:szCs w:val="24"/>
        </w:rPr>
        <w:t>Koyck</w:t>
      </w:r>
      <w:bookmarkEnd w:id="12"/>
      <w:proofErr w:type="spellEnd"/>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rPr>
        <w:t xml:space="preserve">Se parte de un modelo de rezagos infinitos como el expresado en (4), se supone que todos los coeficientes </w:t>
      </w:r>
      <w:r w:rsidRPr="00E223E8">
        <w:rPr>
          <w:rFonts w:ascii="Verdana" w:eastAsia="Arial Unicode MS" w:hAnsi="Verdana" w:cs="Arial"/>
          <w:position w:val="-10"/>
          <w:sz w:val="22"/>
          <w:szCs w:val="22"/>
          <w:lang w:val="es-ES_tradnl"/>
        </w:rPr>
        <w:object w:dxaOrig="260" w:dyaOrig="320">
          <v:shape id="_x0000_i1038" type="#_x0000_t75" style="width:14.25pt;height:15.6pt" o:ole="">
            <v:imagedata r:id="rId9" o:title=""/>
          </v:shape>
          <o:OLEObject Type="Embed" ProgID="Equation.3" ShapeID="_x0000_i1038" DrawAspect="Content" ObjectID="_1405518095" r:id="rId36"/>
        </w:object>
      </w:r>
      <w:r w:rsidRPr="00E223E8">
        <w:rPr>
          <w:rFonts w:ascii="Verdana" w:eastAsia="Arial Unicode MS" w:hAnsi="Verdana" w:cs="Arial"/>
          <w:sz w:val="22"/>
          <w:szCs w:val="22"/>
          <w:lang w:val="es-ES_tradnl"/>
        </w:rPr>
        <w:t xml:space="preserve"> tienen igual signo y que</w:t>
      </w:r>
    </w:p>
    <w:p w:rsidR="0099092A" w:rsidRPr="00E223E8" w:rsidRDefault="0099092A">
      <w:pPr>
        <w:pStyle w:val="Textosinformato"/>
        <w:spacing w:before="240" w:after="120"/>
        <w:jc w:val="center"/>
        <w:rPr>
          <w:rFonts w:ascii="Verdana" w:eastAsia="Arial Unicode MS" w:hAnsi="Verdana" w:cs="Arial"/>
          <w:sz w:val="22"/>
          <w:szCs w:val="22"/>
        </w:rPr>
      </w:pPr>
      <w:r w:rsidRPr="00E223E8">
        <w:rPr>
          <w:rFonts w:ascii="Verdana" w:eastAsia="Arial Unicode MS" w:hAnsi="Verdana" w:cs="Arial"/>
          <w:position w:val="-12"/>
          <w:sz w:val="22"/>
          <w:szCs w:val="22"/>
          <w:lang w:val="es-ES_tradnl"/>
        </w:rPr>
        <w:object w:dxaOrig="1080" w:dyaOrig="380">
          <v:shape id="_x0000_i1039" type="#_x0000_t75" style="width:54.35pt;height:19pt" o:ole="">
            <v:imagedata r:id="rId37" o:title=""/>
          </v:shape>
          <o:OLEObject Type="Embed" ProgID="Equation.3" ShapeID="_x0000_i1039" DrawAspect="Content" ObjectID="_1405518096" r:id="rId38"/>
        </w:object>
      </w:r>
      <w:r w:rsidRPr="00E223E8">
        <w:rPr>
          <w:rFonts w:ascii="Verdana" w:eastAsia="Arial Unicode MS" w:hAnsi="Verdana" w:cs="Arial"/>
          <w:sz w:val="22"/>
          <w:szCs w:val="22"/>
          <w:lang w:val="es-ES_tradnl"/>
        </w:rPr>
        <w:t xml:space="preserve"> </w:t>
      </w:r>
      <w:r w:rsidRPr="00E223E8">
        <w:rPr>
          <w:rFonts w:ascii="Verdana" w:eastAsia="Arial Unicode MS" w:hAnsi="Verdana" w:cs="Arial"/>
          <w:sz w:val="22"/>
          <w:szCs w:val="22"/>
          <w:lang w:val="es-ES_tradnl"/>
        </w:rPr>
        <w:tab/>
      </w:r>
      <w:proofErr w:type="gramStart"/>
      <w:r w:rsidRPr="00E223E8">
        <w:rPr>
          <w:rFonts w:ascii="Verdana" w:eastAsia="Arial Unicode MS" w:hAnsi="Verdana" w:cs="Arial"/>
          <w:sz w:val="22"/>
          <w:szCs w:val="22"/>
          <w:lang w:val="es-ES_tradnl"/>
        </w:rPr>
        <w:t>siendo</w:t>
      </w:r>
      <w:proofErr w:type="gramEnd"/>
      <w:r w:rsidRPr="00E223E8">
        <w:rPr>
          <w:rFonts w:ascii="Verdana" w:eastAsia="Arial Unicode MS" w:hAnsi="Verdana" w:cs="Arial"/>
          <w:sz w:val="22"/>
          <w:szCs w:val="22"/>
          <w:lang w:val="es-ES_tradnl"/>
        </w:rPr>
        <w:t xml:space="preserve"> </w:t>
      </w:r>
      <w:r w:rsidRPr="00E223E8">
        <w:rPr>
          <w:rFonts w:ascii="Verdana" w:eastAsia="Arial Unicode MS" w:hAnsi="Verdana" w:cs="Arial"/>
          <w:position w:val="-10"/>
          <w:sz w:val="22"/>
          <w:szCs w:val="22"/>
          <w:lang w:val="es-ES_tradnl"/>
        </w:rPr>
        <w:object w:dxaOrig="1240" w:dyaOrig="320">
          <v:shape id="_x0000_i1040" type="#_x0000_t75" style="width:62.5pt;height:15.6pt" o:ole="">
            <v:imagedata r:id="rId39" o:title=""/>
          </v:shape>
          <o:OLEObject Type="Embed" ProgID="Equation.3" ShapeID="_x0000_i1040" DrawAspect="Content" ObjectID="_1405518097" r:id="rId40"/>
        </w:object>
      </w:r>
      <w:r w:rsidRPr="00E223E8">
        <w:rPr>
          <w:rFonts w:ascii="Verdana" w:eastAsia="Arial Unicode MS" w:hAnsi="Verdana" w:cs="Arial"/>
          <w:sz w:val="22"/>
          <w:szCs w:val="22"/>
          <w:lang w:val="es-ES_tradnl"/>
        </w:rPr>
        <w:t xml:space="preserve"> y </w:t>
      </w:r>
      <w:r w:rsidRPr="00E223E8">
        <w:rPr>
          <w:rFonts w:ascii="Verdana" w:eastAsia="Arial Unicode MS" w:hAnsi="Verdana" w:cs="Arial"/>
          <w:position w:val="-6"/>
          <w:sz w:val="22"/>
          <w:szCs w:val="22"/>
          <w:lang w:val="es-ES_tradnl"/>
        </w:rPr>
        <w:object w:dxaOrig="920" w:dyaOrig="279">
          <v:shape id="_x0000_i1041" type="#_x0000_t75" style="width:45.5pt;height:14.25pt" o:ole="">
            <v:imagedata r:id="rId41" o:title=""/>
          </v:shape>
          <o:OLEObject Type="Embed" ProgID="Equation.3" ShapeID="_x0000_i1041" DrawAspect="Content" ObjectID="_1405518098" r:id="rId42"/>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(5)</w:t>
      </w:r>
    </w:p>
    <w:p w:rsidR="0099092A" w:rsidRPr="00E223E8" w:rsidRDefault="0099092A">
      <w:pPr>
        <w:pStyle w:val="Textosinformato"/>
        <w:tabs>
          <w:tab w:val="num" w:pos="720"/>
        </w:tabs>
        <w:spacing w:before="240" w:after="120"/>
        <w:ind w:left="360"/>
        <w:jc w:val="both"/>
        <w:rPr>
          <w:rFonts w:ascii="Verdana" w:eastAsia="Arial Unicode MS" w:hAnsi="Verdana" w:cs="Arial"/>
          <w:sz w:val="22"/>
          <w:szCs w:val="22"/>
          <w:lang w:val="es-ES_tradnl"/>
        </w:rPr>
      </w:pPr>
      <w:r w:rsidRPr="00E223E8">
        <w:rPr>
          <w:rFonts w:ascii="Verdana" w:eastAsia="Arial Unicode MS" w:hAnsi="Verdana" w:cs="Arial"/>
          <w:position w:val="-6"/>
          <w:sz w:val="22"/>
          <w:szCs w:val="22"/>
          <w:lang w:val="es-ES_tradnl"/>
        </w:rPr>
        <w:object w:dxaOrig="220" w:dyaOrig="279">
          <v:shape id="_x0000_i1042" type="#_x0000_t75" style="width:10.85pt;height:14.25pt" o:ole="">
            <v:imagedata r:id="rId43" o:title=""/>
          </v:shape>
          <o:OLEObject Type="Embed" ProgID="Equation.3" ShapeID="_x0000_i1042" DrawAspect="Content" ObjectID="_1405518099" r:id="rId44"/>
        </w:object>
      </w:r>
      <w:r w:rsidRPr="00E223E8">
        <w:rPr>
          <w:rFonts w:ascii="Verdana" w:eastAsia="Arial Unicode MS" w:hAnsi="Verdana" w:cs="Arial"/>
          <w:sz w:val="22"/>
          <w:szCs w:val="22"/>
          <w:lang w:val="es-ES_tradnl"/>
        </w:rPr>
        <w:tab/>
      </w:r>
      <w:proofErr w:type="gramStart"/>
      <w:r w:rsidRPr="00E223E8">
        <w:rPr>
          <w:rFonts w:ascii="Verdana" w:eastAsia="Arial Unicode MS" w:hAnsi="Verdana" w:cs="Arial"/>
          <w:sz w:val="22"/>
          <w:szCs w:val="22"/>
          <w:lang w:val="es-ES_tradnl"/>
        </w:rPr>
        <w:t>es</w:t>
      </w:r>
      <w:proofErr w:type="gramEnd"/>
      <w:r w:rsidRPr="00E223E8">
        <w:rPr>
          <w:rFonts w:ascii="Verdana" w:eastAsia="Arial Unicode MS" w:hAnsi="Verdana" w:cs="Arial"/>
          <w:sz w:val="22"/>
          <w:szCs w:val="22"/>
          <w:lang w:val="es-ES_tradnl"/>
        </w:rPr>
        <w:t xml:space="preserve"> la tasa de descenso o caída del rezago distribuido</w:t>
      </w:r>
    </w:p>
    <w:p w:rsidR="0099092A" w:rsidRPr="00E223E8" w:rsidRDefault="0099092A">
      <w:pPr>
        <w:pStyle w:val="Textosinformato"/>
        <w:tabs>
          <w:tab w:val="num" w:pos="720"/>
        </w:tabs>
        <w:spacing w:before="240" w:after="120"/>
        <w:ind w:left="36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1-</w:t>
      </w:r>
      <w:r w:rsidRPr="00E223E8">
        <w:rPr>
          <w:rFonts w:ascii="Verdana" w:eastAsia="Arial Unicode MS" w:hAnsi="Verdana" w:cs="Arial"/>
          <w:position w:val="-6"/>
          <w:sz w:val="22"/>
          <w:szCs w:val="22"/>
          <w:lang w:val="es-ES_tradnl"/>
        </w:rPr>
        <w:object w:dxaOrig="220" w:dyaOrig="279">
          <v:shape id="_x0000_i1043" type="#_x0000_t75" style="width:10.85pt;height:14.25pt" o:ole="" o:bullet="t">
            <v:imagedata r:id="rId45" o:title=""/>
          </v:shape>
          <o:OLEObject Type="Embed" ProgID="Equation.3" ShapeID="_x0000_i1043" DrawAspect="Content" ObjectID="_1405518100" r:id="rId46"/>
        </w:object>
      </w:r>
      <w:r w:rsidRPr="00E223E8">
        <w:rPr>
          <w:rFonts w:ascii="Verdana" w:eastAsia="Arial Unicode MS" w:hAnsi="Verdana" w:cs="Arial"/>
          <w:sz w:val="22"/>
          <w:szCs w:val="22"/>
          <w:lang w:val="es-ES_tradnl"/>
        </w:rPr>
        <w:t xml:space="preserve"> es la velocidad de ajuste</w:t>
      </w:r>
    </w:p>
    <w:p w:rsidR="0099092A" w:rsidRPr="00E223E8" w:rsidRDefault="0099092A">
      <w:pPr>
        <w:pStyle w:val="Textosinformato"/>
        <w:tabs>
          <w:tab w:val="num" w:pos="720"/>
        </w:tabs>
        <w:spacing w:before="240" w:after="120"/>
        <w:ind w:left="360"/>
        <w:jc w:val="both"/>
        <w:rPr>
          <w:rFonts w:ascii="Verdana" w:eastAsia="Arial Unicode MS" w:hAnsi="Verdana" w:cs="Arial"/>
          <w:sz w:val="22"/>
          <w:szCs w:val="22"/>
          <w:lang w:val="es-ES_tradnl"/>
        </w:rPr>
      </w:pPr>
    </w:p>
    <w:p w:rsidR="0099092A" w:rsidRPr="00E223E8" w:rsidRDefault="0099092A">
      <w:pPr>
        <w:pStyle w:val="Textosinformato"/>
        <w:tabs>
          <w:tab w:val="num" w:pos="720"/>
        </w:tabs>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El enfoque de Koyck (1954) postula que:</w:t>
      </w:r>
    </w:p>
    <w:p w:rsidR="0099092A" w:rsidRPr="00E223E8" w:rsidRDefault="0099092A">
      <w:pPr>
        <w:pStyle w:val="Textosinformato"/>
        <w:numPr>
          <w:ilvl w:val="0"/>
          <w:numId w:val="4"/>
        </w:numPr>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cada coeficiente </w:t>
      </w:r>
      <w:r w:rsidRPr="00E223E8">
        <w:rPr>
          <w:rFonts w:ascii="Verdana" w:eastAsia="Arial Unicode MS" w:hAnsi="Verdana" w:cs="Arial"/>
          <w:position w:val="-10"/>
          <w:sz w:val="22"/>
          <w:szCs w:val="22"/>
          <w:lang w:val="es-ES_tradnl"/>
        </w:rPr>
        <w:object w:dxaOrig="260" w:dyaOrig="320">
          <v:shape id="_x0000_i1044" type="#_x0000_t75" style="width:14.25pt;height:15.6pt" o:ole="">
            <v:imagedata r:id="rId47" o:title=""/>
          </v:shape>
          <o:OLEObject Type="Embed" ProgID="Equation.3" ShapeID="_x0000_i1044" DrawAspect="Content" ObjectID="_1405518101" r:id="rId48"/>
        </w:object>
      </w:r>
      <w:r w:rsidRPr="00E223E8">
        <w:rPr>
          <w:rFonts w:ascii="Verdana" w:eastAsia="Arial Unicode MS" w:hAnsi="Verdana" w:cs="Arial"/>
          <w:sz w:val="22"/>
          <w:szCs w:val="22"/>
          <w:lang w:val="es-ES_tradnl"/>
        </w:rPr>
        <w:t xml:space="preserve"> sucesivo es inferior, lo que significa que con el paso del tiempo la influencia de la variable disminuye</w:t>
      </w:r>
    </w:p>
    <w:p w:rsidR="0099092A" w:rsidRPr="00E223E8" w:rsidRDefault="0099092A">
      <w:pPr>
        <w:pStyle w:val="Textosinformato"/>
        <w:numPr>
          <w:ilvl w:val="0"/>
          <w:numId w:val="4"/>
        </w:numPr>
        <w:spacing w:before="240" w:after="120"/>
        <w:jc w:val="both"/>
        <w:rPr>
          <w:rFonts w:ascii="Verdana" w:eastAsia="Arial Unicode MS" w:hAnsi="Verdana" w:cs="Arial"/>
          <w:sz w:val="22"/>
          <w:szCs w:val="22"/>
        </w:rPr>
      </w:pPr>
      <w:r w:rsidRPr="00E223E8">
        <w:rPr>
          <w:rFonts w:ascii="Verdana" w:eastAsia="Arial Unicode MS" w:hAnsi="Verdana" w:cs="Arial"/>
          <w:position w:val="-6"/>
          <w:sz w:val="22"/>
          <w:szCs w:val="22"/>
          <w:lang w:val="es-ES_tradnl"/>
        </w:rPr>
        <w:object w:dxaOrig="600" w:dyaOrig="279">
          <v:shape id="_x0000_i1045" type="#_x0000_t75" style="width:29.9pt;height:14.25pt" o:ole="">
            <v:imagedata r:id="rId49" o:title=""/>
          </v:shape>
          <o:OLEObject Type="Embed" ProgID="Equation.3" ShapeID="_x0000_i1045" DrawAspect="Content" ObjectID="_1405518102" r:id="rId50"/>
        </w:object>
      </w:r>
      <w:r w:rsidRPr="00E223E8">
        <w:rPr>
          <w:rFonts w:ascii="Verdana" w:eastAsia="Arial Unicode MS" w:hAnsi="Verdana" w:cs="Arial"/>
          <w:sz w:val="22"/>
          <w:szCs w:val="22"/>
          <w:lang w:val="es-ES_tradnl"/>
        </w:rPr>
        <w:t xml:space="preserve"> con lo que elimina la posibilidad de que los coeficientes </w:t>
      </w:r>
      <w:r w:rsidRPr="00E223E8">
        <w:rPr>
          <w:rFonts w:ascii="Verdana" w:eastAsia="Arial Unicode MS" w:hAnsi="Verdana" w:cs="Arial"/>
          <w:position w:val="-10"/>
          <w:sz w:val="22"/>
          <w:szCs w:val="22"/>
          <w:lang w:val="es-ES_tradnl"/>
        </w:rPr>
        <w:object w:dxaOrig="260" w:dyaOrig="320">
          <v:shape id="_x0000_i1046" type="#_x0000_t75" style="width:14.25pt;height:15.6pt" o:ole="">
            <v:imagedata r:id="rId47" o:title=""/>
          </v:shape>
          <o:OLEObject Type="Embed" ProgID="Equation.3" ShapeID="_x0000_i1046" DrawAspect="Content" ObjectID="_1405518103" r:id="rId51"/>
        </w:object>
      </w:r>
      <w:r w:rsidRPr="00E223E8">
        <w:rPr>
          <w:rFonts w:ascii="Verdana" w:eastAsia="Arial Unicode MS" w:hAnsi="Verdana" w:cs="Arial"/>
          <w:sz w:val="22"/>
          <w:szCs w:val="22"/>
          <w:lang w:val="es-ES_tradnl"/>
        </w:rPr>
        <w:t xml:space="preserve"> cambien de signo</w:t>
      </w:r>
    </w:p>
    <w:p w:rsidR="0099092A" w:rsidRPr="00E223E8" w:rsidRDefault="0099092A">
      <w:pPr>
        <w:pStyle w:val="Textosinformato"/>
        <w:numPr>
          <w:ilvl w:val="0"/>
          <w:numId w:val="4"/>
        </w:numPr>
        <w:spacing w:before="240" w:after="120"/>
        <w:jc w:val="both"/>
        <w:rPr>
          <w:rFonts w:ascii="Verdana" w:eastAsia="Arial Unicode MS" w:hAnsi="Verdana" w:cs="Arial"/>
          <w:sz w:val="22"/>
          <w:szCs w:val="22"/>
        </w:rPr>
      </w:pPr>
      <w:r w:rsidRPr="00E223E8">
        <w:rPr>
          <w:rFonts w:ascii="Verdana" w:eastAsia="Arial Unicode MS" w:hAnsi="Verdana" w:cs="Arial"/>
          <w:position w:val="-6"/>
          <w:sz w:val="22"/>
          <w:szCs w:val="22"/>
          <w:lang w:val="es-ES_tradnl"/>
        </w:rPr>
        <w:object w:dxaOrig="560" w:dyaOrig="279">
          <v:shape id="_x0000_i1047" type="#_x0000_t75" style="width:29.2pt;height:14.25pt" o:ole="">
            <v:imagedata r:id="rId52" o:title=""/>
          </v:shape>
          <o:OLEObject Type="Embed" ProgID="Equation.3" ShapeID="_x0000_i1047" DrawAspect="Content" ObjectID="_1405518104" r:id="rId53"/>
        </w:object>
      </w:r>
      <w:r w:rsidRPr="00E223E8">
        <w:rPr>
          <w:rFonts w:ascii="Verdana" w:eastAsia="Arial Unicode MS" w:hAnsi="Verdana" w:cs="Arial"/>
          <w:sz w:val="22"/>
          <w:szCs w:val="22"/>
          <w:lang w:val="es-ES_tradnl"/>
        </w:rPr>
        <w:t xml:space="preserve"> le da menos peso a los más alejados en el tiempo</w:t>
      </w:r>
    </w:p>
    <w:p w:rsidR="0099092A" w:rsidRPr="00E223E8" w:rsidRDefault="0099092A">
      <w:pPr>
        <w:pStyle w:val="Textosinformato"/>
        <w:numPr>
          <w:ilvl w:val="0"/>
          <w:numId w:val="4"/>
        </w:numPr>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 xml:space="preserve">la suma de los coeficientes </w:t>
      </w:r>
      <w:r w:rsidRPr="00E223E8">
        <w:rPr>
          <w:rFonts w:ascii="Verdana" w:eastAsia="Arial Unicode MS" w:hAnsi="Verdana" w:cs="Arial"/>
          <w:position w:val="-10"/>
          <w:sz w:val="22"/>
          <w:szCs w:val="22"/>
          <w:lang w:val="es-ES_tradnl"/>
        </w:rPr>
        <w:object w:dxaOrig="260" w:dyaOrig="320">
          <v:shape id="_x0000_i1048" type="#_x0000_t75" style="width:14.25pt;height:15.6pt" o:ole="">
            <v:imagedata r:id="rId47" o:title=""/>
          </v:shape>
          <o:OLEObject Type="Embed" ProgID="Equation.3" ShapeID="_x0000_i1048" DrawAspect="Content" ObjectID="_1405518105" r:id="rId54"/>
        </w:object>
      </w:r>
      <w:r w:rsidRPr="00E223E8">
        <w:rPr>
          <w:rFonts w:ascii="Verdana" w:eastAsia="Arial Unicode MS" w:hAnsi="Verdana" w:cs="Arial"/>
          <w:sz w:val="22"/>
          <w:szCs w:val="22"/>
          <w:lang w:val="es-ES_tradnl"/>
        </w:rPr>
        <w:t xml:space="preserve"> integrantes de un modelo indica el multiplicador de largo plazo finito </w:t>
      </w:r>
    </w:p>
    <w:p w:rsidR="0099092A" w:rsidRPr="00E223E8" w:rsidRDefault="0099092A">
      <w:pPr>
        <w:pStyle w:val="Textosinformato"/>
        <w:spacing w:before="240" w:after="120"/>
        <w:ind w:left="360"/>
        <w:jc w:val="center"/>
        <w:rPr>
          <w:rFonts w:ascii="Verdana" w:eastAsia="Arial Unicode MS" w:hAnsi="Verdana" w:cs="Arial"/>
          <w:sz w:val="22"/>
          <w:szCs w:val="22"/>
          <w:lang w:val="es-ES_tradnl"/>
        </w:rPr>
      </w:pPr>
      <w:r w:rsidRPr="00E223E8">
        <w:rPr>
          <w:rFonts w:ascii="Verdana" w:eastAsia="Arial Unicode MS" w:hAnsi="Verdana" w:cs="Arial"/>
          <w:position w:val="-28"/>
          <w:sz w:val="22"/>
          <w:szCs w:val="22"/>
          <w:lang w:val="es-ES_tradnl"/>
        </w:rPr>
        <w:object w:dxaOrig="1820" w:dyaOrig="680">
          <v:shape id="_x0000_i1049" type="#_x0000_t75" style="width:91pt;height:33.95pt" o:ole="">
            <v:imagedata r:id="rId55" o:title=""/>
          </v:shape>
          <o:OLEObject Type="Embed" ProgID="Equation.3" ShapeID="_x0000_i1049" DrawAspect="Content" ObjectID="_1405518106" r:id="rId56"/>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(6)</w:t>
      </w:r>
    </w:p>
    <w:p w:rsidR="0099092A" w:rsidRPr="00E223E8" w:rsidRDefault="00EC2186">
      <w:pPr>
        <w:pStyle w:val="Textosinformato"/>
        <w:spacing w:before="240" w:after="120"/>
        <w:jc w:val="both"/>
        <w:rPr>
          <w:rFonts w:ascii="Verdana" w:eastAsia="Arial Unicode MS" w:hAnsi="Verdana" w:cs="Arial"/>
          <w:sz w:val="22"/>
          <w:szCs w:val="22"/>
          <w:lang w:val="es-ES_tradnl"/>
        </w:rPr>
      </w:pPr>
      <w:r w:rsidRPr="00E223E8">
        <w:rPr>
          <w:rFonts w:ascii="Verdana" w:hAnsi="Verdana" w:cs="Verdana"/>
          <w:sz w:val="22"/>
          <w:szCs w:val="22"/>
          <w:lang w:val="es-AR" w:eastAsia="es-AR"/>
        </w:rPr>
        <w:t>Reemplazando (5) en (4), el modelo de rezagos infinitos puede escribirse como</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Como resultado, el modelo de rezagos infinitos puede escribirse como </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4599" w:dyaOrig="400">
          <v:shape id="_x0000_i1050" type="#_x0000_t75" style="width:228.9pt;height:20.4pt" o:ole="">
            <v:imagedata r:id="rId57" o:title=""/>
          </v:shape>
          <o:OLEObject Type="Embed" ProgID="Equation.3" ShapeID="_x0000_i1050" DrawAspect="Content" ObjectID="_1405518107" r:id="rId58"/>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(7)</w:t>
      </w:r>
    </w:p>
    <w:p w:rsidR="0099092A" w:rsidRPr="00E223E8" w:rsidRDefault="0099092A">
      <w:pPr>
        <w:pStyle w:val="Textosinformato"/>
        <w:spacing w:before="240" w:after="120"/>
        <w:rPr>
          <w:rFonts w:ascii="Verdana" w:eastAsia="Arial Unicode MS" w:hAnsi="Verdana" w:cs="Arial"/>
          <w:sz w:val="22"/>
          <w:szCs w:val="22"/>
        </w:rPr>
      </w:pPr>
      <w:r w:rsidRPr="00E223E8">
        <w:rPr>
          <w:rFonts w:ascii="Verdana" w:eastAsia="Arial Unicode MS" w:hAnsi="Verdana" w:cs="Arial"/>
          <w:sz w:val="22"/>
          <w:szCs w:val="22"/>
        </w:rPr>
        <w:t>La expresión (7) tiene parámetros no lineales, al rezagarlo un período se tiene:</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5100" w:dyaOrig="400">
          <v:shape id="_x0000_i1051" type="#_x0000_t75" style="width:255.4pt;height:20.4pt" o:ole="">
            <v:imagedata r:id="rId59" o:title=""/>
          </v:shape>
          <o:OLEObject Type="Embed" ProgID="Equation.3" ShapeID="_x0000_i1051" DrawAspect="Content" ObjectID="_1405518108" r:id="rId60"/>
        </w:object>
      </w:r>
    </w:p>
    <w:p w:rsidR="0099092A" w:rsidRPr="00E223E8" w:rsidRDefault="0099092A">
      <w:pPr>
        <w:pStyle w:val="Textosinformato"/>
        <w:spacing w:before="240" w:after="120"/>
        <w:rPr>
          <w:rFonts w:ascii="Verdana" w:eastAsia="Arial Unicode MS" w:hAnsi="Verdana" w:cs="Arial"/>
          <w:sz w:val="22"/>
          <w:szCs w:val="22"/>
          <w:lang w:val="es-ES_tradnl"/>
        </w:rPr>
      </w:pPr>
      <w:proofErr w:type="gramStart"/>
      <w:r w:rsidRPr="00E223E8">
        <w:rPr>
          <w:rFonts w:ascii="Verdana" w:eastAsia="Arial Unicode MS" w:hAnsi="Verdana" w:cs="Arial"/>
          <w:sz w:val="22"/>
          <w:szCs w:val="22"/>
          <w:lang w:val="es-ES_tradnl"/>
        </w:rPr>
        <w:t>multiplicando</w:t>
      </w:r>
      <w:proofErr w:type="gramEnd"/>
      <w:r w:rsidRPr="00E223E8">
        <w:rPr>
          <w:rFonts w:ascii="Verdana" w:eastAsia="Arial Unicode MS" w:hAnsi="Verdana" w:cs="Arial"/>
          <w:sz w:val="22"/>
          <w:szCs w:val="22"/>
          <w:lang w:val="es-ES_tradnl"/>
        </w:rPr>
        <w:t xml:space="preserve"> por </w:t>
      </w:r>
      <w:r w:rsidRPr="00E223E8">
        <w:rPr>
          <w:rFonts w:ascii="Verdana" w:eastAsia="Arial Unicode MS" w:hAnsi="Verdana" w:cs="Arial"/>
          <w:position w:val="-6"/>
          <w:sz w:val="22"/>
          <w:szCs w:val="22"/>
          <w:lang w:val="es-ES_tradnl"/>
        </w:rPr>
        <w:object w:dxaOrig="220" w:dyaOrig="279">
          <v:shape id="_x0000_i1052" type="#_x0000_t75" style="width:10.85pt;height:14.25pt" o:ole="">
            <v:imagedata r:id="rId61" o:title=""/>
          </v:shape>
          <o:OLEObject Type="Embed" ProgID="Equation.3" ShapeID="_x0000_i1052" DrawAspect="Content" ObjectID="_1405518109" r:id="rId62"/>
        </w:objec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5800" w:dyaOrig="400">
          <v:shape id="_x0000_i1053" type="#_x0000_t75" style="width:290.05pt;height:20.4pt" o:ole="">
            <v:imagedata r:id="rId63" o:title=""/>
          </v:shape>
          <o:OLEObject Type="Embed" ProgID="Equation.3" ShapeID="_x0000_i1053" DrawAspect="Content" ObjectID="_1405518110" r:id="rId64"/>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(8)</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Restando (8) de (7) se obtiene:</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940" w:dyaOrig="360">
          <v:shape id="_x0000_i1054" type="#_x0000_t75" style="width:197.65pt;height:17.65pt" o:ole="">
            <v:imagedata r:id="rId65" o:title=""/>
          </v:shape>
          <o:OLEObject Type="Embed" ProgID="Equation.3" ShapeID="_x0000_i1054" DrawAspect="Content" ObjectID="_1405518111" r:id="rId66"/>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(9)</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Reordenando</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240" w:dyaOrig="360">
          <v:shape id="_x0000_i1055" type="#_x0000_t75" style="width:161.65pt;height:17.65pt" o:ole="">
            <v:imagedata r:id="rId67" o:title=""/>
          </v:shape>
          <o:OLEObject Type="Embed" ProgID="Equation.3" ShapeID="_x0000_i1055" DrawAspect="Content" ObjectID="_1405518112" r:id="rId68"/>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(10)</w:t>
      </w:r>
    </w:p>
    <w:p w:rsidR="0099092A" w:rsidRPr="00E223E8" w:rsidRDefault="0099092A">
      <w:pPr>
        <w:pStyle w:val="Textosinformato"/>
        <w:spacing w:before="240" w:after="120"/>
        <w:rPr>
          <w:rFonts w:ascii="Verdana" w:eastAsia="Arial Unicode MS" w:hAnsi="Verdana" w:cs="Arial"/>
          <w:sz w:val="22"/>
          <w:szCs w:val="22"/>
          <w:lang w:val="es-ES_tradnl"/>
        </w:rPr>
      </w:pPr>
      <w:proofErr w:type="gramStart"/>
      <w:r w:rsidRPr="00E223E8">
        <w:rPr>
          <w:rFonts w:ascii="Verdana" w:eastAsia="Arial Unicode MS" w:hAnsi="Verdana" w:cs="Arial"/>
          <w:sz w:val="22"/>
          <w:szCs w:val="22"/>
          <w:lang w:val="es-ES_tradnl"/>
        </w:rPr>
        <w:t>donde</w:t>
      </w:r>
      <w:proofErr w:type="gramEnd"/>
      <w:r w:rsidRPr="00E223E8">
        <w:rPr>
          <w:rFonts w:ascii="Verdana" w:eastAsia="Arial Unicode MS" w:hAnsi="Verdana" w:cs="Arial"/>
          <w:sz w:val="22"/>
          <w:szCs w:val="22"/>
          <w:lang w:val="es-ES_tradnl"/>
        </w:rPr>
        <w:t xml:space="preserve"> </w:t>
      </w:r>
      <w:r w:rsidRPr="00E223E8">
        <w:rPr>
          <w:rFonts w:ascii="Verdana" w:eastAsia="Arial Unicode MS" w:hAnsi="Verdana" w:cs="Arial"/>
          <w:position w:val="-12"/>
          <w:sz w:val="22"/>
          <w:szCs w:val="22"/>
          <w:lang w:val="es-ES_tradnl"/>
        </w:rPr>
        <w:object w:dxaOrig="260" w:dyaOrig="360">
          <v:shape id="_x0000_i1056" type="#_x0000_t75" style="width:14.25pt;height:17.65pt" o:ole="">
            <v:imagedata r:id="rId69" o:title=""/>
          </v:shape>
          <o:OLEObject Type="Embed" ProgID="Equation.3" ShapeID="_x0000_i1056" DrawAspect="Content" ObjectID="_1405518113" r:id="rId70"/>
        </w:object>
      </w:r>
      <w:r w:rsidRPr="00E223E8">
        <w:rPr>
          <w:rFonts w:ascii="Verdana" w:eastAsia="Arial Unicode MS" w:hAnsi="Verdana" w:cs="Arial"/>
          <w:sz w:val="22"/>
          <w:szCs w:val="22"/>
          <w:lang w:val="es-ES_tradnl"/>
        </w:rPr>
        <w:t xml:space="preserve"> es un promedio móvil de los errores.</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Este procedimiento se conoce como transformación de Koyck.</w:t>
      </w:r>
    </w:p>
    <w:p w:rsidR="0099092A" w:rsidRPr="00E223E8" w:rsidRDefault="0099092A">
      <w:pPr>
        <w:pStyle w:val="Textosinformato"/>
        <w:spacing w:before="240" w:after="120"/>
        <w:rPr>
          <w:rFonts w:ascii="Verdana" w:eastAsia="Arial Unicode MS" w:hAnsi="Verdana" w:cs="Arial"/>
          <w:sz w:val="22"/>
          <w:szCs w:val="22"/>
          <w:lang w:val="es-ES_tradnl"/>
        </w:rPr>
      </w:pP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Las diferencias entre el modelo expresado en (10), respecto del expresado en (4), radica en la cantidad de parámetros a estimar. Además, (10):</w:t>
      </w:r>
    </w:p>
    <w:p w:rsidR="0099092A" w:rsidRPr="00E223E8" w:rsidRDefault="0099092A">
      <w:pPr>
        <w:pStyle w:val="Textosinformato"/>
        <w:numPr>
          <w:ilvl w:val="0"/>
          <w:numId w:val="5"/>
        </w:numPr>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no tiene </w:t>
      </w:r>
      <w:proofErr w:type="spellStart"/>
      <w:r w:rsidRPr="00E223E8">
        <w:rPr>
          <w:rFonts w:ascii="Verdana" w:eastAsia="Arial Unicode MS" w:hAnsi="Verdana" w:cs="Arial"/>
          <w:sz w:val="22"/>
          <w:szCs w:val="22"/>
          <w:lang w:val="es-ES_tradnl"/>
        </w:rPr>
        <w:t>multicolinealidad</w:t>
      </w:r>
      <w:proofErr w:type="spellEnd"/>
      <w:r w:rsidRPr="00E223E8">
        <w:rPr>
          <w:rFonts w:ascii="Verdana" w:eastAsia="Arial Unicode MS" w:hAnsi="Verdana" w:cs="Arial"/>
          <w:sz w:val="22"/>
          <w:szCs w:val="22"/>
          <w:lang w:val="es-ES_tradnl"/>
        </w:rPr>
        <w:t xml:space="preserve"> porque se </w:t>
      </w:r>
      <w:proofErr w:type="spellStart"/>
      <w:r w:rsidRPr="00E223E8">
        <w:rPr>
          <w:rFonts w:ascii="Verdana" w:eastAsia="Arial Unicode MS" w:hAnsi="Verdana" w:cs="Arial"/>
          <w:sz w:val="22"/>
          <w:szCs w:val="22"/>
          <w:lang w:val="es-ES_tradnl"/>
        </w:rPr>
        <w:t>reemplazó</w:t>
      </w:r>
      <w:proofErr w:type="spellEnd"/>
      <w:r w:rsidRPr="00E223E8">
        <w:rPr>
          <w:rFonts w:ascii="Verdana" w:eastAsia="Arial Unicode MS" w:hAnsi="Verdana" w:cs="Arial"/>
          <w:sz w:val="22"/>
          <w:szCs w:val="22"/>
          <w:lang w:val="es-ES_tradnl"/>
        </w:rPr>
        <w:t xml:space="preserve"> a las </w:t>
      </w:r>
      <w:r w:rsidRPr="00E223E8">
        <w:rPr>
          <w:rFonts w:ascii="Verdana" w:eastAsia="Arial Unicode MS" w:hAnsi="Verdana" w:cs="Arial"/>
          <w:position w:val="-12"/>
          <w:sz w:val="22"/>
          <w:szCs w:val="22"/>
          <w:lang w:val="es-ES_tradnl"/>
        </w:rPr>
        <w:object w:dxaOrig="340" w:dyaOrig="360">
          <v:shape id="_x0000_i1057" type="#_x0000_t75" style="width:17pt;height:17.65pt" o:ole="">
            <v:imagedata r:id="rId71" o:title=""/>
          </v:shape>
          <o:OLEObject Type="Embed" ProgID="Equation.3" ShapeID="_x0000_i1057" DrawAspect="Content" ObjectID="_1405518114" r:id="rId72"/>
        </w:object>
      </w:r>
      <w:r w:rsidRPr="00E223E8">
        <w:rPr>
          <w:rFonts w:ascii="Verdana" w:eastAsia="Arial Unicode MS" w:hAnsi="Verdana" w:cs="Arial"/>
          <w:sz w:val="22"/>
          <w:szCs w:val="22"/>
          <w:lang w:val="es-ES_tradnl"/>
        </w:rPr>
        <w:t xml:space="preserve"> por </w:t>
      </w:r>
      <w:r w:rsidRPr="00E223E8">
        <w:rPr>
          <w:rFonts w:ascii="Verdana" w:eastAsia="Arial Unicode MS" w:hAnsi="Verdana" w:cs="Arial"/>
          <w:position w:val="-12"/>
          <w:sz w:val="22"/>
          <w:szCs w:val="22"/>
          <w:lang w:val="es-ES_tradnl"/>
        </w:rPr>
        <w:object w:dxaOrig="400" w:dyaOrig="360">
          <v:shape id="_x0000_i1058" type="#_x0000_t75" style="width:20.4pt;height:17.65pt" o:ole="">
            <v:imagedata r:id="rId73" o:title=""/>
          </v:shape>
          <o:OLEObject Type="Embed" ProgID="Equation.3" ShapeID="_x0000_i1058" DrawAspect="Content" ObjectID="_1405518115" r:id="rId74"/>
        </w:object>
      </w:r>
    </w:p>
    <w:p w:rsidR="0099092A" w:rsidRPr="00E223E8" w:rsidRDefault="0099092A">
      <w:pPr>
        <w:pStyle w:val="Textosinformato"/>
        <w:numPr>
          <w:ilvl w:val="0"/>
          <w:numId w:val="5"/>
        </w:numPr>
        <w:spacing w:before="240" w:after="120"/>
        <w:rPr>
          <w:rFonts w:ascii="Verdana" w:eastAsia="Arial Unicode MS" w:hAnsi="Verdana" w:cs="Arial"/>
          <w:sz w:val="22"/>
          <w:szCs w:val="22"/>
        </w:rPr>
      </w:pPr>
      <w:r w:rsidRPr="00E223E8">
        <w:rPr>
          <w:rFonts w:ascii="Verdana" w:eastAsia="Arial Unicode MS" w:hAnsi="Verdana" w:cs="Arial"/>
          <w:sz w:val="22"/>
          <w:szCs w:val="22"/>
          <w:lang w:val="es-ES_tradnl"/>
        </w:rPr>
        <w:t>es un modelo autorregresivo derivado de un modelo de rezagos distribuidos</w:t>
      </w:r>
    </w:p>
    <w:p w:rsidR="0099092A" w:rsidRPr="00E223E8" w:rsidRDefault="0099092A">
      <w:pPr>
        <w:pStyle w:val="Textosinformato"/>
        <w:numPr>
          <w:ilvl w:val="0"/>
          <w:numId w:val="5"/>
        </w:numPr>
        <w:spacing w:before="240" w:after="120"/>
        <w:rPr>
          <w:rFonts w:ascii="Verdana" w:eastAsia="Arial Unicode MS" w:hAnsi="Verdana" w:cs="Arial"/>
          <w:sz w:val="22"/>
          <w:szCs w:val="22"/>
        </w:rPr>
      </w:pPr>
      <w:r w:rsidRPr="00E223E8">
        <w:rPr>
          <w:rFonts w:ascii="Verdana" w:eastAsia="Arial Unicode MS" w:hAnsi="Verdana" w:cs="Arial"/>
          <w:sz w:val="22"/>
          <w:szCs w:val="22"/>
        </w:rPr>
        <w:t>es posible que presente correlación entre la explicativa y el término de error</w:t>
      </w:r>
    </w:p>
    <w:p w:rsidR="0099092A" w:rsidRPr="00E223E8" w:rsidRDefault="0099092A">
      <w:pPr>
        <w:pStyle w:val="Textosinformato"/>
        <w:numPr>
          <w:ilvl w:val="0"/>
          <w:numId w:val="5"/>
        </w:numPr>
        <w:spacing w:before="240" w:after="120"/>
        <w:rPr>
          <w:rFonts w:ascii="Verdana" w:eastAsia="Arial Unicode MS" w:hAnsi="Verdana" w:cs="Arial"/>
          <w:sz w:val="22"/>
          <w:szCs w:val="22"/>
        </w:rPr>
      </w:pPr>
      <w:r w:rsidRPr="00E223E8">
        <w:rPr>
          <w:rFonts w:ascii="Verdana" w:eastAsia="Arial Unicode MS" w:hAnsi="Verdana" w:cs="Arial"/>
          <w:sz w:val="22"/>
          <w:szCs w:val="22"/>
        </w:rPr>
        <w:t>es posible la autocorrelación de errores por la construcción</w:t>
      </w:r>
    </w:p>
    <w:p w:rsidR="0099092A" w:rsidRPr="00E223E8" w:rsidRDefault="0099092A">
      <w:pPr>
        <w:pStyle w:val="Textosinformato"/>
        <w:numPr>
          <w:ilvl w:val="0"/>
          <w:numId w:val="5"/>
        </w:numPr>
        <w:spacing w:before="240" w:after="120"/>
        <w:rPr>
          <w:rFonts w:ascii="Verdana" w:eastAsia="Arial Unicode MS" w:hAnsi="Verdana" w:cs="Arial"/>
          <w:sz w:val="22"/>
          <w:szCs w:val="22"/>
        </w:rPr>
      </w:pPr>
      <w:r w:rsidRPr="00E223E8">
        <w:rPr>
          <w:rFonts w:ascii="Verdana" w:eastAsia="Arial Unicode MS" w:hAnsi="Verdana" w:cs="Arial"/>
          <w:sz w:val="22"/>
          <w:szCs w:val="22"/>
        </w:rPr>
        <w:t>no puede usarse el estadístico Durbin-Watson habitual, sino la h de Durbin</w:t>
      </w:r>
    </w:p>
    <w:p w:rsidR="0099092A" w:rsidRPr="00E223E8" w:rsidRDefault="0099092A">
      <w:pPr>
        <w:pStyle w:val="Textosinformato"/>
        <w:spacing w:before="240" w:after="120"/>
        <w:rPr>
          <w:rFonts w:ascii="Verdana" w:eastAsia="Arial Unicode MS" w:hAnsi="Verdana" w:cs="Arial"/>
          <w:sz w:val="22"/>
          <w:szCs w:val="22"/>
        </w:rPr>
      </w:pPr>
    </w:p>
    <w:p w:rsidR="0099092A" w:rsidRPr="00E223E8" w:rsidRDefault="0099092A">
      <w:pPr>
        <w:pStyle w:val="Ttulo6"/>
        <w:overflowPunct w:val="0"/>
        <w:spacing w:after="0"/>
        <w:textAlignment w:val="baseline"/>
        <w:rPr>
          <w:rFonts w:ascii="Verdana" w:hAnsi="Verdana"/>
          <w:b w:val="0"/>
          <w:bCs w:val="0"/>
          <w:i/>
          <w:lang w:val="es-ES_tradnl"/>
        </w:rPr>
      </w:pPr>
      <w:bookmarkStart w:id="13" w:name="_Toc168753185"/>
      <w:bookmarkStart w:id="14" w:name="_Toc306010413"/>
      <w:r w:rsidRPr="00E223E8">
        <w:rPr>
          <w:rFonts w:ascii="Verdana" w:hAnsi="Verdana"/>
          <w:b w:val="0"/>
          <w:bCs w:val="0"/>
          <w:i/>
          <w:lang w:val="es-ES_tradnl"/>
        </w:rPr>
        <w:t>Estadístico h de Durbin</w:t>
      </w:r>
      <w:bookmarkEnd w:id="13"/>
      <w:bookmarkEnd w:id="14"/>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En estos modelos donde la variable dependiente se encuentra explicada por sus propios rezagos, la autocorrelación se mide con el estadístico </w:t>
      </w:r>
      <w:r w:rsidRPr="00E223E8">
        <w:rPr>
          <w:rFonts w:ascii="Verdana" w:eastAsia="Arial Unicode MS" w:hAnsi="Verdana" w:cs="Arial"/>
          <w:i/>
          <w:iCs/>
          <w:sz w:val="22"/>
          <w:szCs w:val="22"/>
          <w:lang w:val="es-ES_tradnl"/>
        </w:rPr>
        <w:t>h</w:t>
      </w:r>
      <w:r w:rsidRPr="00E223E8">
        <w:rPr>
          <w:rFonts w:ascii="Verdana" w:eastAsia="Arial Unicode MS" w:hAnsi="Verdana" w:cs="Arial"/>
          <w:sz w:val="22"/>
          <w:szCs w:val="22"/>
          <w:lang w:val="es-ES_tradnl"/>
        </w:rPr>
        <w:t xml:space="preserve"> de Durbin </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30"/>
          <w:sz w:val="22"/>
          <w:szCs w:val="22"/>
          <w:lang w:val="es-ES_tradnl"/>
        </w:rPr>
        <w:object w:dxaOrig="1980" w:dyaOrig="720">
          <v:shape id="_x0000_i1059" type="#_x0000_t75" style="width:99.15pt;height:36.7pt" o:ole="">
            <v:imagedata r:id="rId75" o:title=""/>
          </v:shape>
          <o:OLEObject Type="Embed" ProgID="Equation.3" ShapeID="_x0000_i1059" DrawAspect="Content" ObjectID="_1405518116" r:id="rId76"/>
        </w:object>
      </w:r>
    </w:p>
    <w:p w:rsidR="0099092A" w:rsidRPr="00E223E8" w:rsidRDefault="0099092A">
      <w:pPr>
        <w:pStyle w:val="Textosinformato"/>
        <w:spacing w:before="240" w:after="120"/>
        <w:rPr>
          <w:rFonts w:ascii="Verdana" w:eastAsia="Arial Unicode MS" w:hAnsi="Verdana" w:cs="Arial"/>
          <w:sz w:val="22"/>
          <w:szCs w:val="22"/>
          <w:lang w:val="es-ES_tradnl"/>
        </w:rPr>
      </w:pPr>
      <w:proofErr w:type="gramStart"/>
      <w:r w:rsidRPr="00E223E8">
        <w:rPr>
          <w:rFonts w:ascii="Verdana" w:eastAsia="Arial Unicode MS" w:hAnsi="Verdana" w:cs="Arial"/>
          <w:sz w:val="22"/>
          <w:szCs w:val="22"/>
          <w:lang w:val="es-ES_tradnl"/>
        </w:rPr>
        <w:t>donde</w:t>
      </w:r>
      <w:proofErr w:type="gramEnd"/>
      <w:r w:rsidRPr="00E223E8">
        <w:rPr>
          <w:rFonts w:ascii="Verdana" w:eastAsia="Arial Unicode MS" w:hAnsi="Verdana" w:cs="Arial"/>
          <w:sz w:val="22"/>
          <w:szCs w:val="22"/>
          <w:lang w:val="es-ES_tradnl"/>
        </w:rPr>
        <w:t xml:space="preserve"> </w:t>
      </w:r>
      <w:r w:rsidRPr="00E223E8">
        <w:rPr>
          <w:rFonts w:ascii="Verdana" w:eastAsia="Arial Unicode MS" w:hAnsi="Verdana" w:cs="Arial"/>
          <w:position w:val="-4"/>
          <w:sz w:val="22"/>
          <w:szCs w:val="22"/>
          <w:lang w:val="es-ES_tradnl"/>
        </w:rPr>
        <w:object w:dxaOrig="220" w:dyaOrig="220">
          <v:shape id="_x0000_i1060" type="#_x0000_t75" style="width:10.85pt;height:10.85pt" o:ole="">
            <v:imagedata r:id="rId77" o:title=""/>
          </v:shape>
          <o:OLEObject Type="Embed" ProgID="Equation.3" ShapeID="_x0000_i1060" DrawAspect="Content" ObjectID="_1405518117" r:id="rId78"/>
        </w:object>
      </w:r>
      <w:r w:rsidRPr="00E223E8">
        <w:rPr>
          <w:rFonts w:ascii="Verdana" w:eastAsia="Arial Unicode MS" w:hAnsi="Verdana" w:cs="Arial"/>
          <w:sz w:val="22"/>
          <w:szCs w:val="22"/>
          <w:lang w:val="es-ES_tradnl"/>
        </w:rPr>
        <w:t xml:space="preserve"> tamaño de muestra</w:t>
      </w:r>
    </w:p>
    <w:p w:rsidR="0099092A" w:rsidRPr="00E223E8" w:rsidRDefault="0099092A">
      <w:pPr>
        <w:pStyle w:val="Textosinformato"/>
        <w:tabs>
          <w:tab w:val="num" w:pos="720"/>
        </w:tabs>
        <w:spacing w:before="240" w:after="120"/>
        <w:ind w:left="360"/>
        <w:rPr>
          <w:rFonts w:ascii="Verdana" w:eastAsia="Arial Unicode MS" w:hAnsi="Verdana" w:cs="Arial"/>
          <w:sz w:val="22"/>
          <w:szCs w:val="22"/>
          <w:lang w:val="es-ES_tradnl"/>
        </w:rPr>
      </w:pPr>
      <w:r w:rsidRPr="00E223E8">
        <w:rPr>
          <w:rFonts w:ascii="Verdana" w:eastAsia="Arial Unicode MS" w:hAnsi="Verdana" w:cs="Arial"/>
          <w:position w:val="-6"/>
          <w:sz w:val="22"/>
          <w:szCs w:val="22"/>
          <w:lang w:val="es-ES_tradnl"/>
        </w:rPr>
        <w:object w:dxaOrig="620" w:dyaOrig="260">
          <v:shape id="_x0000_i1061" type="#_x0000_t75" style="width:30.55pt;height:14.25pt" o:ole="">
            <v:imagedata r:id="rId79" o:title=""/>
          </v:shape>
          <o:OLEObject Type="Embed" ProgID="Equation.3" ShapeID="_x0000_i1061" DrawAspect="Content" ObjectID="_1405518118" r:id="rId80"/>
        </w:object>
      </w:r>
      <w:r w:rsidRPr="00E223E8">
        <w:rPr>
          <w:rFonts w:ascii="Verdana" w:eastAsia="Arial Unicode MS" w:hAnsi="Verdana" w:cs="Arial"/>
          <w:sz w:val="22"/>
          <w:szCs w:val="22"/>
          <w:lang w:val="es-ES_tradnl"/>
        </w:rPr>
        <w:tab/>
      </w:r>
      <w:proofErr w:type="gramStart"/>
      <w:r w:rsidRPr="00E223E8">
        <w:rPr>
          <w:rFonts w:ascii="Verdana" w:eastAsia="Arial Unicode MS" w:hAnsi="Verdana" w:cs="Arial"/>
          <w:sz w:val="22"/>
          <w:szCs w:val="22"/>
          <w:lang w:val="es-ES_tradnl"/>
        </w:rPr>
        <w:t>varianza</w:t>
      </w:r>
      <w:proofErr w:type="gramEnd"/>
      <w:r w:rsidRPr="00E223E8">
        <w:rPr>
          <w:rFonts w:ascii="Verdana" w:eastAsia="Arial Unicode MS" w:hAnsi="Verdana" w:cs="Arial"/>
          <w:sz w:val="22"/>
          <w:szCs w:val="22"/>
          <w:lang w:val="es-ES_tradnl"/>
        </w:rPr>
        <w:t xml:space="preserve"> del coeficiente de la variable rezago</w:t>
      </w:r>
    </w:p>
    <w:p w:rsidR="0099092A" w:rsidRPr="00E223E8" w:rsidRDefault="0099092A">
      <w:pPr>
        <w:pStyle w:val="Textosinformato"/>
        <w:spacing w:before="240" w:after="120"/>
        <w:ind w:firstLine="360"/>
        <w:rPr>
          <w:rFonts w:ascii="Verdana" w:eastAsia="Arial Unicode MS" w:hAnsi="Verdana" w:cs="Arial"/>
          <w:sz w:val="22"/>
          <w:szCs w:val="22"/>
        </w:rPr>
      </w:pPr>
      <w:r w:rsidRPr="00E223E8">
        <w:rPr>
          <w:rFonts w:ascii="Verdana" w:hAnsi="Verdana"/>
          <w:position w:val="-10"/>
          <w:sz w:val="22"/>
          <w:szCs w:val="22"/>
        </w:rPr>
        <w:object w:dxaOrig="240" w:dyaOrig="300">
          <v:shape id="_x0000_i1062" type="#_x0000_t75" style="width:12.25pt;height:14.95pt" o:ole="">
            <v:imagedata r:id="rId81" o:title=""/>
          </v:shape>
          <o:OLEObject Type="Embed" ProgID="Equation.3" ShapeID="_x0000_i1062" DrawAspect="Content" ObjectID="_1405518119" r:id="rId82"/>
        </w:object>
      </w:r>
      <w:r w:rsidRPr="00E223E8">
        <w:rPr>
          <w:rFonts w:ascii="Verdana" w:hAnsi="Verdana"/>
          <w:sz w:val="22"/>
          <w:szCs w:val="22"/>
        </w:rPr>
        <w:t xml:space="preserve"> </w:t>
      </w:r>
      <w:proofErr w:type="gramStart"/>
      <w:r w:rsidRPr="00E223E8">
        <w:rPr>
          <w:rFonts w:ascii="Verdana" w:hAnsi="Verdana"/>
          <w:sz w:val="22"/>
          <w:szCs w:val="22"/>
        </w:rPr>
        <w:t>estimación</w:t>
      </w:r>
      <w:proofErr w:type="gramEnd"/>
      <w:r w:rsidRPr="00E223E8">
        <w:rPr>
          <w:rFonts w:ascii="Verdana" w:hAnsi="Verdana"/>
          <w:sz w:val="22"/>
          <w:szCs w:val="22"/>
        </w:rPr>
        <w:t xml:space="preserve"> de </w:t>
      </w:r>
      <w:r w:rsidRPr="00E223E8">
        <w:rPr>
          <w:rFonts w:ascii="Verdana" w:hAnsi="Verdana"/>
          <w:position w:val="-10"/>
          <w:sz w:val="22"/>
          <w:szCs w:val="22"/>
        </w:rPr>
        <w:object w:dxaOrig="240" w:dyaOrig="260">
          <v:shape id="_x0000_i1063" type="#_x0000_t75" style="width:12.25pt;height:14.25pt" o:ole="">
            <v:imagedata r:id="rId83" o:title=""/>
          </v:shape>
          <o:OLEObject Type="Embed" ProgID="Equation.3" ShapeID="_x0000_i1063" DrawAspect="Content" ObjectID="_1405518120" r:id="rId84"/>
        </w:object>
      </w:r>
    </w:p>
    <w:p w:rsidR="0099092A" w:rsidRPr="00E223E8" w:rsidRDefault="0099092A">
      <w:pPr>
        <w:pStyle w:val="Textosinformato"/>
        <w:tabs>
          <w:tab w:val="num" w:pos="720"/>
        </w:tabs>
        <w:spacing w:before="240" w:after="120"/>
        <w:ind w:left="360"/>
        <w:rPr>
          <w:rFonts w:ascii="Verdana" w:hAnsi="Verdana"/>
          <w:sz w:val="22"/>
          <w:szCs w:val="22"/>
        </w:rPr>
      </w:pPr>
      <w:r w:rsidRPr="00E223E8">
        <w:rPr>
          <w:rFonts w:ascii="Verdana" w:hAnsi="Verdana"/>
          <w:position w:val="-10"/>
          <w:sz w:val="22"/>
          <w:szCs w:val="22"/>
        </w:rPr>
        <w:object w:dxaOrig="240" w:dyaOrig="300">
          <v:shape id="_x0000_i1064" type="#_x0000_t75" style="width:12.25pt;height:14.95pt" o:ole="" o:bullet="t">
            <v:imagedata r:id="rId85" o:title=""/>
          </v:shape>
          <o:OLEObject Type="Embed" ProgID="Equation.3" ShapeID="_x0000_i1064" DrawAspect="Content" ObjectID="_1405518121" r:id="rId86"/>
        </w:object>
      </w:r>
      <w:r w:rsidRPr="00E223E8">
        <w:rPr>
          <w:rFonts w:ascii="Verdana" w:hAnsi="Verdana"/>
          <w:sz w:val="22"/>
          <w:szCs w:val="22"/>
        </w:rPr>
        <w:tab/>
      </w:r>
      <w:proofErr w:type="gramStart"/>
      <w:r w:rsidRPr="00E223E8">
        <w:rPr>
          <w:rFonts w:ascii="Verdana" w:hAnsi="Verdana"/>
          <w:sz w:val="22"/>
          <w:szCs w:val="22"/>
        </w:rPr>
        <w:t>se</w:t>
      </w:r>
      <w:proofErr w:type="gramEnd"/>
      <w:r w:rsidRPr="00E223E8">
        <w:rPr>
          <w:rFonts w:ascii="Verdana" w:hAnsi="Verdana"/>
          <w:sz w:val="22"/>
          <w:szCs w:val="22"/>
        </w:rPr>
        <w:t xml:space="preserve"> aproxima a partir del estadístico </w:t>
      </w:r>
      <w:proofErr w:type="spellStart"/>
      <w:r w:rsidRPr="00E223E8">
        <w:rPr>
          <w:rFonts w:ascii="Verdana" w:hAnsi="Verdana"/>
          <w:sz w:val="22"/>
          <w:szCs w:val="22"/>
        </w:rPr>
        <w:t>Durbin</w:t>
      </w:r>
      <w:proofErr w:type="spellEnd"/>
      <w:r w:rsidRPr="00E223E8">
        <w:rPr>
          <w:rFonts w:ascii="Verdana" w:hAnsi="Verdana"/>
          <w:sz w:val="22"/>
          <w:szCs w:val="22"/>
        </w:rPr>
        <w:t xml:space="preserve"> Watson (d)</w:t>
      </w:r>
    </w:p>
    <w:p w:rsidR="0099092A" w:rsidRPr="00E223E8" w:rsidRDefault="0099092A">
      <w:pPr>
        <w:pStyle w:val="Textosinformato"/>
        <w:spacing w:before="240" w:after="120"/>
        <w:ind w:firstLine="360"/>
        <w:rPr>
          <w:rFonts w:ascii="Verdana" w:hAnsi="Verdana"/>
          <w:sz w:val="22"/>
          <w:szCs w:val="22"/>
        </w:rPr>
      </w:pPr>
      <w:r w:rsidRPr="00E223E8">
        <w:rPr>
          <w:rFonts w:ascii="Verdana" w:hAnsi="Verdana"/>
          <w:position w:val="-24"/>
          <w:sz w:val="22"/>
          <w:szCs w:val="22"/>
        </w:rPr>
        <w:object w:dxaOrig="1140" w:dyaOrig="620">
          <v:shape id="_x0000_i1065" type="#_x0000_t75" style="width:57.05pt;height:30.55pt" o:ole="">
            <v:imagedata r:id="rId87" o:title=""/>
          </v:shape>
          <o:OLEObject Type="Embed" ProgID="Equation.3" ShapeID="_x0000_i1065" DrawAspect="Content" ObjectID="_1405518122" r:id="rId88"/>
        </w:object>
      </w:r>
    </w:p>
    <w:p w:rsidR="0099092A" w:rsidRPr="00E223E8" w:rsidRDefault="0099092A">
      <w:pPr>
        <w:pStyle w:val="Textosinformato"/>
        <w:tabs>
          <w:tab w:val="num" w:pos="720"/>
        </w:tabs>
        <w:spacing w:before="240" w:after="120"/>
        <w:ind w:left="360"/>
        <w:rPr>
          <w:rFonts w:ascii="Verdana" w:hAnsi="Verdana"/>
          <w:sz w:val="22"/>
          <w:szCs w:val="22"/>
        </w:rPr>
      </w:pPr>
      <w:r w:rsidRPr="00E223E8">
        <w:rPr>
          <w:rFonts w:ascii="Verdana" w:hAnsi="Verdana"/>
          <w:position w:val="-4"/>
          <w:sz w:val="22"/>
          <w:szCs w:val="22"/>
        </w:rPr>
        <w:object w:dxaOrig="200" w:dyaOrig="260">
          <v:shape id="_x0000_i1066" type="#_x0000_t75" style="width:9.5pt;height:14.25pt" o:ole="" o:bullet="t">
            <v:imagedata r:id="rId89" o:title=""/>
          </v:shape>
          <o:OLEObject Type="Embed" ProgID="Equation.3" ShapeID="_x0000_i1066" DrawAspect="Content" ObjectID="_1405518123" r:id="rId90"/>
        </w:object>
      </w:r>
      <w:r w:rsidRPr="00E223E8">
        <w:rPr>
          <w:rFonts w:ascii="Verdana" w:hAnsi="Verdana"/>
          <w:sz w:val="22"/>
          <w:szCs w:val="22"/>
        </w:rPr>
        <w:tab/>
      </w:r>
      <w:proofErr w:type="gramStart"/>
      <w:r w:rsidRPr="00E223E8">
        <w:rPr>
          <w:rFonts w:ascii="Verdana" w:hAnsi="Verdana"/>
          <w:sz w:val="22"/>
          <w:szCs w:val="22"/>
        </w:rPr>
        <w:t>se</w:t>
      </w:r>
      <w:proofErr w:type="gramEnd"/>
      <w:r w:rsidRPr="00E223E8">
        <w:rPr>
          <w:rFonts w:ascii="Verdana" w:hAnsi="Verdana"/>
          <w:sz w:val="22"/>
          <w:szCs w:val="22"/>
        </w:rPr>
        <w:t xml:space="preserve"> distribuye </w:t>
      </w:r>
      <w:r w:rsidRPr="00E223E8">
        <w:rPr>
          <w:rFonts w:ascii="Verdana" w:hAnsi="Verdana"/>
          <w:position w:val="-10"/>
          <w:sz w:val="22"/>
          <w:szCs w:val="22"/>
        </w:rPr>
        <w:object w:dxaOrig="680" w:dyaOrig="320">
          <v:shape id="_x0000_i1067" type="#_x0000_t75" style="width:33.95pt;height:15.6pt" o:ole="">
            <v:imagedata r:id="rId91" o:title=""/>
          </v:shape>
          <o:OLEObject Type="Embed" ProgID="Equation.3" ShapeID="_x0000_i1067" DrawAspect="Content" ObjectID="_1405518124" r:id="rId92"/>
        </w:object>
      </w:r>
      <w:r w:rsidRPr="00E223E8">
        <w:rPr>
          <w:rFonts w:ascii="Verdana" w:hAnsi="Verdana"/>
          <w:sz w:val="22"/>
          <w:szCs w:val="22"/>
        </w:rPr>
        <w:t xml:space="preserve"> y la hipótesis nula es no existencia de </w:t>
      </w:r>
      <w:proofErr w:type="spellStart"/>
      <w:r w:rsidRPr="00E223E8">
        <w:rPr>
          <w:rFonts w:ascii="Verdana" w:hAnsi="Verdana"/>
          <w:sz w:val="22"/>
          <w:szCs w:val="22"/>
        </w:rPr>
        <w:t>autocorrelación</w:t>
      </w:r>
      <w:proofErr w:type="spellEnd"/>
      <w:r w:rsidRPr="00E223E8">
        <w:rPr>
          <w:rFonts w:ascii="Verdana" w:hAnsi="Verdana"/>
          <w:sz w:val="22"/>
          <w:szCs w:val="22"/>
        </w:rPr>
        <w:t>.</w:t>
      </w:r>
    </w:p>
    <w:p w:rsidR="0099092A" w:rsidRPr="00E223E8" w:rsidRDefault="0099092A">
      <w:pPr>
        <w:pStyle w:val="Textosinformato"/>
        <w:spacing w:before="240" w:after="120"/>
        <w:rPr>
          <w:rFonts w:ascii="Verdana" w:hAnsi="Verdana"/>
          <w:sz w:val="22"/>
          <w:szCs w:val="22"/>
        </w:rPr>
      </w:pPr>
    </w:p>
    <w:p w:rsidR="0099092A" w:rsidRPr="00E223E8" w:rsidRDefault="0099092A">
      <w:pPr>
        <w:pStyle w:val="Textosinformato"/>
        <w:spacing w:before="240" w:after="120"/>
        <w:rPr>
          <w:rFonts w:ascii="Verdana" w:eastAsia="Arial Unicode MS" w:hAnsi="Verdana" w:cs="Arial"/>
          <w:sz w:val="22"/>
          <w:szCs w:val="22"/>
        </w:rPr>
      </w:pPr>
    </w:p>
    <w:p w:rsidR="0099092A" w:rsidRPr="00E223E8" w:rsidRDefault="0099092A">
      <w:pPr>
        <w:pStyle w:val="Ttulo6"/>
        <w:overflowPunct w:val="0"/>
        <w:spacing w:after="0"/>
        <w:textAlignment w:val="baseline"/>
        <w:rPr>
          <w:rFonts w:ascii="Verdana" w:hAnsi="Verdana"/>
          <w:b w:val="0"/>
          <w:bCs w:val="0"/>
          <w:i/>
          <w:lang w:val="es-ES_tradnl"/>
        </w:rPr>
      </w:pPr>
      <w:bookmarkStart w:id="15" w:name="_Toc306010414"/>
      <w:r w:rsidRPr="00E223E8">
        <w:rPr>
          <w:rFonts w:ascii="Verdana" w:hAnsi="Verdana"/>
          <w:b w:val="0"/>
          <w:bCs w:val="0"/>
          <w:i/>
          <w:lang w:val="es-ES_tradnl"/>
        </w:rPr>
        <w:t>Estructura de rezagos</w:t>
      </w:r>
      <w:bookmarkEnd w:id="15"/>
    </w:p>
    <w:p w:rsidR="00C8306A" w:rsidRPr="00E223E8" w:rsidRDefault="00C8306A" w:rsidP="007B4F09">
      <w:pPr>
        <w:autoSpaceDE w:val="0"/>
        <w:autoSpaceDN w:val="0"/>
        <w:adjustRightInd w:val="0"/>
        <w:rPr>
          <w:rFonts w:ascii="Verdana" w:hAnsi="Verdana" w:cs="Verdana"/>
          <w:sz w:val="22"/>
          <w:szCs w:val="22"/>
          <w:highlight w:val="yellow"/>
          <w:lang w:val="es-AR" w:eastAsia="es-AR"/>
        </w:rPr>
      </w:pPr>
    </w:p>
    <w:p w:rsidR="007B4F09" w:rsidRPr="00E223E8" w:rsidRDefault="007B4F09" w:rsidP="007B4F09">
      <w:pPr>
        <w:autoSpaceDE w:val="0"/>
        <w:autoSpaceDN w:val="0"/>
        <w:adjustRightInd w:val="0"/>
        <w:rPr>
          <w:rFonts w:ascii="Verdana" w:eastAsia="Arial Unicode MS" w:hAnsi="Verdana" w:cs="Arial"/>
          <w:sz w:val="22"/>
          <w:szCs w:val="22"/>
        </w:rPr>
      </w:pPr>
      <w:r w:rsidRPr="00E223E8">
        <w:rPr>
          <w:rFonts w:ascii="Verdana" w:hAnsi="Verdana" w:cs="Verdana"/>
          <w:sz w:val="22"/>
          <w:szCs w:val="22"/>
          <w:lang w:val="es-AR" w:eastAsia="es-AR"/>
        </w:rPr>
        <w:t xml:space="preserve">A partir del valor de </w:t>
      </w:r>
      <w:r w:rsidRPr="00E223E8">
        <w:rPr>
          <w:rFonts w:ascii="Verdana" w:hAnsi="Verdana" w:cs="Arial-ItalicMT"/>
          <w:i/>
          <w:iCs/>
          <w:sz w:val="22"/>
          <w:szCs w:val="22"/>
          <w:lang w:val="es-AR" w:eastAsia="es-AR"/>
        </w:rPr>
        <w:t xml:space="preserve">λ </w:t>
      </w:r>
      <w:r w:rsidRPr="00E223E8">
        <w:rPr>
          <w:rFonts w:ascii="Verdana" w:hAnsi="Verdana" w:cs="Verdana"/>
          <w:sz w:val="22"/>
          <w:szCs w:val="22"/>
          <w:lang w:val="es-AR" w:eastAsia="es-AR"/>
        </w:rPr>
        <w:t>se pueden calcular la mediana de rezagos y el rezago medio. Estas son medidas que caracterizan la naturaleza de la estructura de rezagos.</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Mediana de rezagos </w:t>
      </w:r>
      <w:r w:rsidRPr="00E223E8">
        <w:rPr>
          <w:rFonts w:ascii="Verdana" w:eastAsia="Arial Unicode MS" w:hAnsi="Verdana" w:cs="Arial"/>
          <w:position w:val="-28"/>
          <w:sz w:val="22"/>
          <w:szCs w:val="22"/>
          <w:lang w:val="es-ES_tradnl"/>
        </w:rPr>
        <w:object w:dxaOrig="960" w:dyaOrig="660">
          <v:shape id="_x0000_i1068" type="#_x0000_t75" style="width:47.55pt;height:32.6pt" o:ole="">
            <v:imagedata r:id="rId93" o:title=""/>
          </v:shape>
          <o:OLEObject Type="Embed" ProgID="Equation.3" ShapeID="_x0000_i1068" DrawAspect="Content" ObjectID="_1405518125" r:id="rId94"/>
        </w:object>
      </w:r>
      <w:r w:rsidRPr="00E223E8">
        <w:rPr>
          <w:rFonts w:ascii="Verdana" w:eastAsia="Arial Unicode MS" w:hAnsi="Verdana" w:cs="Arial"/>
          <w:sz w:val="22"/>
          <w:szCs w:val="22"/>
          <w:lang w:val="es-ES_tradnl"/>
        </w:rPr>
        <w:tab/>
      </w:r>
      <w:r w:rsidRPr="00E223E8">
        <w:rPr>
          <w:rFonts w:ascii="Verdana" w:eastAsia="Arial Unicode MS" w:hAnsi="Verdana" w:cs="Arial"/>
          <w:position w:val="-6"/>
          <w:sz w:val="22"/>
          <w:szCs w:val="22"/>
          <w:lang w:val="es-ES_tradnl"/>
        </w:rPr>
        <w:object w:dxaOrig="920" w:dyaOrig="279">
          <v:shape id="_x0000_i1069" type="#_x0000_t75" style="width:45.5pt;height:14.25pt" o:ole="">
            <v:imagedata r:id="rId95" o:title=""/>
          </v:shape>
          <o:OLEObject Type="Embed" ProgID="Equation.3" ShapeID="_x0000_i1069" DrawAspect="Content" ObjectID="_1405518126" r:id="rId96"/>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(11)</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rPr>
        <w:t xml:space="preserve">Indica el tiempo que se necesita para alcanzar el 50% del cambio total en </w:t>
      </w:r>
      <w:r w:rsidRPr="00E223E8">
        <w:rPr>
          <w:rFonts w:ascii="Verdana" w:eastAsia="Arial Unicode MS" w:hAnsi="Verdana" w:cs="Arial"/>
          <w:position w:val="-4"/>
          <w:sz w:val="22"/>
          <w:szCs w:val="22"/>
          <w:lang w:val="es-ES_tradnl"/>
        </w:rPr>
        <w:object w:dxaOrig="240" w:dyaOrig="260">
          <v:shape id="_x0000_i1070" type="#_x0000_t75" style="width:12.25pt;height:14.25pt" o:ole="">
            <v:imagedata r:id="rId97" o:title=""/>
          </v:shape>
          <o:OLEObject Type="Embed" ProgID="Equation.3" ShapeID="_x0000_i1070" DrawAspect="Content" ObjectID="_1405518127" r:id="rId98"/>
        </w:objec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Con </w:t>
      </w:r>
      <w:r w:rsidRPr="00E223E8">
        <w:rPr>
          <w:rFonts w:ascii="Verdana" w:eastAsia="Arial Unicode MS" w:hAnsi="Verdana" w:cs="Arial"/>
          <w:position w:val="-6"/>
          <w:sz w:val="22"/>
          <w:szCs w:val="22"/>
          <w:lang w:val="es-ES_tradnl"/>
        </w:rPr>
        <w:object w:dxaOrig="800" w:dyaOrig="279">
          <v:shape id="_x0000_i1071" type="#_x0000_t75" style="width:40.1pt;height:14.25pt" o:ole="">
            <v:imagedata r:id="rId99" o:title=""/>
          </v:shape>
          <o:OLEObject Type="Embed" ProgID="Equation.3" ShapeID="_x0000_i1071" DrawAspect="Content" ObjectID="_1405518128" r:id="rId100"/>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Mediana = 0.4306</w: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menos de la mitad del periodo</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Con </w:t>
      </w:r>
      <w:r w:rsidRPr="00E223E8">
        <w:rPr>
          <w:rFonts w:ascii="Verdana" w:eastAsia="Arial Unicode MS" w:hAnsi="Verdana" w:cs="Arial"/>
          <w:position w:val="-6"/>
          <w:sz w:val="22"/>
          <w:szCs w:val="22"/>
          <w:lang w:val="es-ES_tradnl"/>
        </w:rPr>
        <w:object w:dxaOrig="800" w:dyaOrig="279">
          <v:shape id="_x0000_i1072" type="#_x0000_t75" style="width:40.1pt;height:14.25pt" o:ole="">
            <v:imagedata r:id="rId101" o:title=""/>
          </v:shape>
          <o:OLEObject Type="Embed" ProgID="Equation.3" ShapeID="_x0000_i1072" DrawAspect="Content" ObjectID="_1405518129" r:id="rId102"/>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Mediana = 3.1067</w: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más de tres periodos</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Con </w:t>
      </w:r>
      <w:r w:rsidRPr="00E223E8">
        <w:rPr>
          <w:rFonts w:ascii="Verdana" w:eastAsia="Arial Unicode MS" w:hAnsi="Verdana" w:cs="Arial"/>
          <w:position w:val="-6"/>
          <w:sz w:val="22"/>
          <w:szCs w:val="22"/>
          <w:lang w:val="es-ES_tradnl"/>
        </w:rPr>
        <w:object w:dxaOrig="820" w:dyaOrig="279">
          <v:shape id="_x0000_i1073" type="#_x0000_t75" style="width:41.45pt;height:14.25pt" o:ole="">
            <v:imagedata r:id="rId103" o:title=""/>
          </v:shape>
          <o:OLEObject Type="Embed" ProgID="Equation.3" ShapeID="_x0000_i1073" DrawAspect="Content" ObjectID="_1405518130" r:id="rId104"/>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Mediana = 1</w: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necesita 1 periodo</w:t>
      </w:r>
    </w:p>
    <w:p w:rsidR="0099092A" w:rsidRPr="00E223E8" w:rsidRDefault="0099092A">
      <w:pPr>
        <w:pStyle w:val="Textosinformato"/>
        <w:spacing w:before="240" w:after="120"/>
        <w:rPr>
          <w:rFonts w:ascii="Verdana" w:eastAsia="Arial Unicode MS" w:hAnsi="Verdana" w:cs="Arial"/>
          <w:sz w:val="22"/>
          <w:szCs w:val="22"/>
          <w:lang w:val="es-ES_tradnl"/>
        </w:rPr>
      </w:pP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lastRenderedPageBreak/>
        <w:t xml:space="preserve">Si todos los </w:t>
      </w:r>
      <w:r w:rsidRPr="00E223E8">
        <w:rPr>
          <w:rFonts w:ascii="Verdana" w:eastAsia="Arial Unicode MS" w:hAnsi="Verdana" w:cs="Arial"/>
          <w:position w:val="-10"/>
          <w:sz w:val="22"/>
          <w:szCs w:val="22"/>
          <w:lang w:val="es-ES_tradnl"/>
        </w:rPr>
        <w:object w:dxaOrig="260" w:dyaOrig="320">
          <v:shape id="_x0000_i1074" type="#_x0000_t75" style="width:14.25pt;height:15.6pt" o:ole="">
            <v:imagedata r:id="rId105" o:title=""/>
          </v:shape>
          <o:OLEObject Type="Embed" ProgID="Equation.3" ShapeID="_x0000_i1074" DrawAspect="Content" ObjectID="_1405518131" r:id="rId106"/>
        </w:object>
      </w:r>
      <w:r w:rsidRPr="00E223E8">
        <w:rPr>
          <w:rFonts w:ascii="Verdana" w:eastAsia="Arial Unicode MS" w:hAnsi="Verdana" w:cs="Arial"/>
          <w:sz w:val="22"/>
          <w:szCs w:val="22"/>
          <w:lang w:val="es-ES_tradnl"/>
        </w:rPr>
        <w:t xml:space="preserve"> son positivos</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Rezago medio </w:t>
      </w:r>
      <w:r w:rsidRPr="00E223E8">
        <w:rPr>
          <w:rFonts w:ascii="Verdana" w:eastAsia="Arial Unicode MS" w:hAnsi="Verdana" w:cs="Arial"/>
          <w:position w:val="-24"/>
          <w:sz w:val="22"/>
          <w:szCs w:val="22"/>
          <w:lang w:val="es-ES_tradnl"/>
        </w:rPr>
        <w:object w:dxaOrig="760" w:dyaOrig="620">
          <v:shape id="_x0000_i1075" type="#_x0000_t75" style="width:38.05pt;height:30.55pt" o:ole="">
            <v:imagedata r:id="rId107" o:title=""/>
          </v:shape>
          <o:OLEObject Type="Embed" ProgID="Equation.3" ShapeID="_x0000_i1075" DrawAspect="Content" ObjectID="_1405518132" r:id="rId108"/>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(12)</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Si </w:t>
      </w:r>
      <w:r w:rsidRPr="00E223E8">
        <w:rPr>
          <w:rFonts w:ascii="Verdana" w:eastAsia="Arial Unicode MS" w:hAnsi="Verdana" w:cs="Arial"/>
          <w:position w:val="-6"/>
          <w:sz w:val="22"/>
          <w:szCs w:val="22"/>
          <w:lang w:val="es-ES_tradnl"/>
        </w:rPr>
        <w:object w:dxaOrig="820" w:dyaOrig="279">
          <v:shape id="_x0000_i1076" type="#_x0000_t75" style="width:41.45pt;height:14.25pt" o:ole="">
            <v:imagedata r:id="rId109" o:title=""/>
          </v:shape>
          <o:OLEObject Type="Embed" ProgID="Equation.3" ShapeID="_x0000_i1076" DrawAspect="Content" ObjectID="_1405518133" r:id="rId110"/>
        </w:object>
      </w:r>
      <w:r w:rsidRPr="00E223E8">
        <w:rPr>
          <w:rFonts w:ascii="Verdana" w:eastAsia="Arial Unicode MS" w:hAnsi="Verdana" w:cs="Arial"/>
          <w:sz w:val="22"/>
          <w:szCs w:val="22"/>
          <w:lang w:val="es-ES_tradnl"/>
        </w:rPr>
        <w:tab/>
        <w:t>rezago promedio = 1</w:t>
      </w:r>
    </w:p>
    <w:p w:rsidR="00E14FF2" w:rsidRPr="00E223E8" w:rsidRDefault="00E14FF2" w:rsidP="00E14FF2">
      <w:pPr>
        <w:autoSpaceDE w:val="0"/>
        <w:autoSpaceDN w:val="0"/>
        <w:adjustRightInd w:val="0"/>
        <w:rPr>
          <w:rFonts w:ascii="Verdana" w:eastAsia="Arial Unicode MS" w:hAnsi="Verdana" w:cs="Arial"/>
          <w:sz w:val="22"/>
          <w:szCs w:val="22"/>
          <w:lang w:val="es-ES_tradnl"/>
        </w:rPr>
      </w:pPr>
      <w:r w:rsidRPr="00E223E8">
        <w:rPr>
          <w:rFonts w:ascii="Verdana" w:hAnsi="Verdana" w:cs="Verdana"/>
          <w:sz w:val="22"/>
          <w:szCs w:val="22"/>
          <w:lang w:val="es-AR" w:eastAsia="es-AR"/>
        </w:rPr>
        <w:t>Esta medida indica el tiempo promedio necesario para que puedan observarse los cambios en las variables dependientes ocasionados por variaciones en las variables explicativas.</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rPr>
        <w:t xml:space="preserve">La mediana y la media de los rezagos  sirven como medida resumen de la velocidad con la cual </w:t>
      </w:r>
      <w:r w:rsidRPr="00E223E8">
        <w:rPr>
          <w:rFonts w:ascii="Verdana" w:eastAsia="Arial Unicode MS" w:hAnsi="Verdana" w:cs="Arial"/>
          <w:position w:val="-4"/>
          <w:sz w:val="22"/>
          <w:szCs w:val="22"/>
          <w:lang w:val="es-ES_tradnl"/>
        </w:rPr>
        <w:object w:dxaOrig="240" w:dyaOrig="260">
          <v:shape id="_x0000_i1077" type="#_x0000_t75" style="width:12.25pt;height:14.25pt" o:ole="">
            <v:imagedata r:id="rId111" o:title=""/>
          </v:shape>
          <o:OLEObject Type="Embed" ProgID="Equation.3" ShapeID="_x0000_i1077" DrawAspect="Content" ObjectID="_1405518134" r:id="rId112"/>
        </w:object>
      </w:r>
      <w:r w:rsidRPr="00E223E8">
        <w:rPr>
          <w:rFonts w:ascii="Verdana" w:eastAsia="Arial Unicode MS" w:hAnsi="Verdana" w:cs="Arial"/>
          <w:sz w:val="22"/>
          <w:szCs w:val="22"/>
          <w:lang w:val="es-ES_tradnl"/>
        </w:rPr>
        <w:t xml:space="preserve"> responde a </w:t>
      </w:r>
      <w:r w:rsidRPr="00E223E8">
        <w:rPr>
          <w:rFonts w:ascii="Verdana" w:eastAsia="Arial Unicode MS" w:hAnsi="Verdana" w:cs="Arial"/>
          <w:position w:val="-4"/>
          <w:sz w:val="22"/>
          <w:szCs w:val="22"/>
          <w:lang w:val="es-ES_tradnl"/>
        </w:rPr>
        <w:object w:dxaOrig="279" w:dyaOrig="260">
          <v:shape id="_x0000_i1078" type="#_x0000_t75" style="width:14.25pt;height:14.25pt" o:ole="">
            <v:imagedata r:id="rId113" o:title=""/>
          </v:shape>
          <o:OLEObject Type="Embed" ProgID="Equation.3" ShapeID="_x0000_i1078" DrawAspect="Content" ObjectID="_1405518135" r:id="rId114"/>
        </w:object>
      </w:r>
      <w:r w:rsidRPr="00E223E8">
        <w:rPr>
          <w:rFonts w:ascii="Verdana" w:eastAsia="Arial Unicode MS" w:hAnsi="Verdana" w:cs="Arial"/>
          <w:sz w:val="22"/>
          <w:szCs w:val="22"/>
          <w:lang w:val="es-ES_tradnl"/>
        </w:rPr>
        <w:t>.</w:t>
      </w:r>
    </w:p>
    <w:p w:rsidR="00E14FF2" w:rsidRPr="00E223E8" w:rsidRDefault="00E14FF2" w:rsidP="00E14FF2">
      <w:pPr>
        <w:autoSpaceDE w:val="0"/>
        <w:autoSpaceDN w:val="0"/>
        <w:adjustRightInd w:val="0"/>
        <w:rPr>
          <w:rFonts w:ascii="Verdana" w:hAnsi="Verdana" w:cs="Verdana"/>
          <w:sz w:val="22"/>
          <w:szCs w:val="22"/>
          <w:lang w:val="es-AR" w:eastAsia="es-AR"/>
        </w:rPr>
      </w:pPr>
      <w:r w:rsidRPr="00E223E8">
        <w:rPr>
          <w:rFonts w:ascii="Verdana" w:hAnsi="Verdana" w:cs="Verdana"/>
          <w:sz w:val="22"/>
          <w:szCs w:val="22"/>
          <w:lang w:val="es-AR" w:eastAsia="es-AR"/>
        </w:rPr>
        <w:t>Del enfoque de Koyck se derivan:</w:t>
      </w:r>
    </w:p>
    <w:p w:rsidR="00E14FF2" w:rsidRPr="00E223E8" w:rsidRDefault="00E14FF2" w:rsidP="006A64B0">
      <w:pPr>
        <w:autoSpaceDE w:val="0"/>
        <w:autoSpaceDN w:val="0"/>
        <w:adjustRightInd w:val="0"/>
        <w:spacing w:before="240"/>
        <w:ind w:left="708"/>
        <w:rPr>
          <w:rFonts w:ascii="Verdana" w:hAnsi="Verdana" w:cs="Verdana"/>
          <w:sz w:val="22"/>
          <w:szCs w:val="22"/>
          <w:lang w:val="es-AR" w:eastAsia="es-AR"/>
        </w:rPr>
      </w:pPr>
      <w:r w:rsidRPr="00E223E8">
        <w:rPr>
          <w:rFonts w:ascii="Verdana" w:hAnsi="Verdana" w:cs="Verdana"/>
          <w:sz w:val="22"/>
          <w:szCs w:val="22"/>
          <w:lang w:val="es-AR" w:eastAsia="es-AR"/>
        </w:rPr>
        <w:t>1. Modelo de expectativas adaptativas</w:t>
      </w:r>
    </w:p>
    <w:p w:rsidR="0099092A" w:rsidRPr="00E223E8" w:rsidRDefault="00E14FF2" w:rsidP="00E14FF2">
      <w:pPr>
        <w:pStyle w:val="Textosinformato"/>
        <w:spacing w:before="240" w:after="120"/>
        <w:ind w:left="708"/>
        <w:rPr>
          <w:rFonts w:ascii="Verdana" w:eastAsia="Arial Unicode MS" w:hAnsi="Verdana" w:cs="Arial"/>
          <w:sz w:val="22"/>
          <w:szCs w:val="22"/>
          <w:lang w:val="es-ES_tradnl"/>
        </w:rPr>
      </w:pPr>
      <w:r w:rsidRPr="00E223E8">
        <w:rPr>
          <w:rFonts w:ascii="Verdana" w:hAnsi="Verdana" w:cs="Verdana"/>
          <w:sz w:val="22"/>
          <w:szCs w:val="22"/>
          <w:lang w:val="es-AR" w:eastAsia="es-AR"/>
        </w:rPr>
        <w:t>2. Modelo de ajustes de existencias</w:t>
      </w:r>
    </w:p>
    <w:p w:rsidR="00E14FF2" w:rsidRDefault="00E14FF2">
      <w:pPr>
        <w:pStyle w:val="Textosinformato"/>
        <w:spacing w:before="240" w:after="120"/>
        <w:rPr>
          <w:rFonts w:ascii="Verdana" w:eastAsia="Arial Unicode MS" w:hAnsi="Verdana" w:cs="Arial"/>
          <w:sz w:val="22"/>
          <w:szCs w:val="22"/>
          <w:lang w:val="es-ES_tradnl"/>
        </w:rPr>
      </w:pPr>
    </w:p>
    <w:p w:rsidR="0099092A" w:rsidRDefault="0099092A">
      <w:pPr>
        <w:pStyle w:val="Ttulo5"/>
        <w:spacing w:after="120"/>
        <w:rPr>
          <w:rFonts w:ascii="Verdana" w:eastAsia="Batang" w:hAnsi="Verdana"/>
          <w:sz w:val="22"/>
          <w:szCs w:val="20"/>
          <w:lang w:val="es-ES_tradnl"/>
        </w:rPr>
      </w:pPr>
      <w:bookmarkStart w:id="16" w:name="_Toc306010415"/>
      <w:r>
        <w:rPr>
          <w:rFonts w:ascii="Verdana" w:eastAsia="Batang" w:hAnsi="Verdana"/>
          <w:sz w:val="22"/>
          <w:szCs w:val="20"/>
          <w:lang w:val="es-ES_tradnl"/>
        </w:rPr>
        <w:t>El Modelo de Expectativas Adaptativas</w:t>
      </w:r>
      <w:bookmarkEnd w:id="16"/>
    </w:p>
    <w:p w:rsidR="0099092A" w:rsidRDefault="00E223E8">
      <w:pPr>
        <w:pStyle w:val="Textosinformato"/>
        <w:spacing w:before="240" w:after="120"/>
        <w:jc w:val="both"/>
        <w:rPr>
          <w:rFonts w:ascii="Verdana" w:eastAsia="Arial Unicode MS" w:hAnsi="Verdana" w:cs="Arial"/>
          <w:sz w:val="22"/>
          <w:szCs w:val="22"/>
        </w:rPr>
      </w:pPr>
      <w:r>
        <w:rPr>
          <w:rFonts w:ascii="Verdana" w:eastAsia="Arial Unicode MS" w:hAnsi="Verdana" w:cs="Arial"/>
          <w:sz w:val="22"/>
          <w:szCs w:val="22"/>
        </w:rPr>
        <w:t xml:space="preserve">El </w:t>
      </w:r>
      <w:r w:rsidR="0099092A">
        <w:rPr>
          <w:rFonts w:ascii="Verdana" w:eastAsia="Arial Unicode MS" w:hAnsi="Verdana" w:cs="Arial"/>
          <w:sz w:val="22"/>
          <w:szCs w:val="22"/>
        </w:rPr>
        <w:t>modelo de Koyck se obtiene por un proceso puramente algebraico pero está desprovisto de cualquier soporte teórico. Esto puede suplirse si se supone el siguiente modelo</w: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12"/>
          <w:sz w:val="22"/>
          <w:szCs w:val="22"/>
          <w:lang w:val="es-ES_tradnl"/>
        </w:rPr>
        <w:object w:dxaOrig="2060" w:dyaOrig="420">
          <v:shape id="_x0000_i1079" type="#_x0000_t75" style="width:102.55pt;height:21.75pt" o:ole="">
            <v:imagedata r:id="rId115" o:title=""/>
          </v:shape>
          <o:OLEObject Type="Embed" ProgID="Equation.3" ShapeID="_x0000_i1079" DrawAspect="Content" ObjectID="_1405518136" r:id="rId116"/>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(13)</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Donde </w:t>
      </w:r>
      <w:r>
        <w:rPr>
          <w:rFonts w:ascii="Verdana" w:eastAsia="Arial Unicode MS" w:hAnsi="Verdana" w:cs="Arial"/>
          <w:sz w:val="22"/>
          <w:szCs w:val="22"/>
          <w:lang w:val="es-ES_tradnl"/>
        </w:rPr>
        <w:tab/>
      </w:r>
      <w:r w:rsidRPr="00D30958">
        <w:rPr>
          <w:rFonts w:ascii="Verdana" w:eastAsia="Arial Unicode MS" w:hAnsi="Verdana" w:cs="Arial"/>
          <w:position w:val="-4"/>
          <w:sz w:val="22"/>
          <w:szCs w:val="22"/>
          <w:lang w:val="es-ES_tradnl"/>
        </w:rPr>
        <w:object w:dxaOrig="240" w:dyaOrig="260">
          <v:shape id="_x0000_i1080" type="#_x0000_t75" style="width:12.25pt;height:14.25pt" o:ole="">
            <v:imagedata r:id="rId117" o:title=""/>
          </v:shape>
          <o:OLEObject Type="Embed" ProgID="Equation.3" ShapeID="_x0000_i1080" DrawAspect="Content" ObjectID="_1405518137" r:id="rId118"/>
        </w:object>
      </w:r>
      <w:r>
        <w:rPr>
          <w:rFonts w:ascii="Verdana" w:eastAsia="Arial Unicode MS" w:hAnsi="Verdana" w:cs="Arial"/>
          <w:sz w:val="22"/>
          <w:szCs w:val="22"/>
          <w:lang w:val="es-ES_tradnl"/>
        </w:rPr>
        <w:t xml:space="preserve"> es la demanda de dinero</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ab/>
      </w:r>
      <w:r>
        <w:rPr>
          <w:rFonts w:ascii="Verdana" w:eastAsia="Arial Unicode MS" w:hAnsi="Verdana" w:cs="Arial"/>
          <w:sz w:val="22"/>
          <w:szCs w:val="22"/>
          <w:lang w:val="es-ES_tradnl"/>
        </w:rPr>
        <w:tab/>
      </w:r>
      <w:r w:rsidRPr="00D30958">
        <w:rPr>
          <w:rFonts w:ascii="Verdana" w:eastAsia="Arial Unicode MS" w:hAnsi="Verdana" w:cs="Arial"/>
          <w:position w:val="-4"/>
          <w:sz w:val="22"/>
          <w:szCs w:val="22"/>
          <w:lang w:val="es-ES_tradnl"/>
        </w:rPr>
        <w:object w:dxaOrig="380" w:dyaOrig="340">
          <v:shape id="_x0000_i1081" type="#_x0000_t75" style="width:19pt;height:17pt" o:ole="">
            <v:imagedata r:id="rId119" o:title=""/>
          </v:shape>
          <o:OLEObject Type="Embed" ProgID="Equation.3" ShapeID="_x0000_i1081" DrawAspect="Content" ObjectID="_1405518138" r:id="rId120"/>
        </w:object>
      </w:r>
      <w:r>
        <w:rPr>
          <w:rFonts w:ascii="Verdana" w:eastAsia="Arial Unicode MS" w:hAnsi="Verdana" w:cs="Arial"/>
          <w:sz w:val="22"/>
          <w:szCs w:val="22"/>
          <w:lang w:val="es-ES_tradnl"/>
        </w:rPr>
        <w:t xml:space="preserve"> </w:t>
      </w:r>
      <w:proofErr w:type="gramStart"/>
      <w:r>
        <w:rPr>
          <w:rFonts w:ascii="Verdana" w:eastAsia="Arial Unicode MS" w:hAnsi="Verdana" w:cs="Arial"/>
          <w:sz w:val="22"/>
          <w:szCs w:val="22"/>
          <w:lang w:val="es-ES_tradnl"/>
        </w:rPr>
        <w:t>la</w:t>
      </w:r>
      <w:proofErr w:type="gramEnd"/>
      <w:r>
        <w:rPr>
          <w:rFonts w:ascii="Verdana" w:eastAsia="Arial Unicode MS" w:hAnsi="Verdana" w:cs="Arial"/>
          <w:sz w:val="22"/>
          <w:szCs w:val="22"/>
          <w:lang w:val="es-ES_tradnl"/>
        </w:rPr>
        <w:t xml:space="preserve"> tasa de interés esperada a largo plazo</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ab/>
      </w:r>
      <w:r>
        <w:rPr>
          <w:rFonts w:ascii="Verdana" w:eastAsia="Arial Unicode MS" w:hAnsi="Verdana" w:cs="Arial"/>
          <w:sz w:val="22"/>
          <w:szCs w:val="22"/>
          <w:lang w:val="es-ES_tradnl"/>
        </w:rPr>
        <w:tab/>
      </w:r>
      <w:r w:rsidRPr="00D30958">
        <w:rPr>
          <w:rFonts w:ascii="Verdana" w:eastAsia="Arial Unicode MS" w:hAnsi="Verdana" w:cs="Arial"/>
          <w:position w:val="-6"/>
          <w:sz w:val="22"/>
          <w:szCs w:val="22"/>
          <w:lang w:val="es-ES_tradnl"/>
        </w:rPr>
        <w:object w:dxaOrig="200" w:dyaOrig="220">
          <v:shape id="_x0000_i1082" type="#_x0000_t75" style="width:9.5pt;height:10.85pt" o:ole="">
            <v:imagedata r:id="rId121" o:title=""/>
          </v:shape>
          <o:OLEObject Type="Embed" ProgID="Equation.3" ShapeID="_x0000_i1082" DrawAspect="Content" ObjectID="_1405518139" r:id="rId122"/>
        </w:object>
      </w:r>
      <w:r>
        <w:rPr>
          <w:rFonts w:ascii="Verdana" w:eastAsia="Arial Unicode MS" w:hAnsi="Verdana" w:cs="Arial"/>
          <w:sz w:val="22"/>
          <w:szCs w:val="22"/>
          <w:lang w:val="es-ES_tradnl"/>
        </w:rPr>
        <w:t xml:space="preserve"> </w:t>
      </w:r>
      <w:proofErr w:type="gramStart"/>
      <w:r>
        <w:rPr>
          <w:rFonts w:ascii="Verdana" w:eastAsia="Arial Unicode MS" w:hAnsi="Verdana" w:cs="Arial"/>
          <w:sz w:val="22"/>
          <w:szCs w:val="22"/>
          <w:lang w:val="es-ES_tradnl"/>
        </w:rPr>
        <w:t>el</w:t>
      </w:r>
      <w:proofErr w:type="gramEnd"/>
      <w:r>
        <w:rPr>
          <w:rFonts w:ascii="Verdana" w:eastAsia="Arial Unicode MS" w:hAnsi="Verdana" w:cs="Arial"/>
          <w:sz w:val="22"/>
          <w:szCs w:val="22"/>
          <w:lang w:val="es-ES_tradnl"/>
        </w:rPr>
        <w:t xml:space="preserve"> término de error</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La variable expectativa no es directamente observable pero se puede proponer la siguiente hipótesis:</w: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12"/>
          <w:sz w:val="22"/>
          <w:szCs w:val="22"/>
          <w:lang w:val="es-ES_tradnl"/>
        </w:rPr>
        <w:object w:dxaOrig="2600" w:dyaOrig="420">
          <v:shape id="_x0000_i1083" type="#_x0000_t75" style="width:129.75pt;height:21.75pt" o:ole="">
            <v:imagedata r:id="rId123" o:title=""/>
          </v:shape>
          <o:OLEObject Type="Embed" ProgID="Equation.3" ShapeID="_x0000_i1083" DrawAspect="Content" ObjectID="_1405518140" r:id="rId124"/>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(14)</w:t>
      </w:r>
    </w:p>
    <w:p w:rsidR="0099092A" w:rsidRDefault="0099092A">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Con </w:t>
      </w:r>
      <w:r w:rsidRPr="00D30958">
        <w:rPr>
          <w:rFonts w:ascii="Verdana" w:eastAsia="Arial Unicode MS" w:hAnsi="Verdana" w:cs="Arial"/>
          <w:position w:val="-10"/>
          <w:sz w:val="22"/>
          <w:szCs w:val="22"/>
          <w:lang w:val="es-ES_tradnl"/>
        </w:rPr>
        <w:object w:dxaOrig="920" w:dyaOrig="320">
          <v:shape id="_x0000_i1084" type="#_x0000_t75" style="width:45.5pt;height:15.6pt" o:ole="">
            <v:imagedata r:id="rId125" o:title=""/>
          </v:shape>
          <o:OLEObject Type="Embed" ProgID="Equation.3" ShapeID="_x0000_i1084" DrawAspect="Content" ObjectID="_1405518141" r:id="rId126"/>
        </w:object>
      </w:r>
      <w:r>
        <w:rPr>
          <w:rFonts w:ascii="Verdana" w:eastAsia="Arial Unicode MS" w:hAnsi="Verdana" w:cs="Arial"/>
          <w:sz w:val="22"/>
          <w:szCs w:val="22"/>
          <w:lang w:val="es-ES_tradnl"/>
        </w:rPr>
        <w:t xml:space="preserve"> denominado coeficiente de expectativas. (14) es conocido como hipótesis de expectativas adaptativas, expectativas progresivas o de aprendizaje por error popularizadas por Cagan (1956) y Friedman (1957).</w:t>
      </w:r>
    </w:p>
    <w:p w:rsidR="0099092A" w:rsidRDefault="0099092A">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Esta hipótesis establece que las expectativas son corregidas cada periodo por una fracción </w:t>
      </w:r>
      <w:r w:rsidRPr="00D30958">
        <w:rPr>
          <w:rFonts w:ascii="Verdana" w:eastAsia="Arial Unicode MS" w:hAnsi="Verdana" w:cs="Arial"/>
          <w:position w:val="-10"/>
          <w:sz w:val="22"/>
          <w:szCs w:val="22"/>
          <w:lang w:val="es-ES_tradnl"/>
        </w:rPr>
        <w:object w:dxaOrig="200" w:dyaOrig="260">
          <v:shape id="_x0000_i1085" type="#_x0000_t75" style="width:9.5pt;height:14.25pt" o:ole="">
            <v:imagedata r:id="rId127" o:title=""/>
          </v:shape>
          <o:OLEObject Type="Embed" ProgID="Equation.3" ShapeID="_x0000_i1085" DrawAspect="Content" ObjectID="_1405518142" r:id="rId128"/>
        </w:object>
      </w:r>
      <w:r>
        <w:rPr>
          <w:rFonts w:ascii="Verdana" w:eastAsia="Arial Unicode MS" w:hAnsi="Verdana" w:cs="Arial"/>
          <w:sz w:val="22"/>
          <w:szCs w:val="22"/>
          <w:lang w:val="es-ES_tradnl"/>
        </w:rPr>
        <w:t xml:space="preserve"> de la brecha entre el valor actual y el esperado de la variable.</w:t>
      </w:r>
    </w:p>
    <w:p w:rsidR="0099092A" w:rsidRDefault="0099092A">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lastRenderedPageBreak/>
        <w:t xml:space="preserve">Otra manera de plantear la hipótesis es sumar en ambos miembros </w:t>
      </w:r>
      <w:r w:rsidRPr="00D30958">
        <w:rPr>
          <w:rFonts w:ascii="Verdana" w:eastAsia="Arial Unicode MS" w:hAnsi="Verdana" w:cs="Arial"/>
          <w:position w:val="-12"/>
          <w:sz w:val="22"/>
          <w:szCs w:val="22"/>
          <w:lang w:val="es-ES_tradnl"/>
        </w:rPr>
        <w:object w:dxaOrig="520" w:dyaOrig="420">
          <v:shape id="_x0000_i1086" type="#_x0000_t75" style="width:26.5pt;height:21.75pt" o:ole="">
            <v:imagedata r:id="rId129" o:title=""/>
          </v:shape>
          <o:OLEObject Type="Embed" ProgID="Equation.3" ShapeID="_x0000_i1086" DrawAspect="Content" ObjectID="_1405518143" r:id="rId130"/>
        </w:object>
      </w:r>
      <w:r>
        <w:rPr>
          <w:rFonts w:ascii="Verdana" w:eastAsia="Arial Unicode MS" w:hAnsi="Verdana" w:cs="Arial"/>
          <w:sz w:val="22"/>
          <w:szCs w:val="22"/>
          <w:lang w:val="es-ES_tradnl"/>
        </w:rPr>
        <w:t xml:space="preserve"> y sacar factor común </w:t>
      </w:r>
      <w:r w:rsidRPr="00D30958">
        <w:rPr>
          <w:rFonts w:ascii="Verdana" w:eastAsia="Arial Unicode MS" w:hAnsi="Verdana" w:cs="Arial"/>
          <w:position w:val="-10"/>
          <w:sz w:val="22"/>
          <w:szCs w:val="22"/>
          <w:lang w:val="es-ES_tradnl"/>
        </w:rPr>
        <w:object w:dxaOrig="200" w:dyaOrig="260">
          <v:shape id="_x0000_i1087" type="#_x0000_t75" style="width:9.5pt;height:14.25pt" o:ole="">
            <v:imagedata r:id="rId131" o:title=""/>
          </v:shape>
          <o:OLEObject Type="Embed" ProgID="Equation.3" ShapeID="_x0000_i1087" DrawAspect="Content" ObjectID="_1405518144" r:id="rId132"/>
        </w:objec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12"/>
          <w:sz w:val="22"/>
          <w:szCs w:val="22"/>
          <w:lang w:val="es-ES_tradnl"/>
        </w:rPr>
        <w:object w:dxaOrig="2480" w:dyaOrig="420">
          <v:shape id="_x0000_i1088" type="#_x0000_t75" style="width:123.6pt;height:21.75pt" o:ole="">
            <v:imagedata r:id="rId133" o:title=""/>
          </v:shape>
          <o:OLEObject Type="Embed" ProgID="Equation.3" ShapeID="_x0000_i1088" DrawAspect="Content" ObjectID="_1405518145" r:id="rId134"/>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(15)</w:t>
      </w:r>
    </w:p>
    <w:p w:rsidR="0099092A" w:rsidRDefault="0099092A">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Lo que muestra que el valor esperado de la tasa de interés en el tiempo </w:t>
      </w:r>
      <w:r>
        <w:rPr>
          <w:rFonts w:ascii="Verdana" w:eastAsia="Arial Unicode MS" w:hAnsi="Verdana" w:cs="Arial"/>
          <w:i/>
          <w:sz w:val="22"/>
          <w:szCs w:val="22"/>
          <w:lang w:val="es-ES_tradnl"/>
        </w:rPr>
        <w:t>t</w:t>
      </w:r>
      <w:r>
        <w:rPr>
          <w:rFonts w:ascii="Verdana" w:eastAsia="Arial Unicode MS" w:hAnsi="Verdana" w:cs="Arial"/>
          <w:sz w:val="22"/>
          <w:szCs w:val="22"/>
          <w:lang w:val="es-ES_tradnl"/>
        </w:rPr>
        <w:t xml:space="preserve"> es un promedio ponderado del valor actual de la tasa de interés en el tiempo y su valor esperado en el periodo anterior, con ponderaciones de </w:t>
      </w:r>
      <w:r w:rsidRPr="00D30958">
        <w:rPr>
          <w:rFonts w:ascii="Verdana" w:eastAsia="Arial Unicode MS" w:hAnsi="Verdana" w:cs="Arial"/>
          <w:position w:val="-10"/>
          <w:sz w:val="22"/>
          <w:szCs w:val="22"/>
          <w:lang w:val="es-ES_tradnl"/>
        </w:rPr>
        <w:object w:dxaOrig="200" w:dyaOrig="260">
          <v:shape id="_x0000_i1089" type="#_x0000_t75" style="width:9.5pt;height:14.25pt" o:ole="">
            <v:imagedata r:id="rId135" o:title=""/>
          </v:shape>
          <o:OLEObject Type="Embed" ProgID="Equation.3" ShapeID="_x0000_i1089" DrawAspect="Content" ObjectID="_1405518146" r:id="rId136"/>
        </w:object>
      </w:r>
      <w:r>
        <w:rPr>
          <w:rFonts w:ascii="Verdana" w:eastAsia="Arial Unicode MS" w:hAnsi="Verdana" w:cs="Arial"/>
          <w:sz w:val="22"/>
          <w:szCs w:val="22"/>
          <w:lang w:val="es-ES_tradnl"/>
        </w:rPr>
        <w:t xml:space="preserve"> y </w:t>
      </w:r>
      <w:r w:rsidRPr="00D30958">
        <w:rPr>
          <w:rFonts w:ascii="Verdana" w:eastAsia="Arial Unicode MS" w:hAnsi="Verdana" w:cs="Arial"/>
          <w:position w:val="-10"/>
          <w:sz w:val="22"/>
          <w:szCs w:val="22"/>
          <w:lang w:val="es-ES_tradnl"/>
        </w:rPr>
        <w:object w:dxaOrig="720" w:dyaOrig="320">
          <v:shape id="_x0000_i1090" type="#_x0000_t75" style="width:36.7pt;height:15.6pt" o:ole="">
            <v:imagedata r:id="rId137" o:title=""/>
          </v:shape>
          <o:OLEObject Type="Embed" ProgID="Equation.3" ShapeID="_x0000_i1090" DrawAspect="Content" ObjectID="_1405518147" r:id="rId138"/>
        </w:objec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Si </w:t>
      </w:r>
      <w:r w:rsidRPr="00D30958">
        <w:rPr>
          <w:rFonts w:ascii="Verdana" w:eastAsia="Arial Unicode MS" w:hAnsi="Verdana" w:cs="Arial"/>
          <w:position w:val="-10"/>
          <w:sz w:val="22"/>
          <w:szCs w:val="22"/>
          <w:lang w:val="es-ES_tradnl"/>
        </w:rPr>
        <w:object w:dxaOrig="540" w:dyaOrig="320">
          <v:shape id="_x0000_i1091" type="#_x0000_t75" style="width:27.15pt;height:15.6pt" o:ole="">
            <v:imagedata r:id="rId139" o:title=""/>
          </v:shape>
          <o:OLEObject Type="Embed" ProgID="Equation.3" ShapeID="_x0000_i1091" DrawAspect="Content" ObjectID="_1405518148" r:id="rId140"/>
        </w:object>
      </w:r>
      <w:r>
        <w:rPr>
          <w:rFonts w:ascii="Verdana" w:eastAsia="Arial Unicode MS" w:hAnsi="Verdana" w:cs="Arial"/>
          <w:sz w:val="22"/>
          <w:szCs w:val="22"/>
          <w:lang w:val="es-ES_tradnl"/>
        </w:rPr>
        <w:tab/>
      </w:r>
      <w:r w:rsidRPr="00D30958">
        <w:rPr>
          <w:rFonts w:ascii="Verdana" w:eastAsia="Arial Unicode MS" w:hAnsi="Verdana" w:cs="Arial"/>
          <w:position w:val="-12"/>
          <w:sz w:val="22"/>
          <w:szCs w:val="22"/>
          <w:lang w:val="es-ES_tradnl"/>
        </w:rPr>
        <w:object w:dxaOrig="940" w:dyaOrig="420">
          <v:shape id="_x0000_i1092" type="#_x0000_t75" style="width:47.55pt;height:21.75pt" o:ole="">
            <v:imagedata r:id="rId141" o:title=""/>
          </v:shape>
          <o:OLEObject Type="Embed" ProgID="Equation.3" ShapeID="_x0000_i1092" DrawAspect="Content" ObjectID="_1405518149" r:id="rId142"/>
        </w:object>
      </w:r>
      <w:r>
        <w:rPr>
          <w:rFonts w:ascii="Verdana" w:eastAsia="Arial Unicode MS" w:hAnsi="Verdana" w:cs="Arial"/>
          <w:sz w:val="22"/>
          <w:szCs w:val="22"/>
          <w:lang w:val="es-ES_tradnl"/>
        </w:rPr>
        <w:t>, las expectativas se cumplen inmediatamente</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Si </w:t>
      </w:r>
      <w:r w:rsidRPr="00D30958">
        <w:rPr>
          <w:rFonts w:ascii="Verdana" w:eastAsia="Arial Unicode MS" w:hAnsi="Verdana" w:cs="Arial"/>
          <w:position w:val="-10"/>
          <w:sz w:val="22"/>
          <w:szCs w:val="22"/>
          <w:lang w:val="es-ES_tradnl"/>
        </w:rPr>
        <w:object w:dxaOrig="580" w:dyaOrig="320">
          <v:shape id="_x0000_i1093" type="#_x0000_t75" style="width:29.2pt;height:15.6pt" o:ole="">
            <v:imagedata r:id="rId143" o:title=""/>
          </v:shape>
          <o:OLEObject Type="Embed" ProgID="Equation.3" ShapeID="_x0000_i1093" DrawAspect="Content" ObjectID="_1405518150" r:id="rId144"/>
        </w:object>
      </w:r>
      <w:r>
        <w:rPr>
          <w:rFonts w:ascii="Verdana" w:eastAsia="Arial Unicode MS" w:hAnsi="Verdana" w:cs="Arial"/>
          <w:sz w:val="22"/>
          <w:szCs w:val="22"/>
          <w:lang w:val="es-ES_tradnl"/>
        </w:rPr>
        <w:tab/>
      </w:r>
      <w:r w:rsidRPr="00D30958">
        <w:rPr>
          <w:rFonts w:ascii="Verdana" w:eastAsia="Arial Unicode MS" w:hAnsi="Verdana" w:cs="Arial"/>
          <w:position w:val="-12"/>
          <w:sz w:val="22"/>
          <w:szCs w:val="22"/>
          <w:lang w:val="es-ES_tradnl"/>
        </w:rPr>
        <w:object w:dxaOrig="1080" w:dyaOrig="400">
          <v:shape id="_x0000_i1094" type="#_x0000_t75" style="width:54.35pt;height:20.4pt" o:ole="">
            <v:imagedata r:id="rId145" o:title=""/>
          </v:shape>
          <o:OLEObject Type="Embed" ProgID="Equation.3" ShapeID="_x0000_i1094" DrawAspect="Content" ObjectID="_1405518151" r:id="rId146"/>
        </w:object>
      </w:r>
      <w:r>
        <w:rPr>
          <w:rFonts w:ascii="Verdana" w:eastAsia="Arial Unicode MS" w:hAnsi="Verdana" w:cs="Arial"/>
          <w:sz w:val="22"/>
          <w:szCs w:val="22"/>
          <w:lang w:val="es-ES_tradnl"/>
        </w:rPr>
        <w:t>, hay expectativas estáticas, las condiciones prevalecen a lo largo del tiempo</w:t>
      </w:r>
    </w:p>
    <w:p w:rsidR="0099092A" w:rsidRDefault="0099092A">
      <w:pPr>
        <w:pStyle w:val="Textosinformato"/>
        <w:spacing w:before="240" w:after="120"/>
        <w:rPr>
          <w:rFonts w:ascii="Verdana" w:eastAsia="Arial Unicode MS" w:hAnsi="Verdana" w:cs="Arial"/>
          <w:sz w:val="22"/>
          <w:szCs w:val="22"/>
          <w:lang w:val="es-ES_tradnl"/>
        </w:rPr>
      </w:pPr>
    </w:p>
    <w:p w:rsidR="0099092A" w:rsidRDefault="0099092A">
      <w:pPr>
        <w:pStyle w:val="Textosinformato"/>
        <w:spacing w:before="240" w:after="120"/>
        <w:rPr>
          <w:rFonts w:ascii="Verdana" w:eastAsia="Arial Unicode MS" w:hAnsi="Verdana" w:cs="Arial"/>
          <w:sz w:val="22"/>
          <w:szCs w:val="22"/>
          <w:lang w:val="es-ES_tradnl"/>
        </w:rPr>
      </w:pP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Sustituyendo (15) en (13)</w: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32"/>
          <w:sz w:val="22"/>
          <w:szCs w:val="22"/>
          <w:lang w:val="es-ES_tradnl"/>
        </w:rPr>
        <w:object w:dxaOrig="3820" w:dyaOrig="760">
          <v:shape id="_x0000_i1095" type="#_x0000_t75" style="width:190.85pt;height:35.3pt" o:ole="">
            <v:imagedata r:id="rId147" o:title=""/>
          </v:shape>
          <o:OLEObject Type="Embed" ProgID="Equation.3" ShapeID="_x0000_i1095" DrawAspect="Content" ObjectID="_1405518152" r:id="rId148"/>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(16)</w:t>
      </w:r>
    </w:p>
    <w:p w:rsidR="0099092A" w:rsidRDefault="0099092A">
      <w:pPr>
        <w:pStyle w:val="Textosinformato"/>
        <w:spacing w:before="240" w:after="120"/>
        <w:rPr>
          <w:rFonts w:ascii="Verdana" w:eastAsia="Arial Unicode MS" w:hAnsi="Verdana" w:cs="Arial"/>
          <w:sz w:val="22"/>
          <w:szCs w:val="22"/>
          <w:lang w:val="es-ES_tradnl"/>
        </w:rPr>
      </w:pP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Si se rezaga (13) un periodo</w: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12"/>
          <w:sz w:val="22"/>
          <w:szCs w:val="22"/>
          <w:lang w:val="es-ES_tradnl"/>
        </w:rPr>
        <w:object w:dxaOrig="2540" w:dyaOrig="420">
          <v:shape id="_x0000_i1096" type="#_x0000_t75" style="width:127pt;height:21.75pt" o:ole="">
            <v:imagedata r:id="rId149" o:title=""/>
          </v:shape>
          <o:OLEObject Type="Embed" ProgID="Equation.3" ShapeID="_x0000_i1096" DrawAspect="Content" ObjectID="_1405518153" r:id="rId150"/>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(17)</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Se lo multiplica por </w:t>
      </w:r>
      <w:r w:rsidRPr="00D30958">
        <w:rPr>
          <w:rFonts w:ascii="Verdana" w:eastAsia="Arial Unicode MS" w:hAnsi="Verdana" w:cs="Arial"/>
          <w:position w:val="-10"/>
          <w:sz w:val="22"/>
          <w:szCs w:val="22"/>
          <w:lang w:val="es-ES_tradnl"/>
        </w:rPr>
        <w:object w:dxaOrig="720" w:dyaOrig="320">
          <v:shape id="_x0000_i1097" type="#_x0000_t75" style="width:36.7pt;height:15.6pt" o:ole="">
            <v:imagedata r:id="rId151" o:title=""/>
          </v:shape>
          <o:OLEObject Type="Embed" ProgID="Equation.3" ShapeID="_x0000_i1097" DrawAspect="Content" ObjectID="_1405518154" r:id="rId152"/>
        </w:objec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12"/>
          <w:sz w:val="22"/>
          <w:szCs w:val="22"/>
          <w:lang w:val="es-ES_tradnl"/>
        </w:rPr>
        <w:object w:dxaOrig="5240" w:dyaOrig="420">
          <v:shape id="_x0000_i1098" type="#_x0000_t75" style="width:261.5pt;height:21.75pt" o:ole="">
            <v:imagedata r:id="rId153" o:title=""/>
          </v:shape>
          <o:OLEObject Type="Embed" ProgID="Equation.3" ShapeID="_x0000_i1098" DrawAspect="Content" ObjectID="_1405518155" r:id="rId154"/>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(18)</w:t>
      </w:r>
    </w:p>
    <w:p w:rsidR="0099092A" w:rsidRDefault="0099092A">
      <w:pPr>
        <w:pStyle w:val="Textosinformato"/>
        <w:spacing w:before="240" w:after="120"/>
        <w:rPr>
          <w:rFonts w:ascii="Verdana" w:eastAsia="Arial Unicode MS" w:hAnsi="Verdana" w:cs="Arial"/>
          <w:sz w:val="22"/>
          <w:szCs w:val="22"/>
          <w:lang w:val="es-ES_tradnl"/>
        </w:rPr>
      </w:pP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Restando (18) a (16)</w:t>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32"/>
          <w:sz w:val="22"/>
          <w:szCs w:val="22"/>
          <w:lang w:val="es-ES_tradnl"/>
        </w:rPr>
        <w:object w:dxaOrig="7560" w:dyaOrig="760">
          <v:shape id="_x0000_i1099" type="#_x0000_t75" style="width:379pt;height:38.05pt" o:ole="">
            <v:imagedata r:id="rId155" o:title=""/>
          </v:shape>
          <o:OLEObject Type="Embed" ProgID="Equation.3" ShapeID="_x0000_i1099" DrawAspect="Content" ObjectID="_1405518156" r:id="rId156"/>
        </w:object>
      </w:r>
      <w:r>
        <w:rPr>
          <w:rFonts w:ascii="Verdana" w:eastAsia="Arial Unicode MS" w:hAnsi="Verdana" w:cs="Arial"/>
          <w:sz w:val="22"/>
          <w:szCs w:val="22"/>
          <w:lang w:val="es-ES_tradnl"/>
        </w:rPr>
        <w:tab/>
      </w:r>
    </w:p>
    <w:p w:rsidR="0099092A" w:rsidRDefault="0099092A">
      <w:pPr>
        <w:pStyle w:val="Textosinformato"/>
        <w:spacing w:before="240" w:after="120"/>
        <w:jc w:val="center"/>
        <w:rPr>
          <w:rFonts w:ascii="Verdana" w:eastAsia="Arial Unicode MS" w:hAnsi="Verdana" w:cs="Arial"/>
          <w:sz w:val="22"/>
          <w:szCs w:val="22"/>
          <w:lang w:val="es-ES_tradnl"/>
        </w:rPr>
      </w:pPr>
      <w:r w:rsidRPr="00D30958">
        <w:rPr>
          <w:rFonts w:ascii="Verdana" w:eastAsia="Arial Unicode MS" w:hAnsi="Verdana" w:cs="Arial"/>
          <w:position w:val="-12"/>
          <w:sz w:val="22"/>
          <w:szCs w:val="22"/>
          <w:lang w:val="es-ES_tradnl"/>
        </w:rPr>
        <w:object w:dxaOrig="3739" w:dyaOrig="360">
          <v:shape id="_x0000_i1100" type="#_x0000_t75" style="width:188.15pt;height:17.65pt" o:ole="">
            <v:imagedata r:id="rId157" o:title=""/>
          </v:shape>
          <o:OLEObject Type="Embed" ProgID="Equation.3" ShapeID="_x0000_i1100" DrawAspect="Content" ObjectID="_1405518157" r:id="rId158"/>
        </w:object>
      </w:r>
      <w:r>
        <w:rPr>
          <w:rFonts w:ascii="Verdana" w:eastAsia="Arial Unicode MS" w:hAnsi="Verdana" w:cs="Arial"/>
          <w:sz w:val="22"/>
          <w:szCs w:val="22"/>
          <w:lang w:val="es-ES_tradnl"/>
        </w:rPr>
        <w:tab/>
      </w:r>
      <w:r>
        <w:rPr>
          <w:rFonts w:ascii="Verdana" w:eastAsia="Arial Unicode MS" w:hAnsi="Verdana" w:cs="Arial"/>
          <w:sz w:val="22"/>
          <w:szCs w:val="22"/>
          <w:lang w:val="es-ES_tradnl"/>
        </w:rPr>
        <w:tab/>
        <w:t>(19)</w:t>
      </w: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Donde </w:t>
      </w:r>
      <w:r w:rsidRPr="00D30958">
        <w:rPr>
          <w:rFonts w:ascii="Verdana" w:eastAsia="Arial Unicode MS" w:hAnsi="Verdana" w:cs="Arial"/>
          <w:position w:val="-12"/>
          <w:sz w:val="22"/>
          <w:szCs w:val="22"/>
          <w:lang w:val="es-ES_tradnl"/>
        </w:rPr>
        <w:object w:dxaOrig="2020" w:dyaOrig="360">
          <v:shape id="_x0000_i1101" type="#_x0000_t75" style="width:101.2pt;height:17.65pt" o:ole="">
            <v:imagedata r:id="rId159" o:title=""/>
          </v:shape>
          <o:OLEObject Type="Embed" ProgID="Equation.3" ShapeID="_x0000_i1101" DrawAspect="Content" ObjectID="_1405518158" r:id="rId160"/>
        </w:object>
      </w:r>
    </w:p>
    <w:p w:rsidR="0099092A" w:rsidRDefault="0099092A">
      <w:pPr>
        <w:pStyle w:val="Textosinformato"/>
        <w:spacing w:before="240" w:after="120"/>
        <w:rPr>
          <w:rFonts w:ascii="Verdana" w:eastAsia="Arial Unicode MS" w:hAnsi="Verdana" w:cs="Arial"/>
          <w:sz w:val="22"/>
          <w:szCs w:val="22"/>
          <w:lang w:val="es-ES_tradnl"/>
        </w:rPr>
      </w:pPr>
    </w:p>
    <w:p w:rsidR="0099092A" w:rsidRDefault="0099092A">
      <w:pPr>
        <w:pStyle w:val="Textosinformato"/>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Entre los modelos expresados en (13) y (19) se observan las siguientes diferencias:</w:t>
      </w:r>
    </w:p>
    <w:p w:rsidR="0099092A" w:rsidRDefault="0099092A">
      <w:pPr>
        <w:pStyle w:val="Textosinformato"/>
        <w:numPr>
          <w:ilvl w:val="0"/>
          <w:numId w:val="6"/>
        </w:numPr>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en (13), </w:t>
      </w:r>
      <w:r w:rsidRPr="00D30958">
        <w:rPr>
          <w:rFonts w:ascii="Verdana" w:eastAsia="Arial Unicode MS" w:hAnsi="Verdana" w:cs="Arial"/>
          <w:position w:val="-10"/>
          <w:sz w:val="22"/>
          <w:szCs w:val="22"/>
          <w:lang w:val="es-ES_tradnl"/>
        </w:rPr>
        <w:object w:dxaOrig="300" w:dyaOrig="340">
          <v:shape id="_x0000_i1102" type="#_x0000_t75" style="width:14.95pt;height:17pt" o:ole="">
            <v:imagedata r:id="rId161" o:title=""/>
          </v:shape>
          <o:OLEObject Type="Embed" ProgID="Equation.3" ShapeID="_x0000_i1102" DrawAspect="Content" ObjectID="_1405518159" r:id="rId162"/>
        </w:object>
      </w:r>
      <w:r>
        <w:rPr>
          <w:rFonts w:ascii="Verdana" w:eastAsia="Arial Unicode MS" w:hAnsi="Verdana" w:cs="Arial"/>
          <w:sz w:val="22"/>
          <w:szCs w:val="22"/>
          <w:lang w:val="es-ES_tradnl"/>
        </w:rPr>
        <w:t xml:space="preserve"> mide el cambio en Y ante cambios en el largo plazo</w:t>
      </w:r>
    </w:p>
    <w:p w:rsidR="0099092A" w:rsidRDefault="0099092A">
      <w:pPr>
        <w:pStyle w:val="Textosinformato"/>
        <w:numPr>
          <w:ilvl w:val="0"/>
          <w:numId w:val="6"/>
        </w:numPr>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en (19), </w:t>
      </w:r>
      <w:r w:rsidRPr="00D30958">
        <w:rPr>
          <w:rFonts w:ascii="Verdana" w:eastAsia="Arial Unicode MS" w:hAnsi="Verdana" w:cs="Arial"/>
          <w:position w:val="-10"/>
          <w:sz w:val="22"/>
          <w:szCs w:val="22"/>
          <w:lang w:val="es-ES_tradnl"/>
        </w:rPr>
        <w:object w:dxaOrig="480" w:dyaOrig="340">
          <v:shape id="_x0000_i1103" type="#_x0000_t75" style="width:24.45pt;height:17pt" o:ole="">
            <v:imagedata r:id="rId163" o:title=""/>
          </v:shape>
          <o:OLEObject Type="Embed" ProgID="Equation.3" ShapeID="_x0000_i1103" DrawAspect="Content" ObjectID="_1405518160" r:id="rId164"/>
        </w:object>
      </w:r>
      <w:r>
        <w:rPr>
          <w:rFonts w:ascii="Verdana" w:eastAsia="Arial Unicode MS" w:hAnsi="Verdana" w:cs="Arial"/>
          <w:sz w:val="22"/>
          <w:szCs w:val="22"/>
          <w:lang w:val="es-ES_tradnl"/>
        </w:rPr>
        <w:t xml:space="preserve"> mide el cambio promedio de Y ante cambios unitarios en el valor actual u observado de X</w:t>
      </w:r>
    </w:p>
    <w:p w:rsidR="0099092A" w:rsidRDefault="0099092A">
      <w:pPr>
        <w:pStyle w:val="Textosinformato"/>
        <w:numPr>
          <w:ilvl w:val="0"/>
          <w:numId w:val="6"/>
        </w:numPr>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si </w:t>
      </w:r>
      <w:r w:rsidRPr="00D30958">
        <w:rPr>
          <w:rFonts w:ascii="Verdana" w:eastAsia="Arial Unicode MS" w:hAnsi="Verdana" w:cs="Arial"/>
          <w:position w:val="-10"/>
          <w:sz w:val="22"/>
          <w:szCs w:val="22"/>
          <w:lang w:val="es-ES_tradnl"/>
        </w:rPr>
        <w:object w:dxaOrig="540" w:dyaOrig="320">
          <v:shape id="_x0000_i1104" type="#_x0000_t75" style="width:27.15pt;height:15.6pt" o:ole="">
            <v:imagedata r:id="rId165" o:title=""/>
          </v:shape>
          <o:OLEObject Type="Embed" ProgID="Equation.3" ShapeID="_x0000_i1104" DrawAspect="Content" ObjectID="_1405518161" r:id="rId166"/>
        </w:object>
      </w:r>
      <w:r>
        <w:rPr>
          <w:rFonts w:ascii="Verdana" w:eastAsia="Arial Unicode MS" w:hAnsi="Verdana" w:cs="Arial"/>
          <w:sz w:val="22"/>
          <w:szCs w:val="22"/>
          <w:lang w:val="es-ES_tradnl"/>
        </w:rPr>
        <w:t>, los valores actuales y de largo plazo son iguales</w:t>
      </w:r>
    </w:p>
    <w:p w:rsidR="0099092A" w:rsidRDefault="0099092A">
      <w:pPr>
        <w:pStyle w:val="Textosinformato"/>
        <w:numPr>
          <w:ilvl w:val="0"/>
          <w:numId w:val="6"/>
        </w:numPr>
        <w:spacing w:before="240" w:after="120"/>
        <w:rPr>
          <w:rFonts w:ascii="Verdana" w:eastAsia="Arial Unicode MS" w:hAnsi="Verdana" w:cs="Arial"/>
          <w:sz w:val="22"/>
          <w:szCs w:val="22"/>
          <w:lang w:val="es-ES_tradnl"/>
        </w:rPr>
      </w:pPr>
      <w:r>
        <w:rPr>
          <w:rFonts w:ascii="Verdana" w:eastAsia="Arial Unicode MS" w:hAnsi="Verdana" w:cs="Arial"/>
          <w:sz w:val="22"/>
          <w:szCs w:val="22"/>
          <w:lang w:val="es-ES_tradnl"/>
        </w:rPr>
        <w:t xml:space="preserve">en (19), </w:t>
      </w:r>
      <w:r w:rsidRPr="00D30958">
        <w:rPr>
          <w:rFonts w:ascii="Verdana" w:eastAsia="Arial Unicode MS" w:hAnsi="Verdana" w:cs="Arial"/>
          <w:position w:val="-10"/>
          <w:sz w:val="22"/>
          <w:szCs w:val="22"/>
          <w:lang w:val="es-ES_tradnl"/>
        </w:rPr>
        <w:object w:dxaOrig="300" w:dyaOrig="340">
          <v:shape id="_x0000_i1105" type="#_x0000_t75" style="width:14.95pt;height:17pt" o:ole="">
            <v:imagedata r:id="rId167" o:title=""/>
          </v:shape>
          <o:OLEObject Type="Embed" ProgID="Equation.3" ShapeID="_x0000_i1105" DrawAspect="Content" ObjectID="_1405518162" r:id="rId168"/>
        </w:object>
      </w:r>
      <w:r>
        <w:rPr>
          <w:rFonts w:ascii="Verdana" w:eastAsia="Arial Unicode MS" w:hAnsi="Verdana" w:cs="Arial"/>
          <w:sz w:val="22"/>
          <w:szCs w:val="22"/>
          <w:lang w:val="es-ES_tradnl"/>
        </w:rPr>
        <w:t xml:space="preserve"> se obtiene luego de conocer </w:t>
      </w:r>
      <w:r w:rsidRPr="00D30958">
        <w:rPr>
          <w:rFonts w:ascii="Verdana" w:eastAsia="Arial Unicode MS" w:hAnsi="Verdana" w:cs="Arial"/>
          <w:position w:val="-10"/>
          <w:sz w:val="22"/>
          <w:szCs w:val="22"/>
          <w:lang w:val="es-ES_tradnl"/>
        </w:rPr>
        <w:object w:dxaOrig="200" w:dyaOrig="260">
          <v:shape id="_x0000_i1106" type="#_x0000_t75" style="width:9.5pt;height:14.25pt" o:ole="">
            <v:imagedata r:id="rId169" o:title=""/>
          </v:shape>
          <o:OLEObject Type="Embed" ProgID="Equation.3" ShapeID="_x0000_i1106" DrawAspect="Content" ObjectID="_1405518163" r:id="rId170"/>
        </w:object>
      </w:r>
    </w:p>
    <w:p w:rsidR="0099092A" w:rsidRDefault="0099092A" w:rsidP="00E40374">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El modelo de expectativas adaptativas –expresado en (19)-, y el modelo de Koyck –expresión (1</w:t>
      </w:r>
      <w:r w:rsidR="008C1D35">
        <w:rPr>
          <w:rFonts w:ascii="Verdana" w:eastAsia="Arial Unicode MS" w:hAnsi="Verdana" w:cs="Arial"/>
          <w:sz w:val="22"/>
          <w:szCs w:val="22"/>
          <w:lang w:val="es-ES_tradnl"/>
        </w:rPr>
        <w:t>0</w:t>
      </w:r>
      <w:r>
        <w:rPr>
          <w:rFonts w:ascii="Verdana" w:eastAsia="Arial Unicode MS" w:hAnsi="Verdana" w:cs="Arial"/>
          <w:sz w:val="22"/>
          <w:szCs w:val="22"/>
          <w:lang w:val="es-ES_tradnl"/>
        </w:rPr>
        <w:t>)-, son similares; ambos son autorregresivos y tienen igual término de error.</w:t>
      </w:r>
    </w:p>
    <w:p w:rsidR="0099092A" w:rsidRDefault="0099092A">
      <w:pPr>
        <w:pStyle w:val="Textosinformato"/>
        <w:spacing w:before="240" w:after="120"/>
        <w:jc w:val="both"/>
        <w:rPr>
          <w:rFonts w:ascii="Verdana" w:eastAsia="Arial Unicode MS" w:hAnsi="Verdana" w:cs="Arial"/>
          <w:sz w:val="22"/>
          <w:szCs w:val="22"/>
          <w:lang w:val="es-ES_tradnl"/>
        </w:rPr>
      </w:pPr>
      <w:r>
        <w:rPr>
          <w:rFonts w:ascii="Verdana" w:eastAsia="Arial Unicode MS" w:hAnsi="Verdana" w:cs="Arial"/>
          <w:sz w:val="22"/>
          <w:szCs w:val="22"/>
          <w:lang w:val="es-ES_tradnl"/>
        </w:rPr>
        <w:t>La hipótesis de expectativas adaptativas fue muy popular hasta la llegada de las expectativas racionales difundidas por Lucas y Sargent; éstas suponen que los agentes económicos individuales utilizan información actual disponible y relevante en la formación de sus expectativas y no se apoyan únicamente en experiencia pasada.</w:t>
      </w:r>
    </w:p>
    <w:p w:rsidR="0099092A" w:rsidRDefault="0099092A">
      <w:pPr>
        <w:pStyle w:val="Textosinformato"/>
        <w:spacing w:before="240" w:after="120"/>
        <w:rPr>
          <w:rFonts w:ascii="Verdana" w:eastAsia="Arial Unicode MS" w:hAnsi="Verdana" w:cs="Arial"/>
          <w:sz w:val="22"/>
          <w:szCs w:val="22"/>
          <w:lang w:val="es-ES_tradnl"/>
        </w:rPr>
      </w:pPr>
    </w:p>
    <w:p w:rsidR="0099092A" w:rsidRDefault="0099092A">
      <w:pPr>
        <w:pStyle w:val="Ttulo5"/>
        <w:spacing w:after="120"/>
        <w:rPr>
          <w:rFonts w:ascii="Verdana" w:eastAsia="Batang" w:hAnsi="Verdana"/>
          <w:sz w:val="22"/>
          <w:szCs w:val="20"/>
          <w:lang w:val="es-ES_tradnl"/>
        </w:rPr>
      </w:pPr>
      <w:bookmarkStart w:id="17" w:name="_Toc306010416"/>
      <w:r>
        <w:rPr>
          <w:rFonts w:ascii="Verdana" w:eastAsia="Batang" w:hAnsi="Verdana"/>
          <w:sz w:val="22"/>
          <w:szCs w:val="20"/>
          <w:lang w:val="es-ES_tradnl"/>
        </w:rPr>
        <w:t>Modelo de ajuste de existencia o modelo de ajuste parcial</w:t>
      </w:r>
      <w:bookmarkEnd w:id="17"/>
    </w:p>
    <w:p w:rsidR="0099092A" w:rsidRPr="00E223E8" w:rsidRDefault="0099092A">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Esta es otra racionalización del modelo de Koyck dada por Marc Nerlove. Partiendo del modelo de acelerador flexible de la teoría económica, se supone que hay un nivel de existencias de capital de equilibrio -u óptimo deseado o de largo plazo- requerido para generar una producción determinada bajo unas condiciones dadas de tecnología y tasa de interés, entre otras.</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Si el nivel de capital deseado </w:t>
      </w:r>
      <w:r w:rsidRPr="00E223E8">
        <w:rPr>
          <w:rFonts w:ascii="Verdana" w:eastAsia="Arial Unicode MS" w:hAnsi="Verdana" w:cs="Arial"/>
          <w:position w:val="-14"/>
          <w:sz w:val="22"/>
          <w:szCs w:val="22"/>
          <w:lang w:val="es-ES_tradnl"/>
        </w:rPr>
        <w:object w:dxaOrig="320" w:dyaOrig="400">
          <v:shape id="_x0000_i1107" type="#_x0000_t75" style="width:15.6pt;height:20.4pt" o:ole="">
            <v:imagedata r:id="rId171" o:title=""/>
          </v:shape>
          <o:OLEObject Type="Embed" ProgID="Equation.3" ShapeID="_x0000_i1107" DrawAspect="Content" ObjectID="_1405518164" r:id="rId172"/>
        </w:object>
      </w:r>
      <w:r w:rsidRPr="00E223E8">
        <w:rPr>
          <w:rFonts w:ascii="Verdana" w:eastAsia="Arial Unicode MS" w:hAnsi="Verdana" w:cs="Arial"/>
          <w:sz w:val="22"/>
          <w:szCs w:val="22"/>
          <w:lang w:val="es-ES_tradnl"/>
        </w:rPr>
        <w:t xml:space="preserve"> es función lineal de la producción </w:t>
      </w:r>
      <w:r w:rsidRPr="00E223E8">
        <w:rPr>
          <w:rFonts w:ascii="Verdana" w:eastAsia="Arial Unicode MS" w:hAnsi="Verdana" w:cs="Arial"/>
          <w:position w:val="-10"/>
          <w:sz w:val="22"/>
          <w:szCs w:val="22"/>
          <w:lang w:val="es-ES_tradnl"/>
        </w:rPr>
        <w:object w:dxaOrig="320" w:dyaOrig="320">
          <v:shape id="_x0000_i1108" type="#_x0000_t75" style="width:15.6pt;height:15.6pt" o:ole="">
            <v:imagedata r:id="rId173" o:title=""/>
          </v:shape>
          <o:OLEObject Type="Embed" ProgID="Equation.3" ShapeID="_x0000_i1108" DrawAspect="Content" ObjectID="_1405518165" r:id="rId174"/>
        </w:objec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2140" w:dyaOrig="420">
          <v:shape id="_x0000_i1109" type="#_x0000_t75" style="width:107.3pt;height:21.75pt" o:ole="">
            <v:imagedata r:id="rId175" o:title=""/>
          </v:shape>
          <o:OLEObject Type="Embed" ProgID="Equation.3" ShapeID="_x0000_i1109" DrawAspect="Content" ObjectID="_1405518166" r:id="rId176"/>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(20)</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Y dado que el capital deseado no es observable, Nerlove postula la siguiente hipótesis</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2360" w:dyaOrig="420">
          <v:shape id="_x0000_i1110" type="#_x0000_t75" style="width:117.5pt;height:21.75pt" o:ole="">
            <v:imagedata r:id="rId177" o:title=""/>
          </v:shape>
          <o:OLEObject Type="Embed" ProgID="Equation.3" ShapeID="_x0000_i1110" DrawAspect="Content" ObjectID="_1405518167" r:id="rId178"/>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(21)</w:t>
      </w:r>
    </w:p>
    <w:p w:rsidR="00FD5523" w:rsidRPr="00E223E8" w:rsidRDefault="00FD5523">
      <w:pPr>
        <w:pStyle w:val="Textosinformato"/>
        <w:spacing w:before="240" w:after="120"/>
        <w:rPr>
          <w:rFonts w:ascii="Verdana" w:eastAsia="Arial Unicode MS" w:hAnsi="Verdana" w:cs="Arial"/>
          <w:sz w:val="22"/>
          <w:szCs w:val="22"/>
          <w:lang w:val="es-ES_tradnl"/>
        </w:rPr>
      </w:pPr>
    </w:p>
    <w:p w:rsidR="00FD5523" w:rsidRPr="00E223E8" w:rsidRDefault="00FD5523" w:rsidP="00FD5523">
      <w:pPr>
        <w:autoSpaceDE w:val="0"/>
        <w:autoSpaceDN w:val="0"/>
        <w:adjustRightInd w:val="0"/>
        <w:rPr>
          <w:rFonts w:ascii="Verdana" w:hAnsi="Verdana" w:cs="Verdana"/>
          <w:sz w:val="22"/>
          <w:szCs w:val="22"/>
          <w:lang w:val="es-AR" w:eastAsia="es-AR"/>
        </w:rPr>
      </w:pPr>
      <w:r w:rsidRPr="00E223E8">
        <w:rPr>
          <w:rFonts w:ascii="Verdana" w:hAnsi="Verdana" w:cs="Verdana"/>
          <w:sz w:val="22"/>
          <w:szCs w:val="22"/>
          <w:lang w:val="es-AR" w:eastAsia="es-AR"/>
        </w:rPr>
        <w:lastRenderedPageBreak/>
        <w:t xml:space="preserve">Es decir, los cambios en las existencias de capital vienen dados por una proporción </w:t>
      </w:r>
      <w:r w:rsidRPr="00E223E8">
        <w:rPr>
          <w:rFonts w:ascii="Verdana" w:hAnsi="Verdana" w:cs="Arial-ItalicMT"/>
          <w:i/>
          <w:iCs/>
          <w:sz w:val="22"/>
          <w:szCs w:val="22"/>
          <w:lang w:val="es-AR" w:eastAsia="es-AR"/>
        </w:rPr>
        <w:t xml:space="preserve">δ </w:t>
      </w:r>
      <w:r w:rsidRPr="00E223E8">
        <w:rPr>
          <w:rFonts w:ascii="Verdana" w:hAnsi="Verdana" w:cs="Verdana"/>
          <w:sz w:val="22"/>
          <w:szCs w:val="22"/>
          <w:lang w:val="es-AR" w:eastAsia="es-AR"/>
        </w:rPr>
        <w:t>de las diferencias entre lo deseado hoy y lo existente el periodo anterior.</w:t>
      </w:r>
    </w:p>
    <w:p w:rsidR="00FD5523" w:rsidRPr="00E223E8" w:rsidRDefault="00FD5523" w:rsidP="00FD5523">
      <w:pPr>
        <w:pStyle w:val="Textosinformato"/>
        <w:spacing w:before="240" w:after="120"/>
        <w:rPr>
          <w:rFonts w:ascii="Verdana" w:eastAsia="Arial Unicode MS" w:hAnsi="Verdana" w:cs="Arial"/>
          <w:sz w:val="22"/>
          <w:szCs w:val="22"/>
          <w:lang w:val="es-ES_tradnl"/>
        </w:rPr>
      </w:pPr>
      <w:r w:rsidRPr="00E223E8">
        <w:rPr>
          <w:rFonts w:ascii="Verdana" w:hAnsi="Verdana" w:cs="Verdana"/>
          <w:sz w:val="22"/>
          <w:szCs w:val="22"/>
          <w:lang w:val="es-AR" w:eastAsia="es-AR"/>
        </w:rPr>
        <w:t>(21) es la hipótesis de ajuste parcial o de ajuste de existencias, donde:</w:t>
      </w: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Que es la hipótesis de ajuste parcial o de ajuste de existencias, donde:</w:t>
      </w:r>
    </w:p>
    <w:p w:rsidR="0099092A" w:rsidRPr="00E223E8" w:rsidRDefault="0099092A">
      <w:pPr>
        <w:pStyle w:val="Textosinformato"/>
        <w:spacing w:before="240" w:after="120"/>
        <w:ind w:firstLine="90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 </w:t>
      </w:r>
      <w:r w:rsidRPr="00E223E8">
        <w:rPr>
          <w:rFonts w:ascii="Verdana" w:eastAsia="Arial Unicode MS" w:hAnsi="Verdana" w:cs="Arial"/>
          <w:position w:val="-6"/>
          <w:sz w:val="22"/>
          <w:szCs w:val="22"/>
          <w:lang w:val="es-ES_tradnl"/>
        </w:rPr>
        <w:object w:dxaOrig="920" w:dyaOrig="279">
          <v:shape id="_x0000_i1111" type="#_x0000_t75" style="width:45.5pt;height:14.25pt" o:ole="">
            <v:imagedata r:id="rId179" o:title=""/>
          </v:shape>
          <o:OLEObject Type="Embed" ProgID="Equation.3" ShapeID="_x0000_i1111" DrawAspect="Content" ObjectID="_1405518168" r:id="rId180"/>
        </w:object>
      </w:r>
      <w:r w:rsidRPr="00E223E8">
        <w:rPr>
          <w:rFonts w:ascii="Verdana" w:eastAsia="Arial Unicode MS" w:hAnsi="Verdana" w:cs="Arial"/>
          <w:sz w:val="22"/>
          <w:szCs w:val="22"/>
          <w:lang w:val="es-ES_tradnl"/>
        </w:rPr>
        <w:t xml:space="preserve"> </w:t>
      </w:r>
      <w:proofErr w:type="gramStart"/>
      <w:r w:rsidRPr="00E223E8">
        <w:rPr>
          <w:rFonts w:ascii="Verdana" w:eastAsia="Arial Unicode MS" w:hAnsi="Verdana" w:cs="Arial"/>
          <w:sz w:val="22"/>
          <w:szCs w:val="22"/>
          <w:lang w:val="es-ES_tradnl"/>
        </w:rPr>
        <w:t>es</w:t>
      </w:r>
      <w:proofErr w:type="gramEnd"/>
      <w:r w:rsidRPr="00E223E8">
        <w:rPr>
          <w:rFonts w:ascii="Verdana" w:eastAsia="Arial Unicode MS" w:hAnsi="Verdana" w:cs="Arial"/>
          <w:sz w:val="22"/>
          <w:szCs w:val="22"/>
          <w:lang w:val="es-ES_tradnl"/>
        </w:rPr>
        <w:t xml:space="preserve"> el coeficiente de ajuste </w:t>
      </w:r>
    </w:p>
    <w:p w:rsidR="0099092A" w:rsidRPr="00E223E8" w:rsidRDefault="0099092A">
      <w:pPr>
        <w:pStyle w:val="Textosinformato"/>
        <w:spacing w:before="240" w:after="120"/>
        <w:ind w:firstLine="900"/>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960" w:dyaOrig="420">
          <v:shape id="_x0000_i1112" type="#_x0000_t75" style="width:47.55pt;height:21.75pt" o:ole="">
            <v:imagedata r:id="rId181" o:title=""/>
          </v:shape>
          <o:OLEObject Type="Embed" ProgID="Equation.3" ShapeID="_x0000_i1112" DrawAspect="Content" ObjectID="_1405518169" r:id="rId182"/>
        </w:object>
      </w:r>
      <w:r w:rsidRPr="00E223E8">
        <w:rPr>
          <w:rFonts w:ascii="Verdana" w:eastAsia="Arial Unicode MS" w:hAnsi="Verdana" w:cs="Arial"/>
          <w:sz w:val="22"/>
          <w:szCs w:val="22"/>
          <w:lang w:val="es-ES_tradnl"/>
        </w:rPr>
        <w:t xml:space="preserve"> </w:t>
      </w:r>
      <w:proofErr w:type="gramStart"/>
      <w:r w:rsidRPr="00E223E8">
        <w:rPr>
          <w:rFonts w:ascii="Verdana" w:eastAsia="Arial Unicode MS" w:hAnsi="Verdana" w:cs="Arial"/>
          <w:sz w:val="22"/>
          <w:szCs w:val="22"/>
          <w:lang w:val="es-ES_tradnl"/>
        </w:rPr>
        <w:t>es</w:t>
      </w:r>
      <w:proofErr w:type="gramEnd"/>
      <w:r w:rsidRPr="00E223E8">
        <w:rPr>
          <w:rFonts w:ascii="Verdana" w:eastAsia="Arial Unicode MS" w:hAnsi="Verdana" w:cs="Arial"/>
          <w:sz w:val="22"/>
          <w:szCs w:val="22"/>
          <w:lang w:val="es-ES_tradnl"/>
        </w:rPr>
        <w:t xml:space="preserve"> el cambio deseado</w:t>
      </w:r>
    </w:p>
    <w:p w:rsidR="006A64B0" w:rsidRPr="00E223E8" w:rsidRDefault="006A64B0" w:rsidP="006A64B0">
      <w:pPr>
        <w:pStyle w:val="Textosinformato"/>
        <w:spacing w:before="240" w:after="120"/>
        <w:ind w:firstLine="900"/>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900" w:dyaOrig="360">
          <v:shape id="_x0000_i1113" type="#_x0000_t75" style="width:44.85pt;height:17.65pt" o:ole="">
            <v:imagedata r:id="rId183" o:title=""/>
          </v:shape>
          <o:OLEObject Type="Embed" ProgID="Equation.3" ShapeID="_x0000_i1113" DrawAspect="Content" ObjectID="_1405518170" r:id="rId184"/>
        </w:object>
      </w:r>
      <w:r w:rsidRPr="00E223E8">
        <w:rPr>
          <w:rFonts w:ascii="Verdana" w:eastAsia="Arial Unicode MS" w:hAnsi="Verdana" w:cs="Arial"/>
          <w:sz w:val="22"/>
          <w:szCs w:val="22"/>
          <w:lang w:val="es-ES_tradnl"/>
        </w:rPr>
        <w:t xml:space="preserve"> </w:t>
      </w:r>
      <w:proofErr w:type="gramStart"/>
      <w:r w:rsidRPr="00E223E8">
        <w:rPr>
          <w:rFonts w:ascii="Verdana" w:eastAsia="Arial Unicode MS" w:hAnsi="Verdana" w:cs="Arial"/>
          <w:sz w:val="22"/>
          <w:szCs w:val="22"/>
          <w:lang w:val="es-ES_tradnl"/>
        </w:rPr>
        <w:t>es</w:t>
      </w:r>
      <w:proofErr w:type="gramEnd"/>
      <w:r w:rsidRPr="00E223E8">
        <w:rPr>
          <w:rFonts w:ascii="Verdana" w:eastAsia="Arial Unicode MS" w:hAnsi="Verdana" w:cs="Arial"/>
          <w:sz w:val="22"/>
          <w:szCs w:val="22"/>
          <w:lang w:val="es-ES_tradnl"/>
        </w:rPr>
        <w:t xml:space="preserve"> el cambio observado que es la Inversión</w:t>
      </w:r>
    </w:p>
    <w:p w:rsidR="006A64B0" w:rsidRPr="00E223E8" w:rsidRDefault="006A64B0">
      <w:pPr>
        <w:pStyle w:val="Textosinformato"/>
        <w:spacing w:before="240" w:after="120"/>
        <w:ind w:firstLine="900"/>
        <w:rPr>
          <w:rFonts w:ascii="Verdana" w:eastAsia="Arial Unicode MS" w:hAnsi="Verdana" w:cs="Arial"/>
          <w:sz w:val="22"/>
          <w:szCs w:val="22"/>
          <w:lang w:val="es-ES_tradnl"/>
        </w:rPr>
      </w:pPr>
    </w:p>
    <w:p w:rsidR="0099092A" w:rsidRPr="00E223E8" w:rsidRDefault="006A64B0">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La </w:t>
      </w:r>
      <w:r w:rsidR="0099092A" w:rsidRPr="00E223E8">
        <w:rPr>
          <w:rFonts w:ascii="Verdana" w:eastAsia="Arial Unicode MS" w:hAnsi="Verdana" w:cs="Arial"/>
          <w:sz w:val="22"/>
          <w:szCs w:val="22"/>
          <w:lang w:val="es-ES_tradnl"/>
        </w:rPr>
        <w:t xml:space="preserve">expresión (21) puede escribirse como </w:t>
      </w:r>
    </w:p>
    <w:p w:rsidR="0099092A" w:rsidRPr="00E223E8" w:rsidRDefault="0099092A">
      <w:pPr>
        <w:pStyle w:val="Textosinformato"/>
        <w:spacing w:before="240" w:after="120"/>
        <w:ind w:firstLine="900"/>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1579" w:dyaOrig="420">
          <v:shape id="_x0000_i1114" type="#_x0000_t75" style="width:78.8pt;height:21.75pt" o:ole="">
            <v:imagedata r:id="rId185" o:title=""/>
          </v:shape>
          <o:OLEObject Type="Embed" ProgID="Equation.3" ShapeID="_x0000_i1114" DrawAspect="Content" ObjectID="_1405518171" r:id="rId186"/>
        </w:object>
      </w:r>
      <w:r w:rsidRPr="00E223E8">
        <w:rPr>
          <w:rFonts w:ascii="Verdana" w:eastAsia="Arial Unicode MS" w:hAnsi="Verdana" w:cs="Arial"/>
          <w:sz w:val="22"/>
          <w:szCs w:val="22"/>
          <w:lang w:val="es-ES_tradnl"/>
        </w:rPr>
        <w:tab/>
      </w:r>
    </w:p>
    <w:p w:rsidR="0099092A" w:rsidRPr="00E223E8" w:rsidRDefault="0099092A">
      <w:pPr>
        <w:pStyle w:val="Textosinformato"/>
        <w:spacing w:before="240" w:after="120"/>
        <w:rPr>
          <w:rFonts w:ascii="Verdana" w:eastAsia="Arial Unicode MS" w:hAnsi="Verdana" w:cs="Arial"/>
          <w:sz w:val="22"/>
          <w:szCs w:val="22"/>
          <w:lang w:val="es-ES_tradnl"/>
        </w:rPr>
      </w:pPr>
    </w:p>
    <w:p w:rsidR="0099092A" w:rsidRPr="00E223E8" w:rsidRDefault="00A32C7C">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O bien</w:t>
      </w:r>
      <w:r w:rsidR="0099092A" w:rsidRPr="00E223E8">
        <w:rPr>
          <w:rFonts w:ascii="Verdana" w:eastAsia="Arial Unicode MS" w:hAnsi="Verdana" w:cs="Arial"/>
          <w:sz w:val="22"/>
          <w:szCs w:val="22"/>
          <w:lang w:val="es-ES_tradnl"/>
        </w:rPr>
        <w:t xml:space="preserve">, eliminando paréntesis, como </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2340" w:dyaOrig="420">
          <v:shape id="_x0000_i1115" type="#_x0000_t75" style="width:116.85pt;height:21.75pt" o:ole="">
            <v:imagedata r:id="rId187" o:title=""/>
          </v:shape>
          <o:OLEObject Type="Embed" ProgID="Equation.3" ShapeID="_x0000_i1115" DrawAspect="Content" ObjectID="_1405518172" r:id="rId188"/>
        </w:object>
      </w:r>
      <w:r w:rsidRPr="00E223E8">
        <w:rPr>
          <w:rFonts w:ascii="Verdana" w:eastAsia="Arial Unicode MS" w:hAnsi="Verdana" w:cs="Arial"/>
          <w:sz w:val="22"/>
          <w:szCs w:val="22"/>
          <w:lang w:val="es-ES_tradnl"/>
        </w:rPr>
        <w:tab/>
      </w:r>
      <w:r w:rsidR="00822111" w:rsidRPr="00E223E8">
        <w:rPr>
          <w:rFonts w:ascii="Verdana" w:eastAsia="Arial Unicode MS" w:hAnsi="Verdana" w:cs="Arial"/>
          <w:sz w:val="22"/>
          <w:szCs w:val="22"/>
          <w:lang w:val="es-ES_tradnl"/>
        </w:rPr>
        <w:t>(22)</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2160" w:dyaOrig="420">
          <v:shape id="_x0000_i1116" type="#_x0000_t75" style="width:108.7pt;height:21.75pt" o:ole="">
            <v:imagedata r:id="rId189" o:title=""/>
          </v:shape>
          <o:OLEObject Type="Embed" ProgID="Equation.3" ShapeID="_x0000_i1116" DrawAspect="Content" ObjectID="_1405518173" r:id="rId190"/>
        </w:object>
      </w:r>
      <w:r w:rsidRPr="00E223E8">
        <w:rPr>
          <w:rFonts w:ascii="Verdana" w:eastAsia="Arial Unicode MS" w:hAnsi="Verdana" w:cs="Arial"/>
          <w:sz w:val="22"/>
          <w:szCs w:val="22"/>
          <w:lang w:val="es-ES_tradnl"/>
        </w:rPr>
        <w:tab/>
        <w:t>(23)</w:t>
      </w:r>
    </w:p>
    <w:p w:rsidR="0099092A" w:rsidRPr="00E223E8" w:rsidRDefault="0099092A">
      <w:pPr>
        <w:pStyle w:val="Textosinformato"/>
        <w:spacing w:before="240" w:after="120"/>
        <w:rPr>
          <w:rFonts w:ascii="Verdana" w:eastAsia="Arial Unicode MS" w:hAnsi="Verdana" w:cs="Arial"/>
          <w:sz w:val="22"/>
          <w:szCs w:val="22"/>
          <w:lang w:val="es-ES_tradnl"/>
        </w:rPr>
      </w:pPr>
    </w:p>
    <w:p w:rsidR="0099092A" w:rsidRPr="00E223E8" w:rsidRDefault="0099092A">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Sustituyendo (20) en (23)</w: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440" w:dyaOrig="360">
          <v:shape id="_x0000_i1117" type="#_x0000_t75" style="width:171.85pt;height:17.65pt" o:ole="">
            <v:imagedata r:id="rId191" o:title=""/>
          </v:shape>
          <o:OLEObject Type="Embed" ProgID="Equation.3" ShapeID="_x0000_i1117" DrawAspect="Content" ObjectID="_1405518174" r:id="rId192"/>
        </w:objec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460" w:dyaOrig="360">
          <v:shape id="_x0000_i1118" type="#_x0000_t75" style="width:171.85pt;height:17.65pt" o:ole="">
            <v:imagedata r:id="rId193" o:title=""/>
          </v:shape>
          <o:OLEObject Type="Embed" ProgID="Equation.3" ShapeID="_x0000_i1118" DrawAspect="Content" ObjectID="_1405518175" r:id="rId194"/>
        </w:object>
      </w:r>
    </w:p>
    <w:p w:rsidR="0099092A" w:rsidRPr="00E223E8" w:rsidRDefault="0099092A">
      <w:pPr>
        <w:pStyle w:val="Textosinformato"/>
        <w:spacing w:before="240" w:after="120"/>
        <w:jc w:val="center"/>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3460" w:dyaOrig="360">
          <v:shape id="_x0000_i1119" type="#_x0000_t75" style="width:171.85pt;height:17.65pt" o:ole="">
            <v:imagedata r:id="rId195" o:title=""/>
          </v:shape>
          <o:OLEObject Type="Embed" ProgID="Equation.3" ShapeID="_x0000_i1119" DrawAspect="Content" ObjectID="_1405518176" r:id="rId196"/>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(24)</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(24) se denomina modelo de ajuste parcial y puede considerarse demanda de existencias de capital de corto plazo</w:t>
      </w:r>
    </w:p>
    <w:p w:rsidR="0099092A" w:rsidRPr="00E223E8" w:rsidRDefault="0099092A">
      <w:pPr>
        <w:pStyle w:val="Textosinformato"/>
        <w:spacing w:before="240" w:after="120"/>
        <w:jc w:val="both"/>
        <w:rPr>
          <w:rFonts w:ascii="Verdana" w:eastAsia="Arial Unicode MS" w:hAnsi="Verdana" w:cs="Arial"/>
          <w:sz w:val="22"/>
          <w:szCs w:val="22"/>
          <w:lang w:val="es-ES_tradnl"/>
        </w:rPr>
      </w:pPr>
    </w:p>
    <w:p w:rsidR="0099092A" w:rsidRPr="00E223E8" w:rsidRDefault="0099092A">
      <w:pPr>
        <w:pStyle w:val="Textosinformato"/>
        <w:spacing w:before="240" w:after="120"/>
        <w:jc w:val="both"/>
        <w:rPr>
          <w:rFonts w:ascii="Verdana" w:hAnsi="Verdana"/>
          <w:sz w:val="22"/>
          <w:szCs w:val="22"/>
        </w:rPr>
      </w:pPr>
      <w:r w:rsidRPr="00E223E8">
        <w:rPr>
          <w:rFonts w:ascii="Verdana" w:eastAsia="Arial Unicode MS" w:hAnsi="Verdana" w:cs="Arial"/>
          <w:sz w:val="22"/>
          <w:szCs w:val="22"/>
          <w:lang w:val="es-ES_tradnl"/>
        </w:rPr>
        <w:t>Una vez que se estima (24) es posible</w:t>
      </w:r>
      <w:r w:rsidR="00916245" w:rsidRPr="00E223E8">
        <w:rPr>
          <w:rFonts w:ascii="Verdana" w:eastAsia="Arial Unicode MS" w:hAnsi="Verdana" w:cs="Arial"/>
          <w:sz w:val="22"/>
          <w:szCs w:val="22"/>
          <w:lang w:val="es-ES_tradnl"/>
        </w:rPr>
        <w:t xml:space="preserve">, a partir del término δ, conocer el nivel de </w:t>
      </w:r>
      <w:r w:rsidRPr="00E223E8">
        <w:rPr>
          <w:rFonts w:ascii="Verdana" w:eastAsia="Arial Unicode MS" w:hAnsi="Verdana" w:cs="Arial"/>
          <w:sz w:val="22"/>
          <w:szCs w:val="22"/>
          <w:lang w:val="es-ES_tradnl"/>
        </w:rPr>
        <w:t>existencia de capital de largo plazo (ecuación 20)</w:t>
      </w:r>
      <w:r w:rsidR="00916245" w:rsidRPr="00E223E8">
        <w:rPr>
          <w:rFonts w:ascii="Verdana" w:eastAsia="Arial Unicode MS" w:hAnsi="Verdana" w:cs="Arial"/>
          <w:sz w:val="22"/>
          <w:szCs w:val="22"/>
          <w:lang w:val="es-ES_tradnl"/>
        </w:rPr>
        <w:t xml:space="preserve">. Se dividen los </w:t>
      </w:r>
      <w:r w:rsidRPr="00E223E8">
        <w:rPr>
          <w:rFonts w:ascii="Verdana" w:hAnsi="Verdana"/>
          <w:sz w:val="22"/>
          <w:szCs w:val="22"/>
        </w:rPr>
        <w:t xml:space="preserve">los </w:t>
      </w:r>
      <w:r w:rsidRPr="00E223E8">
        <w:rPr>
          <w:rFonts w:ascii="Verdana" w:hAnsi="Verdana"/>
          <w:sz w:val="22"/>
          <w:szCs w:val="22"/>
        </w:rPr>
        <w:lastRenderedPageBreak/>
        <w:t xml:space="preserve">coeficientes </w:t>
      </w:r>
      <w:r w:rsidRPr="00E223E8">
        <w:rPr>
          <w:rFonts w:ascii="Verdana" w:hAnsi="Verdana"/>
          <w:position w:val="-12"/>
          <w:sz w:val="22"/>
          <w:szCs w:val="22"/>
        </w:rPr>
        <w:object w:dxaOrig="420" w:dyaOrig="360">
          <v:shape id="_x0000_i1120" type="#_x0000_t75" style="width:21.75pt;height:17.65pt" o:ole="">
            <v:imagedata r:id="rId197" o:title=""/>
          </v:shape>
          <o:OLEObject Type="Embed" ProgID="Equation.3" ShapeID="_x0000_i1120" DrawAspect="Content" ObjectID="_1405518177" r:id="rId198"/>
        </w:object>
      </w:r>
      <w:r w:rsidRPr="00E223E8">
        <w:rPr>
          <w:rFonts w:ascii="Verdana" w:hAnsi="Verdana"/>
          <w:sz w:val="22"/>
          <w:szCs w:val="22"/>
        </w:rPr>
        <w:t xml:space="preserve"> y </w:t>
      </w:r>
      <w:r w:rsidRPr="00E223E8">
        <w:rPr>
          <w:rFonts w:ascii="Verdana" w:hAnsi="Verdana"/>
          <w:position w:val="-10"/>
          <w:sz w:val="22"/>
          <w:szCs w:val="22"/>
        </w:rPr>
        <w:object w:dxaOrig="380" w:dyaOrig="340">
          <v:shape id="_x0000_i1121" type="#_x0000_t75" style="width:19pt;height:17pt" o:ole="">
            <v:imagedata r:id="rId199" o:title=""/>
          </v:shape>
          <o:OLEObject Type="Embed" ProgID="Equation.3" ShapeID="_x0000_i1121" DrawAspect="Content" ObjectID="_1405518178" r:id="rId200"/>
        </w:object>
      </w:r>
      <w:r w:rsidRPr="00E223E8">
        <w:rPr>
          <w:rFonts w:ascii="Verdana" w:hAnsi="Verdana"/>
          <w:sz w:val="22"/>
          <w:szCs w:val="22"/>
        </w:rPr>
        <w:t xml:space="preserve">, y eliminando el término rezagado de </w:t>
      </w:r>
      <w:r w:rsidRPr="00E223E8">
        <w:rPr>
          <w:rFonts w:ascii="Verdana" w:hAnsi="Verdana"/>
          <w:position w:val="-4"/>
          <w:sz w:val="22"/>
          <w:szCs w:val="22"/>
        </w:rPr>
        <w:object w:dxaOrig="240" w:dyaOrig="260">
          <v:shape id="_x0000_i1122" type="#_x0000_t75" style="width:12.25pt;height:14.25pt" o:ole="">
            <v:imagedata r:id="rId201" o:title=""/>
          </v:shape>
          <o:OLEObject Type="Embed" ProgID="Equation.3" ShapeID="_x0000_i1122" DrawAspect="Content" ObjectID="_1405518179" r:id="rId202"/>
        </w:object>
      </w:r>
      <w:r w:rsidRPr="00E223E8">
        <w:rPr>
          <w:rFonts w:ascii="Verdana" w:hAnsi="Verdana"/>
          <w:sz w:val="22"/>
          <w:szCs w:val="22"/>
        </w:rPr>
        <w:t>, se obtiene la función de largo plazo.</w:t>
      </w:r>
    </w:p>
    <w:p w:rsidR="0099092A" w:rsidRPr="00E223E8" w:rsidRDefault="0099092A">
      <w:pPr>
        <w:pStyle w:val="Textosinformato"/>
        <w:spacing w:before="240" w:after="120"/>
        <w:rPr>
          <w:rFonts w:ascii="Verdana" w:hAnsi="Verdana"/>
          <w:sz w:val="22"/>
          <w:szCs w:val="22"/>
        </w:rPr>
      </w:pP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En resumen, se tienen tres modelos:</w:t>
      </w:r>
    </w:p>
    <w:p w:rsidR="0099092A" w:rsidRPr="00E223E8" w:rsidRDefault="0099092A">
      <w:pPr>
        <w:pStyle w:val="Textosinformato"/>
        <w:spacing w:before="240" w:after="120"/>
        <w:ind w:firstLine="180"/>
        <w:rPr>
          <w:rFonts w:ascii="Verdana" w:eastAsia="Arial Unicode MS" w:hAnsi="Verdana" w:cs="Arial"/>
          <w:sz w:val="22"/>
          <w:szCs w:val="22"/>
          <w:lang w:val="es-ES_tradnl"/>
        </w:rPr>
      </w:pPr>
      <w:proofErr w:type="spellStart"/>
      <w:r w:rsidRPr="00E223E8">
        <w:rPr>
          <w:rFonts w:ascii="Verdana" w:hAnsi="Verdana"/>
          <w:sz w:val="22"/>
          <w:szCs w:val="22"/>
        </w:rPr>
        <w:t>Koyck</w:t>
      </w:r>
      <w:proofErr w:type="spellEnd"/>
      <w:r w:rsidRPr="00E223E8">
        <w:rPr>
          <w:rFonts w:ascii="Verdana" w:hAnsi="Verdana"/>
          <w:sz w:val="22"/>
          <w:szCs w:val="22"/>
        </w:rPr>
        <w:tab/>
      </w:r>
      <w:r w:rsidRPr="00E223E8">
        <w:rPr>
          <w:rFonts w:ascii="Verdana" w:eastAsia="Arial Unicode MS" w:hAnsi="Verdana" w:cs="Arial"/>
          <w:position w:val="-12"/>
          <w:sz w:val="22"/>
          <w:szCs w:val="22"/>
          <w:lang w:val="es-ES_tradnl"/>
        </w:rPr>
        <w:object w:dxaOrig="4099" w:dyaOrig="360">
          <v:shape id="_x0000_i1123" type="#_x0000_t75" style="width:204.45pt;height:17.65pt" o:ole="">
            <v:imagedata r:id="rId203" o:title=""/>
          </v:shape>
          <o:OLEObject Type="Embed" ProgID="Equation.3" ShapeID="_x0000_i1123" DrawAspect="Content" ObjectID="_1405518180" r:id="rId204"/>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(25)</w:t>
      </w:r>
    </w:p>
    <w:p w:rsidR="0099092A" w:rsidRPr="00E223E8" w:rsidRDefault="0099092A">
      <w:pPr>
        <w:pStyle w:val="Textosinformato"/>
        <w:spacing w:before="240" w:after="120"/>
        <w:ind w:firstLine="18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Expectativas adaptativas</w:t>
      </w:r>
      <w:r w:rsidRPr="00E223E8">
        <w:rPr>
          <w:rFonts w:ascii="Verdana" w:eastAsia="Arial Unicode MS" w:hAnsi="Verdana" w:cs="Arial"/>
          <w:sz w:val="22"/>
          <w:szCs w:val="22"/>
          <w:lang w:val="es-ES_tradnl"/>
        </w:rPr>
        <w:tab/>
      </w:r>
    </w:p>
    <w:p w:rsidR="0099092A" w:rsidRPr="00E223E8" w:rsidRDefault="0099092A">
      <w:pPr>
        <w:pStyle w:val="Textosinformato"/>
        <w:spacing w:before="240" w:after="120"/>
        <w:ind w:left="708" w:firstLine="708"/>
        <w:rPr>
          <w:rFonts w:ascii="Verdana" w:eastAsia="Arial Unicode MS" w:hAnsi="Verdana" w:cs="Arial"/>
          <w:sz w:val="22"/>
          <w:szCs w:val="22"/>
          <w:lang w:val="es-ES_tradnl"/>
        </w:rPr>
      </w:pPr>
      <w:r w:rsidRPr="00E223E8">
        <w:rPr>
          <w:rFonts w:ascii="Verdana" w:eastAsia="Arial Unicode MS" w:hAnsi="Verdana" w:cs="Arial"/>
          <w:position w:val="-12"/>
          <w:sz w:val="22"/>
          <w:szCs w:val="22"/>
          <w:lang w:val="es-ES_tradnl"/>
        </w:rPr>
        <w:object w:dxaOrig="4940" w:dyaOrig="360">
          <v:shape id="_x0000_i1124" type="#_x0000_t75" style="width:246.55pt;height:17.65pt" o:ole="">
            <v:imagedata r:id="rId205" o:title=""/>
          </v:shape>
          <o:OLEObject Type="Embed" ProgID="Equation.3" ShapeID="_x0000_i1124" DrawAspect="Content" ObjectID="_1405518181" r:id="rId206"/>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(26)</w:t>
      </w:r>
    </w:p>
    <w:p w:rsidR="0099092A" w:rsidRPr="00E223E8" w:rsidRDefault="0099092A">
      <w:pPr>
        <w:pStyle w:val="Textosinformato"/>
        <w:spacing w:before="240" w:after="120"/>
        <w:ind w:firstLine="18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Ajuste parcial</w:t>
      </w:r>
      <w:r w:rsidRPr="00E223E8">
        <w:rPr>
          <w:rFonts w:ascii="Verdana" w:eastAsia="Arial Unicode MS" w:hAnsi="Verdana" w:cs="Arial"/>
          <w:sz w:val="22"/>
          <w:szCs w:val="22"/>
          <w:lang w:val="es-ES_tradnl"/>
        </w:rPr>
        <w:tab/>
      </w:r>
      <w:r w:rsidRPr="00E223E8">
        <w:rPr>
          <w:rFonts w:ascii="Verdana" w:eastAsia="Arial Unicode MS" w:hAnsi="Verdana" w:cs="Arial"/>
          <w:position w:val="-12"/>
          <w:sz w:val="22"/>
          <w:szCs w:val="22"/>
          <w:lang w:val="es-ES_tradnl"/>
        </w:rPr>
        <w:object w:dxaOrig="3460" w:dyaOrig="360">
          <v:shape id="_x0000_i1125" type="#_x0000_t75" style="width:171.85pt;height:17.65pt" o:ole="">
            <v:imagedata r:id="rId195" o:title=""/>
          </v:shape>
          <o:OLEObject Type="Embed" ProgID="Equation.3" ShapeID="_x0000_i1125" DrawAspect="Content" ObjectID="_1405518182" r:id="rId207"/>
        </w:object>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r>
      <w:r w:rsidRPr="00E223E8">
        <w:rPr>
          <w:rFonts w:ascii="Verdana" w:eastAsia="Arial Unicode MS" w:hAnsi="Verdana" w:cs="Arial"/>
          <w:sz w:val="22"/>
          <w:szCs w:val="22"/>
          <w:lang w:val="es-ES_tradnl"/>
        </w:rPr>
        <w:tab/>
        <w:t>(27)</w:t>
      </w:r>
    </w:p>
    <w:p w:rsidR="0099092A" w:rsidRPr="00E223E8" w:rsidRDefault="0099092A">
      <w:pPr>
        <w:pStyle w:val="Textosinformato"/>
        <w:spacing w:before="240" w:after="120"/>
        <w:rPr>
          <w:rFonts w:ascii="Verdana" w:eastAsia="Arial Unicode MS" w:hAnsi="Verdana" w:cs="Arial"/>
          <w:sz w:val="22"/>
          <w:szCs w:val="22"/>
          <w:lang w:val="es-ES_tradnl"/>
        </w:rPr>
      </w:pPr>
    </w:p>
    <w:p w:rsidR="00A32C7C" w:rsidRPr="00E223E8" w:rsidRDefault="00A32C7C" w:rsidP="00A32C7C">
      <w:pPr>
        <w:pStyle w:val="Textosinformato"/>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Estos modelos tienen:</w:t>
      </w:r>
    </w:p>
    <w:p w:rsidR="00A32C7C" w:rsidRPr="00E223E8" w:rsidRDefault="00A32C7C" w:rsidP="004924AD">
      <w:pPr>
        <w:pStyle w:val="Textosinformato"/>
        <w:numPr>
          <w:ilvl w:val="0"/>
          <w:numId w:val="9"/>
        </w:numPr>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Ordenada al origen</w:t>
      </w:r>
    </w:p>
    <w:p w:rsidR="00A32C7C" w:rsidRPr="00E223E8" w:rsidRDefault="00A32C7C" w:rsidP="004924AD">
      <w:pPr>
        <w:pStyle w:val="Textosinformato"/>
        <w:numPr>
          <w:ilvl w:val="0"/>
          <w:numId w:val="9"/>
        </w:numPr>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Una variable explicativa exógena </w:t>
      </w:r>
      <w:r w:rsidRPr="00E223E8">
        <w:rPr>
          <w:rFonts w:ascii="Verdana" w:eastAsia="Arial Unicode MS" w:hAnsi="Verdana" w:cs="Arial"/>
          <w:position w:val="-4"/>
          <w:sz w:val="22"/>
          <w:szCs w:val="22"/>
          <w:lang w:val="es-ES_tradnl"/>
        </w:rPr>
        <w:object w:dxaOrig="279" w:dyaOrig="260">
          <v:shape id="_x0000_i1126" type="#_x0000_t75" style="width:14.25pt;height:14.25pt" o:ole="">
            <v:imagedata r:id="rId208" o:title=""/>
          </v:shape>
          <o:OLEObject Type="Embed" ProgID="Equation.3" ShapeID="_x0000_i1126" DrawAspect="Content" ObjectID="_1405518183" r:id="rId209"/>
        </w:object>
      </w:r>
    </w:p>
    <w:p w:rsidR="00A32C7C" w:rsidRPr="00E223E8" w:rsidRDefault="00A32C7C" w:rsidP="004924AD">
      <w:pPr>
        <w:pStyle w:val="Textosinformato"/>
        <w:numPr>
          <w:ilvl w:val="0"/>
          <w:numId w:val="9"/>
        </w:numPr>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Variable explicativa rezagada (</w:t>
      </w:r>
      <w:r w:rsidRPr="00E223E8">
        <w:rPr>
          <w:rFonts w:ascii="Verdana" w:eastAsia="Arial Unicode MS" w:hAnsi="Verdana" w:cs="Arial"/>
          <w:position w:val="-12"/>
          <w:sz w:val="22"/>
          <w:szCs w:val="22"/>
          <w:lang w:val="es-ES_tradnl"/>
        </w:rPr>
        <w:object w:dxaOrig="400" w:dyaOrig="360">
          <v:shape id="_x0000_i1127" type="#_x0000_t75" style="width:20.4pt;height:17.65pt" o:ole="">
            <v:imagedata r:id="rId210" o:title=""/>
          </v:shape>
          <o:OLEObject Type="Embed" ProgID="Equation.3" ShapeID="_x0000_i1127" DrawAspect="Content" ObjectID="_1405518184" r:id="rId211"/>
        </w:object>
      </w:r>
      <w:r w:rsidRPr="00E223E8">
        <w:rPr>
          <w:rFonts w:ascii="Verdana" w:eastAsia="Arial Unicode MS" w:hAnsi="Verdana" w:cs="Arial"/>
          <w:sz w:val="22"/>
          <w:szCs w:val="22"/>
          <w:lang w:val="es-ES_tradnl"/>
        </w:rPr>
        <w:t>) que es estocástica y que da lugar al modelo autorregresivo.</w:t>
      </w:r>
    </w:p>
    <w:p w:rsidR="00A32C7C" w:rsidRPr="00E223E8" w:rsidRDefault="00A32C7C" w:rsidP="004924AD">
      <w:pPr>
        <w:pStyle w:val="Textosinformato"/>
        <w:numPr>
          <w:ilvl w:val="0"/>
          <w:numId w:val="9"/>
        </w:numPr>
        <w:spacing w:before="240" w:after="120"/>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 xml:space="preserve">Correlación serial (entre </w:t>
      </w:r>
      <w:r w:rsidRPr="00E223E8">
        <w:rPr>
          <w:rFonts w:ascii="Verdana" w:eastAsia="Arial Unicode MS" w:hAnsi="Verdana" w:cs="Arial"/>
          <w:position w:val="-12"/>
          <w:sz w:val="22"/>
          <w:szCs w:val="22"/>
          <w:lang w:val="es-ES_tradnl"/>
        </w:rPr>
        <w:object w:dxaOrig="400" w:dyaOrig="360">
          <v:shape id="_x0000_i1128" type="#_x0000_t75" style="width:20.4pt;height:17.65pt" o:ole="">
            <v:imagedata r:id="rId212" o:title=""/>
          </v:shape>
          <o:OLEObject Type="Embed" ProgID="Equation.3" ShapeID="_x0000_i1128" DrawAspect="Content" ObjectID="_1405518185" r:id="rId213"/>
        </w:object>
      </w:r>
      <w:r w:rsidRPr="00E223E8">
        <w:rPr>
          <w:rFonts w:ascii="Verdana" w:eastAsia="Arial Unicode MS" w:hAnsi="Verdana" w:cs="Arial"/>
          <w:sz w:val="22"/>
          <w:szCs w:val="22"/>
          <w:lang w:val="es-ES_tradnl"/>
        </w:rPr>
        <w:t xml:space="preserve"> y </w:t>
      </w:r>
      <w:r w:rsidRPr="00E223E8">
        <w:rPr>
          <w:rFonts w:ascii="Verdana" w:eastAsia="Arial Unicode MS" w:hAnsi="Verdana" w:cs="Arial"/>
          <w:position w:val="-4"/>
          <w:sz w:val="22"/>
          <w:szCs w:val="22"/>
          <w:lang w:val="es-ES_tradnl"/>
        </w:rPr>
        <w:object w:dxaOrig="279" w:dyaOrig="260">
          <v:shape id="_x0000_i1129" type="#_x0000_t75" style="width:14.25pt;height:14.25pt" o:ole="">
            <v:imagedata r:id="rId214" o:title=""/>
          </v:shape>
          <o:OLEObject Type="Embed" ProgID="Equation.3" ShapeID="_x0000_i1129" DrawAspect="Content" ObjectID="_1405518186" r:id="rId215"/>
        </w:object>
      </w:r>
      <w:r w:rsidRPr="00E223E8">
        <w:rPr>
          <w:rFonts w:ascii="Verdana" w:eastAsia="Arial Unicode MS" w:hAnsi="Verdana" w:cs="Arial"/>
          <w:sz w:val="22"/>
          <w:szCs w:val="22"/>
          <w:lang w:val="es-ES_tradnl"/>
        </w:rPr>
        <w:t>)</w:t>
      </w:r>
    </w:p>
    <w:p w:rsidR="0099092A" w:rsidRPr="00E223E8" w:rsidRDefault="0099092A">
      <w:pPr>
        <w:pStyle w:val="Textosinformato"/>
        <w:spacing w:before="240" w:after="120"/>
        <w:rPr>
          <w:rFonts w:ascii="Verdana" w:eastAsia="Arial Unicode MS" w:hAnsi="Verdana" w:cs="Arial"/>
          <w:sz w:val="22"/>
          <w:szCs w:val="22"/>
          <w:lang w:val="es-ES_tradnl"/>
        </w:rPr>
      </w:pP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t>Por esto existe la posibilidad  de que no puedan estimarse por mínimos cuadrados ordinarios. Los modelos expresados en (25) y (26) tendrán errores autocorrelacionados por la propia construcción. En la expresión (27) pueden existir errores homocedásticos y no autocorrelacionados, en cuyo caso es posible usar mínimos cuadrados ordinarios aun cuando las estimaciones sean sesgadas.</w:t>
      </w:r>
    </w:p>
    <w:p w:rsidR="0099092A" w:rsidRPr="00E223E8" w:rsidRDefault="0099092A">
      <w:pPr>
        <w:pStyle w:val="Textosinformato"/>
        <w:spacing w:before="240" w:after="120"/>
        <w:rPr>
          <w:rFonts w:ascii="Verdana" w:eastAsia="Arial Unicode MS" w:hAnsi="Verdana" w:cs="Arial"/>
          <w:sz w:val="22"/>
          <w:szCs w:val="22"/>
          <w:lang w:val="es-ES_tradnl"/>
        </w:rPr>
      </w:pPr>
    </w:p>
    <w:p w:rsidR="0099092A" w:rsidRPr="00E223E8" w:rsidRDefault="0099092A">
      <w:pPr>
        <w:pStyle w:val="Ttulo6"/>
        <w:overflowPunct w:val="0"/>
        <w:spacing w:after="0"/>
        <w:textAlignment w:val="baseline"/>
        <w:rPr>
          <w:rFonts w:ascii="Verdana" w:hAnsi="Verdana"/>
          <w:b w:val="0"/>
          <w:bCs w:val="0"/>
          <w:i/>
          <w:lang w:val="es-ES_tradnl"/>
        </w:rPr>
      </w:pPr>
      <w:bookmarkStart w:id="18" w:name="_Toc306010417"/>
      <w:r w:rsidRPr="00E223E8">
        <w:rPr>
          <w:rFonts w:ascii="Verdana" w:hAnsi="Verdana"/>
          <w:b w:val="0"/>
          <w:bCs w:val="0"/>
          <w:i/>
          <w:lang w:val="es-ES_tradnl"/>
        </w:rPr>
        <w:t>Método de variables instrumentales</w:t>
      </w:r>
      <w:bookmarkEnd w:id="18"/>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rPr>
        <w:t xml:space="preserve">Este método sugerido por Leviatán (1963) constituye una alternativa de estimación cuando no puede aplicarse mínimos cuadrados ordinarios y consiste en encontrar una variable altamente correlacionada con </w:t>
      </w:r>
      <w:r w:rsidRPr="00E223E8">
        <w:rPr>
          <w:rFonts w:ascii="Verdana" w:eastAsia="Arial Unicode MS" w:hAnsi="Verdana" w:cs="Arial"/>
          <w:position w:val="-12"/>
          <w:sz w:val="22"/>
          <w:szCs w:val="22"/>
          <w:lang w:val="es-ES_tradnl"/>
        </w:rPr>
        <w:object w:dxaOrig="400" w:dyaOrig="360">
          <v:shape id="_x0000_i1130" type="#_x0000_t75" style="width:20.4pt;height:17.65pt" o:ole="">
            <v:imagedata r:id="rId212" o:title=""/>
          </v:shape>
          <o:OLEObject Type="Embed" ProgID="Equation.3" ShapeID="_x0000_i1130" DrawAspect="Content" ObjectID="_1405518187" r:id="rId216"/>
        </w:object>
      </w:r>
      <w:r w:rsidRPr="00E223E8">
        <w:rPr>
          <w:rFonts w:ascii="Verdana" w:eastAsia="Arial Unicode MS" w:hAnsi="Verdana" w:cs="Arial"/>
          <w:sz w:val="22"/>
          <w:szCs w:val="22"/>
          <w:lang w:val="es-ES_tradnl"/>
        </w:rPr>
        <w:t xml:space="preserve"> pero no con </w:t>
      </w:r>
      <w:r w:rsidRPr="00E223E8">
        <w:rPr>
          <w:rFonts w:ascii="Verdana" w:eastAsia="Arial Unicode MS" w:hAnsi="Verdana" w:cs="Arial"/>
          <w:position w:val="-12"/>
          <w:sz w:val="22"/>
          <w:szCs w:val="22"/>
          <w:lang w:val="es-ES_tradnl"/>
        </w:rPr>
        <w:object w:dxaOrig="260" w:dyaOrig="360">
          <v:shape id="_x0000_i1131" type="#_x0000_t75" style="width:14.25pt;height:17.65pt" o:ole="">
            <v:imagedata r:id="rId217" o:title=""/>
          </v:shape>
          <o:OLEObject Type="Embed" ProgID="Equation.3" ShapeID="_x0000_i1131" DrawAspect="Content" ObjectID="_1405518188" r:id="rId218"/>
        </w:object>
      </w:r>
      <w:r w:rsidRPr="00E223E8">
        <w:rPr>
          <w:rFonts w:ascii="Verdana" w:eastAsia="Arial Unicode MS" w:hAnsi="Verdana" w:cs="Arial"/>
          <w:sz w:val="22"/>
          <w:szCs w:val="22"/>
          <w:lang w:val="es-ES_tradnl"/>
        </w:rPr>
        <w:t xml:space="preserve"> (término de error del modelo de </w:t>
      </w:r>
      <w:proofErr w:type="spellStart"/>
      <w:r w:rsidRPr="00E223E8">
        <w:rPr>
          <w:rFonts w:ascii="Verdana" w:eastAsia="Arial Unicode MS" w:hAnsi="Verdana" w:cs="Arial"/>
          <w:sz w:val="22"/>
          <w:szCs w:val="22"/>
          <w:lang w:val="es-ES_tradnl"/>
        </w:rPr>
        <w:t>Koyck</w:t>
      </w:r>
      <w:proofErr w:type="spellEnd"/>
      <w:r w:rsidRPr="00E223E8">
        <w:rPr>
          <w:rFonts w:ascii="Verdana" w:eastAsia="Arial Unicode MS" w:hAnsi="Verdana" w:cs="Arial"/>
          <w:sz w:val="22"/>
          <w:szCs w:val="22"/>
          <w:lang w:val="es-ES_tradnl"/>
        </w:rPr>
        <w:t xml:space="preserve"> o el de expectativas adaptativas). </w:t>
      </w:r>
    </w:p>
    <w:p w:rsidR="0099092A" w:rsidRPr="00E223E8" w:rsidRDefault="0099092A">
      <w:pPr>
        <w:pStyle w:val="Textosinformato"/>
        <w:spacing w:before="240" w:after="120"/>
        <w:jc w:val="both"/>
        <w:rPr>
          <w:rFonts w:ascii="Verdana" w:eastAsia="Arial Unicode MS" w:hAnsi="Verdana" w:cs="Arial"/>
          <w:sz w:val="22"/>
          <w:szCs w:val="22"/>
          <w:lang w:val="es-ES_tradnl"/>
        </w:rPr>
      </w:pPr>
      <w:r w:rsidRPr="00E223E8">
        <w:rPr>
          <w:rFonts w:ascii="Verdana" w:eastAsia="Arial Unicode MS" w:hAnsi="Verdana" w:cs="Arial"/>
          <w:sz w:val="22"/>
          <w:szCs w:val="22"/>
          <w:lang w:val="es-ES_tradnl"/>
        </w:rPr>
        <w:lastRenderedPageBreak/>
        <w:t xml:space="preserve">La variable sugerida es </w:t>
      </w:r>
      <w:r w:rsidRPr="00E223E8">
        <w:rPr>
          <w:rFonts w:ascii="Verdana" w:eastAsia="Arial Unicode MS" w:hAnsi="Verdana" w:cs="Arial"/>
          <w:position w:val="-12"/>
          <w:sz w:val="22"/>
          <w:szCs w:val="22"/>
          <w:lang w:val="es-ES_tradnl"/>
        </w:rPr>
        <w:object w:dxaOrig="480" w:dyaOrig="360">
          <v:shape id="_x0000_i1132" type="#_x0000_t75" style="width:24.45pt;height:17.65pt" o:ole="">
            <v:imagedata r:id="rId219" o:title=""/>
          </v:shape>
          <o:OLEObject Type="Embed" ProgID="Equation.3" ShapeID="_x0000_i1132" DrawAspect="Content" ObjectID="_1405518189" r:id="rId220"/>
        </w:object>
      </w:r>
      <w:r w:rsidRPr="00E223E8">
        <w:rPr>
          <w:rFonts w:ascii="Verdana" w:eastAsia="Arial Unicode MS" w:hAnsi="Verdana" w:cs="Arial"/>
          <w:sz w:val="22"/>
          <w:szCs w:val="22"/>
          <w:lang w:val="es-ES_tradnl"/>
        </w:rPr>
        <w:t xml:space="preserve"> que no está relacionada con los errores lo cual genera estimaciones consistentes pero puede haber multicolinealidad lo cual dará lugar a estimadores ineficientes.</w:t>
      </w:r>
    </w:p>
    <w:p w:rsidR="0099092A" w:rsidRPr="00E223E8" w:rsidRDefault="0099092A">
      <w:pPr>
        <w:pStyle w:val="Textosinformato"/>
        <w:spacing w:before="240" w:after="120"/>
        <w:rPr>
          <w:rFonts w:ascii="Verdana" w:eastAsia="Arial Unicode MS" w:hAnsi="Verdana" w:cs="Arial"/>
          <w:sz w:val="22"/>
          <w:szCs w:val="22"/>
          <w:lang w:val="es-ES_tradnl"/>
        </w:rPr>
      </w:pPr>
    </w:p>
    <w:p w:rsidR="008A59FE" w:rsidRPr="00E223E8" w:rsidRDefault="008A59FE" w:rsidP="005E0D04">
      <w:pPr>
        <w:autoSpaceDE w:val="0"/>
        <w:autoSpaceDN w:val="0"/>
        <w:adjustRightInd w:val="0"/>
        <w:spacing w:before="240"/>
        <w:rPr>
          <w:rFonts w:ascii="Verdana" w:hAnsi="Verdana" w:cs="Verdana"/>
          <w:i/>
          <w:iCs/>
          <w:sz w:val="22"/>
          <w:szCs w:val="22"/>
          <w:lang w:val="es-AR" w:eastAsia="es-AR"/>
        </w:rPr>
      </w:pPr>
      <w:r w:rsidRPr="00E223E8">
        <w:rPr>
          <w:rFonts w:ascii="Verdana" w:hAnsi="Verdana" w:cs="Verdana"/>
          <w:i/>
          <w:iCs/>
          <w:sz w:val="22"/>
          <w:szCs w:val="22"/>
          <w:lang w:val="es-AR" w:eastAsia="es-AR"/>
        </w:rPr>
        <w:t>Contraste de Hausman</w:t>
      </w:r>
    </w:p>
    <w:p w:rsidR="008A59FE" w:rsidRPr="00E223E8" w:rsidRDefault="008A59FE" w:rsidP="00E40374">
      <w:pPr>
        <w:autoSpaceDE w:val="0"/>
        <w:autoSpaceDN w:val="0"/>
        <w:adjustRightInd w:val="0"/>
        <w:spacing w:before="240" w:after="120"/>
        <w:rPr>
          <w:rFonts w:ascii="Verdana" w:hAnsi="Verdana" w:cs="Verdana"/>
          <w:sz w:val="22"/>
          <w:szCs w:val="22"/>
          <w:lang w:val="es-AR" w:eastAsia="es-AR"/>
        </w:rPr>
      </w:pPr>
      <w:r w:rsidRPr="00E223E8">
        <w:rPr>
          <w:rFonts w:ascii="Verdana" w:hAnsi="Verdana" w:cs="Verdana"/>
          <w:sz w:val="22"/>
          <w:szCs w:val="22"/>
          <w:lang w:val="es-AR" w:eastAsia="es-AR"/>
        </w:rPr>
        <w:t>Para saber si un regresor es estocástico se utiliza el contraste de exogeneidad de Hausman. Se parte de un modelo con una sola variable explicativa, cuyo carácter estocástico estamos estudiando</w:t>
      </w:r>
    </w:p>
    <w:p w:rsidR="00B01E5D" w:rsidRPr="00E223E8" w:rsidRDefault="00F67368" w:rsidP="00E40374">
      <w:pPr>
        <w:spacing w:before="240" w:after="120"/>
        <w:jc w:val="both"/>
        <w:rPr>
          <w:rFonts w:ascii="Verdana" w:hAnsi="Verdana" w:cs="Verdana"/>
          <w:sz w:val="22"/>
          <w:szCs w:val="22"/>
        </w:rPr>
      </w:pPr>
      <m:oMathPara>
        <m:oMath>
          <m:sSub>
            <m:sSubPr>
              <m:ctrlPr>
                <w:rPr>
                  <w:rFonts w:ascii="Cambria Math" w:hAnsi="Verdana" w:cs="Verdana"/>
                  <w:i/>
                  <w:sz w:val="22"/>
                  <w:szCs w:val="22"/>
                  <w:lang w:val="es-AR" w:eastAsia="es-AR"/>
                </w:rPr>
              </m:ctrlPr>
            </m:sSubPr>
            <m:e>
              <m:r>
                <w:rPr>
                  <w:rFonts w:ascii="Cambria Math" w:hAnsi="Cambria Math" w:cs="Verdana"/>
                  <w:sz w:val="22"/>
                  <w:szCs w:val="22"/>
                </w:rPr>
                <m:t>Y</m:t>
              </m:r>
            </m:e>
            <m:sub>
              <m:r>
                <w:rPr>
                  <w:rFonts w:ascii="Cambria Math" w:hAnsi="Cambria Math" w:cs="Verdana"/>
                  <w:sz w:val="22"/>
                  <w:szCs w:val="22"/>
                </w:rPr>
                <m:t>t</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β</m:t>
              </m:r>
            </m:e>
            <m:sub>
              <m:r>
                <w:rPr>
                  <w:rFonts w:ascii="Cambria Math" w:hAnsi="Verdana" w:cs="Verdana"/>
                  <w:sz w:val="22"/>
                  <w:szCs w:val="22"/>
                </w:rPr>
                <m:t>0</m:t>
              </m:r>
            </m:sub>
          </m:sSub>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β</m:t>
              </m:r>
            </m:e>
            <m:sub>
              <m:r>
                <w:rPr>
                  <w:rFonts w:ascii="Cambria Math" w:hAnsi="Verdana" w:cs="Verdana"/>
                  <w:sz w:val="22"/>
                  <w:szCs w:val="22"/>
                </w:rPr>
                <m:t>1</m:t>
              </m:r>
            </m:sub>
          </m:sSub>
          <m:r>
            <w:rPr>
              <w:rFonts w:ascii="Cambria Math" w:hAnsi="Cambria Math" w:cs="Verdana"/>
              <w:sz w:val="22"/>
              <w:szCs w:val="22"/>
            </w:rPr>
            <m:t>X</m:t>
          </m:r>
          <m:r>
            <w:rPr>
              <w:rFonts w:ascii="Cambria Math" w:hAnsi="Verdana" w:cs="Verdana"/>
              <w:sz w:val="22"/>
              <w:szCs w:val="22"/>
            </w:rPr>
            <m:t xml:space="preserve">+ </m:t>
          </m:r>
          <m:sSub>
            <m:sSubPr>
              <m:ctrlPr>
                <w:rPr>
                  <w:rFonts w:ascii="Cambria Math" w:hAnsi="Verdana" w:cs="Verdana"/>
                  <w:i/>
                  <w:sz w:val="22"/>
                  <w:szCs w:val="22"/>
                  <w:lang w:val="es-AR" w:eastAsia="es-AR"/>
                </w:rPr>
              </m:ctrlPr>
            </m:sSubPr>
            <m:e>
              <m:r>
                <w:rPr>
                  <w:rFonts w:ascii="Cambria Math" w:hAnsi="Cambria Math" w:cs="Verdana"/>
                  <w:sz w:val="22"/>
                  <w:szCs w:val="22"/>
                </w:rPr>
                <m:t>ϵ</m:t>
              </m:r>
            </m:e>
            <m:sub>
              <m:r>
                <w:rPr>
                  <w:rFonts w:ascii="Cambria Math" w:hAnsi="Cambria Math" w:cs="Verdana"/>
                  <w:sz w:val="22"/>
                  <w:szCs w:val="22"/>
                </w:rPr>
                <m:t>t</m:t>
              </m:r>
            </m:sub>
          </m:sSub>
        </m:oMath>
      </m:oMathPara>
    </w:p>
    <w:p w:rsidR="008A59FE" w:rsidRPr="00E223E8" w:rsidRDefault="008A59FE" w:rsidP="00E40374">
      <w:pPr>
        <w:autoSpaceDE w:val="0"/>
        <w:autoSpaceDN w:val="0"/>
        <w:adjustRightInd w:val="0"/>
        <w:spacing w:before="240" w:after="120"/>
        <w:ind w:left="708"/>
        <w:rPr>
          <w:rFonts w:ascii="Verdana" w:hAnsi="Verdana" w:cs="Verdana"/>
          <w:sz w:val="22"/>
          <w:szCs w:val="22"/>
          <w:lang w:val="es-AR" w:eastAsia="es-AR"/>
        </w:rPr>
      </w:pPr>
      <w:r w:rsidRPr="00E223E8">
        <w:rPr>
          <w:rFonts w:ascii="Verdana" w:hAnsi="Verdana" w:cs="Verdana"/>
          <w:sz w:val="22"/>
          <w:szCs w:val="22"/>
          <w:lang w:val="es-AR" w:eastAsia="es-AR"/>
        </w:rPr>
        <w:t>1. Se estima el modelo por mínimos cuadrados y se obtienen los residuos e</w:t>
      </w:r>
    </w:p>
    <w:p w:rsidR="008A59FE" w:rsidRPr="00E223E8" w:rsidRDefault="008A59FE" w:rsidP="00E40374">
      <w:pPr>
        <w:autoSpaceDE w:val="0"/>
        <w:autoSpaceDN w:val="0"/>
        <w:adjustRightInd w:val="0"/>
        <w:spacing w:before="240" w:after="120"/>
        <w:ind w:left="708"/>
        <w:rPr>
          <w:rFonts w:ascii="Verdana" w:hAnsi="Verdana" w:cs="Verdana"/>
          <w:sz w:val="22"/>
          <w:szCs w:val="22"/>
          <w:lang w:val="es-AR" w:eastAsia="es-AR"/>
        </w:rPr>
      </w:pPr>
      <w:r w:rsidRPr="00E223E8">
        <w:rPr>
          <w:rFonts w:ascii="Verdana" w:hAnsi="Verdana" w:cs="Verdana"/>
          <w:sz w:val="22"/>
          <w:szCs w:val="22"/>
          <w:lang w:val="es-AR" w:eastAsia="es-AR"/>
        </w:rPr>
        <w:t xml:space="preserve">2. Se especifica y estima Yt </w:t>
      </w:r>
      <w:r w:rsidR="006D58E0" w:rsidRPr="00E223E8">
        <w:rPr>
          <w:rFonts w:ascii="Verdana" w:hAnsi="Verdana" w:cs="Verdana"/>
          <w:sz w:val="22"/>
          <w:szCs w:val="22"/>
          <w:lang w:val="es-AR" w:eastAsia="es-AR"/>
        </w:rPr>
        <w:t xml:space="preserve">= </w:t>
      </w:r>
      <w:r w:rsidRPr="00E223E8">
        <w:rPr>
          <w:rFonts w:ascii="Verdana" w:hAnsi="Verdana" w:cs="Verdana"/>
          <w:sz w:val="22"/>
          <w:szCs w:val="22"/>
          <w:lang w:val="es-AR" w:eastAsia="es-AR"/>
        </w:rPr>
        <w:t>β</w:t>
      </w:r>
      <w:r w:rsidRPr="00E223E8">
        <w:rPr>
          <w:rFonts w:ascii="Verdana" w:hAnsi="Verdana" w:cs="Verdana"/>
          <w:sz w:val="22"/>
          <w:szCs w:val="22"/>
          <w:vertAlign w:val="subscript"/>
          <w:lang w:val="es-AR" w:eastAsia="es-AR"/>
        </w:rPr>
        <w:t>0</w:t>
      </w:r>
      <w:r w:rsidRPr="00E223E8">
        <w:rPr>
          <w:rFonts w:ascii="Verdana" w:hAnsi="Verdana" w:cs="Verdana"/>
          <w:sz w:val="22"/>
          <w:szCs w:val="22"/>
          <w:lang w:val="es-AR" w:eastAsia="es-AR"/>
        </w:rPr>
        <w:t xml:space="preserve"> </w:t>
      </w:r>
      <w:r w:rsidR="006D58E0" w:rsidRPr="00E223E8">
        <w:rPr>
          <w:rFonts w:ascii="Verdana" w:hAnsi="Verdana" w:cs="Verdana"/>
          <w:sz w:val="22"/>
          <w:szCs w:val="22"/>
          <w:lang w:val="es-AR" w:eastAsia="es-AR"/>
        </w:rPr>
        <w:t xml:space="preserve">+ </w:t>
      </w:r>
      <w:r w:rsidRPr="00E223E8">
        <w:rPr>
          <w:rFonts w:ascii="Verdana" w:hAnsi="Verdana" w:cs="Verdana"/>
          <w:sz w:val="22"/>
          <w:szCs w:val="22"/>
          <w:lang w:val="es-AR" w:eastAsia="es-AR"/>
        </w:rPr>
        <w:t>β</w:t>
      </w:r>
      <w:r w:rsidRPr="00E223E8">
        <w:rPr>
          <w:rFonts w:ascii="Verdana" w:hAnsi="Verdana" w:cs="Verdana"/>
          <w:sz w:val="22"/>
          <w:szCs w:val="22"/>
          <w:vertAlign w:val="subscript"/>
          <w:lang w:val="es-AR" w:eastAsia="es-AR"/>
        </w:rPr>
        <w:t>1</w:t>
      </w:r>
      <w:r w:rsidRPr="00E223E8">
        <w:rPr>
          <w:rFonts w:ascii="Verdana" w:hAnsi="Verdana" w:cs="Verdana"/>
          <w:sz w:val="22"/>
          <w:szCs w:val="22"/>
          <w:lang w:val="es-AR" w:eastAsia="es-AR"/>
        </w:rPr>
        <w:t>X</w:t>
      </w:r>
      <w:r w:rsidR="006D58E0" w:rsidRPr="00E223E8">
        <w:rPr>
          <w:rFonts w:ascii="Verdana" w:hAnsi="Verdana" w:cs="Verdana"/>
          <w:sz w:val="22"/>
          <w:szCs w:val="22"/>
          <w:lang w:val="es-AR" w:eastAsia="es-AR"/>
        </w:rPr>
        <w:t xml:space="preserve"> + </w:t>
      </w:r>
      <w:r w:rsidRPr="00E223E8">
        <w:rPr>
          <w:rFonts w:ascii="Verdana" w:hAnsi="Verdana" w:cs="Verdana"/>
          <w:sz w:val="22"/>
          <w:szCs w:val="22"/>
          <w:lang w:val="es-AR" w:eastAsia="es-AR"/>
        </w:rPr>
        <w:t>β</w:t>
      </w:r>
      <w:r w:rsidRPr="00E223E8">
        <w:rPr>
          <w:rFonts w:ascii="Verdana" w:hAnsi="Verdana" w:cs="Verdana"/>
          <w:sz w:val="22"/>
          <w:szCs w:val="22"/>
          <w:vertAlign w:val="subscript"/>
          <w:lang w:val="es-AR" w:eastAsia="es-AR"/>
        </w:rPr>
        <w:t>2</w:t>
      </w:r>
      <w:r w:rsidRPr="00E223E8">
        <w:rPr>
          <w:rFonts w:ascii="Verdana" w:hAnsi="Verdana" w:cs="Verdana"/>
          <w:sz w:val="22"/>
          <w:szCs w:val="22"/>
          <w:lang w:val="es-AR" w:eastAsia="es-AR"/>
        </w:rPr>
        <w:t>e</w:t>
      </w:r>
      <w:r w:rsidRPr="00E223E8">
        <w:rPr>
          <w:rFonts w:ascii="Verdana" w:hAnsi="Verdana" w:cs="Verdana"/>
          <w:sz w:val="22"/>
          <w:szCs w:val="22"/>
          <w:vertAlign w:val="subscript"/>
          <w:lang w:val="es-AR" w:eastAsia="es-AR"/>
        </w:rPr>
        <w:t>t</w:t>
      </w:r>
      <w:r w:rsidRPr="00E223E8">
        <w:rPr>
          <w:rFonts w:ascii="Verdana" w:hAnsi="Verdana" w:cs="Verdana"/>
          <w:sz w:val="22"/>
          <w:szCs w:val="22"/>
          <w:lang w:val="es-AR" w:eastAsia="es-AR"/>
        </w:rPr>
        <w:t xml:space="preserve"> </w:t>
      </w:r>
      <w:r w:rsidR="006D58E0" w:rsidRPr="00E223E8">
        <w:rPr>
          <w:rFonts w:ascii="Verdana" w:hAnsi="Verdana" w:cs="Verdana"/>
          <w:sz w:val="22"/>
          <w:szCs w:val="22"/>
          <w:lang w:val="es-AR" w:eastAsia="es-AR"/>
        </w:rPr>
        <w:t>+</w:t>
      </w:r>
      <w:r w:rsidRPr="00E223E8">
        <w:rPr>
          <w:rFonts w:ascii="Verdana" w:hAnsi="Verdana" w:cs="Verdana"/>
          <w:sz w:val="22"/>
          <w:szCs w:val="22"/>
          <w:lang w:val="es-AR" w:eastAsia="es-AR"/>
        </w:rPr>
        <w:t xml:space="preserve"> μt</w:t>
      </w:r>
    </w:p>
    <w:p w:rsidR="008A59FE" w:rsidRPr="00E223E8" w:rsidRDefault="008A59FE" w:rsidP="00E40374">
      <w:pPr>
        <w:autoSpaceDE w:val="0"/>
        <w:autoSpaceDN w:val="0"/>
        <w:adjustRightInd w:val="0"/>
        <w:spacing w:before="240" w:after="120"/>
        <w:ind w:left="708"/>
        <w:rPr>
          <w:rFonts w:ascii="Verdana" w:hAnsi="Verdana" w:cs="Verdana"/>
          <w:sz w:val="22"/>
          <w:szCs w:val="22"/>
          <w:lang w:val="es-AR" w:eastAsia="es-AR"/>
        </w:rPr>
      </w:pPr>
      <w:r w:rsidRPr="00E223E8">
        <w:rPr>
          <w:rFonts w:ascii="Verdana" w:hAnsi="Verdana" w:cs="Verdana"/>
          <w:sz w:val="22"/>
          <w:szCs w:val="22"/>
          <w:lang w:val="es-AR" w:eastAsia="es-AR"/>
        </w:rPr>
        <w:t xml:space="preserve">3. Se formula la hipótesis </w:t>
      </w:r>
      <w:proofErr w:type="gramStart"/>
      <w:r w:rsidRPr="00E223E8">
        <w:rPr>
          <w:rFonts w:ascii="Verdana" w:hAnsi="Verdana" w:cs="Arial"/>
          <w:sz w:val="22"/>
          <w:szCs w:val="22"/>
          <w:lang w:val="es-AR" w:eastAsia="es-AR"/>
        </w:rPr>
        <w:t>H</w:t>
      </w:r>
      <w:r w:rsidRPr="00E223E8">
        <w:rPr>
          <w:rFonts w:ascii="Verdana" w:hAnsi="Verdana" w:cs="Verdana"/>
          <w:sz w:val="22"/>
          <w:szCs w:val="22"/>
          <w:lang w:val="es-AR" w:eastAsia="es-AR"/>
        </w:rPr>
        <w:t xml:space="preserve">0 </w:t>
      </w:r>
      <w:r w:rsidRPr="00E223E8">
        <w:rPr>
          <w:rFonts w:ascii="Verdana" w:hAnsi="Verdana" w:cs="Arial"/>
          <w:sz w:val="22"/>
          <w:szCs w:val="22"/>
          <w:lang w:val="es-AR" w:eastAsia="es-AR"/>
        </w:rPr>
        <w:t>:</w:t>
      </w:r>
      <w:proofErr w:type="gramEnd"/>
      <w:r w:rsidRPr="00E223E8">
        <w:rPr>
          <w:rFonts w:ascii="Verdana" w:hAnsi="Verdana" w:cs="Arial"/>
          <w:sz w:val="22"/>
          <w:szCs w:val="22"/>
          <w:lang w:val="es-AR" w:eastAsia="es-AR"/>
        </w:rPr>
        <w:t xml:space="preserve"> </w:t>
      </w:r>
      <w:r w:rsidRPr="00E223E8">
        <w:rPr>
          <w:rFonts w:ascii="Verdana" w:hAnsi="Verdana" w:cs="Arial-ItalicMT"/>
          <w:i/>
          <w:iCs/>
          <w:sz w:val="22"/>
          <w:szCs w:val="22"/>
          <w:lang w:val="es-AR" w:eastAsia="es-AR"/>
        </w:rPr>
        <w:t>β</w:t>
      </w:r>
      <w:r w:rsidRPr="00E223E8">
        <w:rPr>
          <w:rFonts w:ascii="Verdana" w:hAnsi="Verdana" w:cs="Verdana"/>
          <w:sz w:val="22"/>
          <w:szCs w:val="22"/>
          <w:lang w:val="es-AR" w:eastAsia="es-AR"/>
        </w:rPr>
        <w:t>2</w:t>
      </w:r>
      <w:r w:rsidR="00B01E5D" w:rsidRPr="00E223E8">
        <w:rPr>
          <w:rFonts w:ascii="Verdana" w:hAnsi="Verdana" w:cs="Verdana"/>
          <w:sz w:val="22"/>
          <w:szCs w:val="22"/>
          <w:lang w:val="es-AR" w:eastAsia="es-AR"/>
        </w:rPr>
        <w:t xml:space="preserve"> =</w:t>
      </w:r>
      <w:r w:rsidRPr="00E223E8">
        <w:rPr>
          <w:rFonts w:ascii="Verdana" w:eastAsia="SymbolMT" w:hAnsi="Verdana" w:cs="SymbolMT"/>
          <w:sz w:val="22"/>
          <w:szCs w:val="22"/>
          <w:lang w:val="es-AR" w:eastAsia="es-AR"/>
        </w:rPr>
        <w:t xml:space="preserve"> </w:t>
      </w:r>
      <w:r w:rsidRPr="00E223E8">
        <w:rPr>
          <w:rFonts w:ascii="Verdana" w:hAnsi="Verdana" w:cs="Verdana"/>
          <w:sz w:val="22"/>
          <w:szCs w:val="22"/>
          <w:lang w:val="es-AR" w:eastAsia="es-AR"/>
        </w:rPr>
        <w:t>0, que es equivalente a decir: el</w:t>
      </w:r>
      <w:r w:rsidR="00E40374">
        <w:rPr>
          <w:rFonts w:ascii="Verdana" w:hAnsi="Verdana" w:cs="Verdana"/>
          <w:sz w:val="22"/>
          <w:szCs w:val="22"/>
          <w:lang w:val="es-AR" w:eastAsia="es-AR"/>
        </w:rPr>
        <w:t xml:space="preserve"> </w:t>
      </w:r>
      <w:proofErr w:type="spellStart"/>
      <w:r w:rsidRPr="00E223E8">
        <w:rPr>
          <w:rFonts w:ascii="Verdana" w:hAnsi="Verdana" w:cs="Verdana"/>
          <w:sz w:val="22"/>
          <w:szCs w:val="22"/>
          <w:lang w:val="es-AR" w:eastAsia="es-AR"/>
        </w:rPr>
        <w:t>regresor</w:t>
      </w:r>
      <w:proofErr w:type="spellEnd"/>
      <w:r w:rsidRPr="00E223E8">
        <w:rPr>
          <w:rFonts w:ascii="Verdana" w:hAnsi="Verdana" w:cs="Verdana"/>
          <w:sz w:val="22"/>
          <w:szCs w:val="22"/>
          <w:lang w:val="es-AR" w:eastAsia="es-AR"/>
        </w:rPr>
        <w:t xml:space="preserve"> es no estocástico o el regresor es exógeno</w:t>
      </w:r>
    </w:p>
    <w:p w:rsidR="008A59FE" w:rsidRPr="00E223E8" w:rsidRDefault="008A59FE" w:rsidP="00E40374">
      <w:pPr>
        <w:autoSpaceDE w:val="0"/>
        <w:autoSpaceDN w:val="0"/>
        <w:adjustRightInd w:val="0"/>
        <w:spacing w:before="240" w:after="120"/>
        <w:rPr>
          <w:rFonts w:ascii="Verdana" w:hAnsi="Verdana" w:cs="Verdana"/>
          <w:sz w:val="22"/>
          <w:szCs w:val="22"/>
          <w:lang w:val="es-AR" w:eastAsia="es-AR"/>
        </w:rPr>
      </w:pPr>
      <w:r w:rsidRPr="00E223E8">
        <w:rPr>
          <w:rFonts w:ascii="Verdana" w:hAnsi="Verdana" w:cs="Verdana"/>
          <w:sz w:val="22"/>
          <w:szCs w:val="22"/>
          <w:lang w:val="es-AR" w:eastAsia="es-AR"/>
        </w:rPr>
        <w:t>Si se rechaza la hipótesis nula, el regresor no es variable exógena sino que</w:t>
      </w:r>
      <w:r w:rsidR="00B01E5D" w:rsidRPr="00E223E8">
        <w:rPr>
          <w:rFonts w:ascii="Verdana" w:hAnsi="Verdana" w:cs="Verdana"/>
          <w:sz w:val="22"/>
          <w:szCs w:val="22"/>
          <w:lang w:val="es-AR" w:eastAsia="es-AR"/>
        </w:rPr>
        <w:t xml:space="preserve"> </w:t>
      </w:r>
      <w:r w:rsidRPr="00E223E8">
        <w:rPr>
          <w:rFonts w:ascii="Verdana" w:hAnsi="Verdana" w:cs="Verdana"/>
          <w:sz w:val="22"/>
          <w:szCs w:val="22"/>
          <w:lang w:val="es-AR" w:eastAsia="es-AR"/>
        </w:rPr>
        <w:t>está correlacionado con los residuos.</w:t>
      </w:r>
    </w:p>
    <w:p w:rsidR="00B01E5D" w:rsidRPr="00E223E8" w:rsidRDefault="00B01E5D" w:rsidP="007E713B">
      <w:pPr>
        <w:autoSpaceDE w:val="0"/>
        <w:autoSpaceDN w:val="0"/>
        <w:adjustRightInd w:val="0"/>
        <w:spacing w:before="240" w:after="120"/>
        <w:rPr>
          <w:rFonts w:ascii="Verdana" w:hAnsi="Verdana"/>
          <w:sz w:val="22"/>
          <w:szCs w:val="22"/>
          <w:lang w:val="es-AR" w:eastAsia="es-AR"/>
        </w:rPr>
      </w:pPr>
    </w:p>
    <w:p w:rsidR="008A59FE" w:rsidRPr="00E40374" w:rsidRDefault="008A59FE" w:rsidP="007E713B">
      <w:pPr>
        <w:autoSpaceDE w:val="0"/>
        <w:autoSpaceDN w:val="0"/>
        <w:adjustRightInd w:val="0"/>
        <w:spacing w:before="240" w:after="120"/>
        <w:rPr>
          <w:rFonts w:ascii="Verdana" w:hAnsi="Verdana" w:cs="Verdana"/>
          <w:lang w:val="es-AR" w:eastAsia="es-AR"/>
        </w:rPr>
      </w:pPr>
      <w:r w:rsidRPr="00E40374">
        <w:rPr>
          <w:rFonts w:ascii="Verdana" w:hAnsi="Verdana" w:cs="Verdana"/>
          <w:lang w:val="es-AR" w:eastAsia="es-AR"/>
        </w:rPr>
        <w:t>18.5 Modelos con retardos distribuidos finitos.</w:t>
      </w:r>
    </w:p>
    <w:p w:rsidR="008A59FE" w:rsidRPr="00E223E8" w:rsidRDefault="008A59FE" w:rsidP="007E713B">
      <w:pPr>
        <w:autoSpaceDE w:val="0"/>
        <w:autoSpaceDN w:val="0"/>
        <w:adjustRightInd w:val="0"/>
        <w:spacing w:before="240" w:after="120"/>
        <w:rPr>
          <w:rFonts w:ascii="Verdana" w:hAnsi="Verdana" w:cs="Verdana"/>
          <w:sz w:val="22"/>
          <w:szCs w:val="22"/>
          <w:lang w:val="es-AR" w:eastAsia="es-AR"/>
        </w:rPr>
      </w:pPr>
      <w:r w:rsidRPr="00E223E8">
        <w:rPr>
          <w:rFonts w:ascii="Verdana" w:hAnsi="Verdana" w:cs="Verdana"/>
          <w:sz w:val="22"/>
          <w:szCs w:val="22"/>
          <w:lang w:val="es-AR" w:eastAsia="es-AR"/>
        </w:rPr>
        <w:t>Aquí se verán tres modelos:</w:t>
      </w:r>
    </w:p>
    <w:p w:rsidR="008A59FE" w:rsidRPr="00E223E8" w:rsidRDefault="008A59FE" w:rsidP="007E713B">
      <w:pPr>
        <w:autoSpaceDE w:val="0"/>
        <w:autoSpaceDN w:val="0"/>
        <w:adjustRightInd w:val="0"/>
        <w:spacing w:before="240" w:after="120"/>
        <w:ind w:left="708"/>
        <w:rPr>
          <w:rFonts w:ascii="Verdana" w:hAnsi="Verdana" w:cs="Verdana"/>
          <w:sz w:val="22"/>
          <w:szCs w:val="22"/>
          <w:lang w:val="es-AR" w:eastAsia="es-AR"/>
        </w:rPr>
      </w:pPr>
      <w:r w:rsidRPr="00E223E8">
        <w:rPr>
          <w:rFonts w:ascii="Verdana" w:hAnsi="Verdana" w:cs="CourierNewPSMT"/>
          <w:sz w:val="22"/>
          <w:szCs w:val="22"/>
          <w:lang w:val="es-AR" w:eastAsia="es-AR"/>
        </w:rPr>
        <w:t xml:space="preserve">o </w:t>
      </w:r>
      <w:r w:rsidRPr="00E223E8">
        <w:rPr>
          <w:rFonts w:ascii="Verdana" w:hAnsi="Verdana" w:cs="Verdana"/>
          <w:sz w:val="22"/>
          <w:szCs w:val="22"/>
          <w:lang w:val="es-AR" w:eastAsia="es-AR"/>
        </w:rPr>
        <w:t>Modelo de rezago distribuido de Almon</w:t>
      </w:r>
    </w:p>
    <w:p w:rsidR="008A59FE" w:rsidRPr="00E223E8" w:rsidRDefault="008A59FE" w:rsidP="007E713B">
      <w:pPr>
        <w:autoSpaceDE w:val="0"/>
        <w:autoSpaceDN w:val="0"/>
        <w:adjustRightInd w:val="0"/>
        <w:spacing w:before="240" w:after="120"/>
        <w:ind w:left="708"/>
        <w:rPr>
          <w:rFonts w:ascii="Verdana" w:hAnsi="Verdana" w:cs="Verdana"/>
          <w:sz w:val="22"/>
          <w:szCs w:val="22"/>
          <w:lang w:val="es-AR" w:eastAsia="es-AR"/>
        </w:rPr>
      </w:pPr>
      <w:r w:rsidRPr="00E223E8">
        <w:rPr>
          <w:rFonts w:ascii="Verdana" w:hAnsi="Verdana" w:cs="CourierNewPSMT"/>
          <w:sz w:val="22"/>
          <w:szCs w:val="22"/>
          <w:lang w:val="es-AR" w:eastAsia="es-AR"/>
        </w:rPr>
        <w:t xml:space="preserve">o </w:t>
      </w:r>
      <w:r w:rsidRPr="00E223E8">
        <w:rPr>
          <w:rFonts w:ascii="Verdana" w:hAnsi="Verdana" w:cs="Verdana"/>
          <w:sz w:val="22"/>
          <w:szCs w:val="22"/>
          <w:lang w:val="es-AR" w:eastAsia="es-AR"/>
        </w:rPr>
        <w:t>Modelo aritmético de Fischer</w:t>
      </w:r>
    </w:p>
    <w:p w:rsidR="0099092A" w:rsidRDefault="008A59FE" w:rsidP="007E713B">
      <w:pPr>
        <w:pStyle w:val="Textosinformato"/>
        <w:spacing w:before="240" w:after="120"/>
        <w:ind w:left="708"/>
        <w:rPr>
          <w:rFonts w:ascii="Verdana" w:hAnsi="Verdana" w:cs="Verdana"/>
          <w:sz w:val="22"/>
          <w:szCs w:val="22"/>
          <w:lang w:val="es-AR" w:eastAsia="es-AR"/>
        </w:rPr>
      </w:pPr>
      <w:proofErr w:type="gramStart"/>
      <w:r w:rsidRPr="00E223E8">
        <w:rPr>
          <w:rFonts w:ascii="Verdana" w:hAnsi="Verdana" w:cs="CourierNewPSMT"/>
          <w:sz w:val="22"/>
          <w:szCs w:val="22"/>
          <w:lang w:val="es-AR" w:eastAsia="es-AR"/>
        </w:rPr>
        <w:t>o</w:t>
      </w:r>
      <w:proofErr w:type="gramEnd"/>
      <w:r w:rsidRPr="00E223E8">
        <w:rPr>
          <w:rFonts w:ascii="Verdana" w:hAnsi="Verdana" w:cs="CourierNewPSMT"/>
          <w:sz w:val="22"/>
          <w:szCs w:val="22"/>
          <w:lang w:val="es-AR" w:eastAsia="es-AR"/>
        </w:rPr>
        <w:t xml:space="preserve"> </w:t>
      </w:r>
      <w:r w:rsidRPr="00E223E8">
        <w:rPr>
          <w:rFonts w:ascii="Verdana" w:hAnsi="Verdana" w:cs="Verdana"/>
          <w:sz w:val="22"/>
          <w:szCs w:val="22"/>
          <w:lang w:val="es-AR" w:eastAsia="es-AR"/>
        </w:rPr>
        <w:t xml:space="preserve">Retardo en v invertida de </w:t>
      </w:r>
      <w:proofErr w:type="spellStart"/>
      <w:r w:rsidRPr="00E223E8">
        <w:rPr>
          <w:rFonts w:ascii="Verdana" w:hAnsi="Verdana" w:cs="Verdana"/>
          <w:sz w:val="22"/>
          <w:szCs w:val="22"/>
          <w:lang w:val="es-AR" w:eastAsia="es-AR"/>
        </w:rPr>
        <w:t>De</w:t>
      </w:r>
      <w:proofErr w:type="spellEnd"/>
      <w:r w:rsidRPr="00E223E8">
        <w:rPr>
          <w:rFonts w:ascii="Verdana" w:hAnsi="Verdana" w:cs="Verdana"/>
          <w:sz w:val="22"/>
          <w:szCs w:val="22"/>
          <w:lang w:val="es-AR" w:eastAsia="es-AR"/>
        </w:rPr>
        <w:t xml:space="preserve"> </w:t>
      </w:r>
      <w:proofErr w:type="spellStart"/>
      <w:r w:rsidRPr="00E223E8">
        <w:rPr>
          <w:rFonts w:ascii="Verdana" w:hAnsi="Verdana" w:cs="Verdana"/>
          <w:sz w:val="22"/>
          <w:szCs w:val="22"/>
          <w:lang w:val="es-AR" w:eastAsia="es-AR"/>
        </w:rPr>
        <w:t>Leeuw</w:t>
      </w:r>
      <w:proofErr w:type="spellEnd"/>
    </w:p>
    <w:p w:rsidR="007E713B" w:rsidRDefault="007E713B" w:rsidP="007E713B">
      <w:pPr>
        <w:pStyle w:val="Textosinformato"/>
        <w:spacing w:before="240" w:after="120"/>
        <w:ind w:left="708"/>
        <w:rPr>
          <w:rFonts w:ascii="Verdana" w:hAnsi="Verdana" w:cs="Verdana"/>
          <w:sz w:val="22"/>
          <w:szCs w:val="22"/>
          <w:lang w:val="es-AR" w:eastAsia="es-AR"/>
        </w:rPr>
      </w:pPr>
    </w:p>
    <w:p w:rsidR="007E713B" w:rsidRPr="00E223E8" w:rsidRDefault="007E713B" w:rsidP="007E713B">
      <w:pPr>
        <w:pStyle w:val="Textosinformato"/>
        <w:spacing w:before="240" w:after="120"/>
        <w:ind w:left="708"/>
        <w:rPr>
          <w:rFonts w:ascii="Verdana" w:eastAsia="Arial Unicode MS" w:hAnsi="Verdana" w:cs="Arial"/>
          <w:sz w:val="22"/>
          <w:szCs w:val="22"/>
          <w:lang w:val="es-ES_tradnl"/>
        </w:rPr>
      </w:pPr>
    </w:p>
    <w:p w:rsidR="0099092A" w:rsidRPr="005E0D04" w:rsidRDefault="0099092A">
      <w:pPr>
        <w:pStyle w:val="Ttulo4"/>
        <w:spacing w:before="240" w:after="240" w:line="240" w:lineRule="auto"/>
        <w:jc w:val="left"/>
        <w:rPr>
          <w:rFonts w:ascii="Verdana" w:eastAsia="Batang" w:hAnsi="Verdana"/>
          <w:b/>
          <w:bCs/>
          <w:snapToGrid/>
          <w:sz w:val="24"/>
          <w:szCs w:val="24"/>
        </w:rPr>
      </w:pPr>
      <w:bookmarkStart w:id="19" w:name="_Toc306010418"/>
      <w:r w:rsidRPr="005E0D04">
        <w:rPr>
          <w:rFonts w:ascii="Verdana" w:eastAsia="Batang" w:hAnsi="Verdana"/>
          <w:b/>
          <w:bCs/>
          <w:snapToGrid/>
          <w:sz w:val="24"/>
          <w:szCs w:val="24"/>
        </w:rPr>
        <w:t>Modelo de rezagos distribuidos de Almon</w:t>
      </w:r>
      <w:bookmarkEnd w:id="19"/>
    </w:p>
    <w:p w:rsidR="0099092A" w:rsidRPr="00E223E8" w:rsidRDefault="0099092A" w:rsidP="007E713B">
      <w:pPr>
        <w:pStyle w:val="Textosinformato"/>
        <w:spacing w:before="240" w:after="120"/>
        <w:jc w:val="both"/>
        <w:rPr>
          <w:rFonts w:ascii="Verdana" w:eastAsia="Arial Unicode MS" w:hAnsi="Verdana" w:cs="Arial"/>
          <w:sz w:val="22"/>
          <w:szCs w:val="22"/>
        </w:rPr>
      </w:pPr>
      <w:r w:rsidRPr="00E223E8">
        <w:rPr>
          <w:rFonts w:ascii="Verdana" w:eastAsia="Arial Unicode MS" w:hAnsi="Verdana" w:cs="Arial"/>
          <w:sz w:val="22"/>
          <w:szCs w:val="22"/>
        </w:rPr>
        <w:t xml:space="preserve">El modelo de Koyck supone que los </w:t>
      </w:r>
      <w:r w:rsidRPr="00E223E8">
        <w:rPr>
          <w:rFonts w:ascii="Verdana" w:eastAsia="Arial Unicode MS" w:hAnsi="Verdana" w:cs="Arial"/>
          <w:position w:val="-10"/>
          <w:sz w:val="22"/>
          <w:szCs w:val="22"/>
        </w:rPr>
        <w:object w:dxaOrig="260" w:dyaOrig="320">
          <v:shape id="_x0000_i1133" type="#_x0000_t75" style="width:14.25pt;height:15.6pt" o:ole="">
            <v:imagedata r:id="rId221" o:title=""/>
          </v:shape>
          <o:OLEObject Type="Embed" ProgID="Equation.3" ShapeID="_x0000_i1133" DrawAspect="Content" ObjectID="_1405518190" r:id="rId222"/>
        </w:object>
      </w:r>
      <w:r w:rsidRPr="00E223E8">
        <w:rPr>
          <w:rFonts w:ascii="Verdana" w:eastAsia="Arial Unicode MS" w:hAnsi="Verdana" w:cs="Arial"/>
          <w:sz w:val="22"/>
          <w:szCs w:val="22"/>
        </w:rPr>
        <w:t xml:space="preserve"> se reducen geométricamente a medida que el rezago aumenta, esto no es aplicable cuando tenemos situaciones como las planteadas en las Figuras 1 a 3.</w:t>
      </w:r>
    </w:p>
    <w:p w:rsidR="0099092A" w:rsidRPr="00E223E8" w:rsidRDefault="0099092A" w:rsidP="007E713B">
      <w:pPr>
        <w:spacing w:before="240" w:after="120"/>
        <w:jc w:val="both"/>
        <w:rPr>
          <w:rFonts w:ascii="Verdana" w:hAnsi="Verdana"/>
          <w:sz w:val="22"/>
          <w:szCs w:val="22"/>
        </w:rPr>
      </w:pPr>
      <w:r w:rsidRPr="00E223E8">
        <w:rPr>
          <w:rFonts w:ascii="Verdana" w:hAnsi="Verdana"/>
          <w:sz w:val="22"/>
          <w:szCs w:val="22"/>
          <w:lang w:val="es-MX"/>
        </w:rPr>
        <w:lastRenderedPageBreak/>
        <w:t xml:space="preserve">Shirley Almon (1965) </w:t>
      </w:r>
      <w:r w:rsidR="000A1D02" w:rsidRPr="00E223E8">
        <w:rPr>
          <w:rFonts w:ascii="Verdana" w:hAnsi="Verdana"/>
          <w:sz w:val="22"/>
          <w:szCs w:val="22"/>
          <w:lang w:val="es-MX"/>
        </w:rPr>
        <w:t>propuso estimar (K +1) β por medio de una función polinómica. Usando el teorema de Weierstrass</w:t>
      </w:r>
      <w:r w:rsidR="000A1D02" w:rsidRPr="00E223E8">
        <w:rPr>
          <w:rStyle w:val="Refdenotaalpie"/>
          <w:rFonts w:ascii="Verdana" w:hAnsi="Verdana"/>
          <w:sz w:val="22"/>
          <w:szCs w:val="22"/>
          <w:lang w:val="es-MX"/>
        </w:rPr>
        <w:footnoteReference w:id="2"/>
      </w:r>
      <w:r w:rsidR="000A1D02" w:rsidRPr="00E223E8">
        <w:rPr>
          <w:rFonts w:ascii="Verdana" w:hAnsi="Verdana"/>
          <w:sz w:val="22"/>
          <w:szCs w:val="22"/>
          <w:lang w:val="es-MX"/>
        </w:rPr>
        <w:t xml:space="preserve">, </w:t>
      </w:r>
      <w:r w:rsidRPr="00E223E8">
        <w:rPr>
          <w:rFonts w:ascii="Verdana" w:hAnsi="Verdana"/>
          <w:sz w:val="22"/>
          <w:szCs w:val="22"/>
          <w:lang w:val="es-MX"/>
        </w:rPr>
        <w:t xml:space="preserve">consideró que los coeficientes  de los rezagos </w:t>
      </w:r>
      <w:r w:rsidRPr="00E223E8">
        <w:rPr>
          <w:rFonts w:ascii="Verdana" w:eastAsia="Arial Unicode MS" w:hAnsi="Verdana" w:cs="Arial"/>
          <w:position w:val="-10"/>
          <w:sz w:val="22"/>
          <w:szCs w:val="22"/>
        </w:rPr>
        <w:object w:dxaOrig="279" w:dyaOrig="340">
          <v:shape id="_x0000_i1134" type="#_x0000_t75" style="width:14.25pt;height:17pt" o:ole="">
            <v:imagedata r:id="rId223" o:title=""/>
          </v:shape>
          <o:OLEObject Type="Embed" ProgID="Equation.3" ShapeID="_x0000_i1134" DrawAspect="Content" ObjectID="_1405518191" r:id="rId224"/>
        </w:object>
      </w:r>
      <w:r w:rsidRPr="00E223E8">
        <w:rPr>
          <w:rFonts w:ascii="Verdana" w:eastAsia="Arial Unicode MS" w:hAnsi="Verdana" w:cs="Arial"/>
          <w:sz w:val="22"/>
          <w:szCs w:val="22"/>
        </w:rPr>
        <w:t xml:space="preserve"> </w:t>
      </w:r>
      <w:r w:rsidRPr="00E223E8">
        <w:rPr>
          <w:rFonts w:ascii="Verdana" w:hAnsi="Verdana"/>
          <w:sz w:val="22"/>
          <w:szCs w:val="22"/>
          <w:lang w:val="es-MX"/>
        </w:rPr>
        <w:t xml:space="preserve">podían ajustarse a un polinomio en </w:t>
      </w:r>
      <w:r w:rsidRPr="00E223E8">
        <w:rPr>
          <w:rFonts w:ascii="Verdana" w:hAnsi="Verdana"/>
          <w:position w:val="-4"/>
          <w:sz w:val="22"/>
          <w:szCs w:val="22"/>
          <w:lang w:val="es-MX"/>
        </w:rPr>
        <w:object w:dxaOrig="139" w:dyaOrig="260">
          <v:shape id="_x0000_i1135" type="#_x0000_t75" style="width:6.8pt;height:14.25pt" o:ole="">
            <v:imagedata r:id="rId225" o:title=""/>
          </v:shape>
          <o:OLEObject Type="Embed" ProgID="Equation.3" ShapeID="_x0000_i1135" DrawAspect="Content" ObjectID="_1405518192" r:id="rId226"/>
        </w:object>
      </w:r>
      <w:r w:rsidRPr="00E223E8">
        <w:rPr>
          <w:rFonts w:ascii="Verdana" w:hAnsi="Verdana"/>
          <w:sz w:val="22"/>
          <w:szCs w:val="22"/>
          <w:lang w:val="es-MX"/>
        </w:rPr>
        <w:t xml:space="preserve"> de grado</w:t>
      </w:r>
      <w:r w:rsidR="000A1D02" w:rsidRPr="00E223E8">
        <w:rPr>
          <w:rFonts w:ascii="Verdana" w:hAnsi="Verdana"/>
          <w:sz w:val="22"/>
          <w:szCs w:val="22"/>
          <w:lang w:val="es-MX"/>
        </w:rPr>
        <w:t xml:space="preserve"> q</w:t>
      </w:r>
      <w:r w:rsidRPr="00E223E8">
        <w:rPr>
          <w:rFonts w:ascii="Verdana" w:hAnsi="Verdana"/>
          <w:sz w:val="22"/>
          <w:szCs w:val="22"/>
          <w:lang w:val="es-MX"/>
        </w:rPr>
        <w:t>:</w:t>
      </w:r>
    </w:p>
    <w:p w:rsidR="0099092A" w:rsidRPr="00E223E8" w:rsidRDefault="0099092A" w:rsidP="007E713B">
      <w:pPr>
        <w:pStyle w:val="Textosinformato"/>
        <w:spacing w:before="240" w:after="120"/>
        <w:jc w:val="center"/>
        <w:rPr>
          <w:rFonts w:ascii="Verdana" w:hAnsi="Verdana"/>
          <w:sz w:val="22"/>
          <w:szCs w:val="22"/>
        </w:rPr>
      </w:pPr>
      <w:r w:rsidRPr="00E223E8">
        <w:rPr>
          <w:rFonts w:ascii="Verdana" w:hAnsi="Verdana"/>
          <w:position w:val="-12"/>
          <w:sz w:val="22"/>
          <w:szCs w:val="22"/>
          <w:lang w:val="es-MX"/>
        </w:rPr>
        <w:object w:dxaOrig="3860" w:dyaOrig="400">
          <v:shape id="_x0000_i1136" type="#_x0000_t75" style="width:192.9pt;height:20.4pt" o:ole="">
            <v:imagedata r:id="rId227" o:title=""/>
          </v:shape>
          <o:OLEObject Type="Embed" ProgID="Equation.3" ShapeID="_x0000_i1136" DrawAspect="Content" ObjectID="_1405518193" r:id="rId228"/>
        </w:object>
      </w:r>
      <w:r w:rsidRPr="00E223E8">
        <w:rPr>
          <w:rFonts w:ascii="Verdana" w:hAnsi="Verdana"/>
          <w:sz w:val="22"/>
          <w:szCs w:val="22"/>
          <w:lang w:val="es-MX"/>
        </w:rPr>
        <w:tab/>
        <w:t>(28)</w:t>
      </w:r>
    </w:p>
    <w:p w:rsidR="0099092A" w:rsidRPr="00E223E8" w:rsidRDefault="0099092A" w:rsidP="007E713B">
      <w:pPr>
        <w:spacing w:before="240" w:after="120"/>
        <w:jc w:val="both"/>
        <w:rPr>
          <w:rFonts w:ascii="Verdana" w:hAnsi="Verdana"/>
          <w:sz w:val="22"/>
          <w:szCs w:val="22"/>
          <w:lang w:val="es-MX"/>
        </w:rPr>
      </w:pPr>
      <w:r w:rsidRPr="00E223E8">
        <w:rPr>
          <w:rFonts w:ascii="Verdana" w:hAnsi="Verdana"/>
          <w:sz w:val="22"/>
          <w:szCs w:val="22"/>
        </w:rPr>
        <w:t>La Figura 1 se corresponde con coeficientes que se ajustan por un polinomio de grado 2; la Figura 2 con un polinomio de grado 3 y la Figura 3 con un polinomio de grado 4.</w:t>
      </w:r>
      <w:r w:rsidRPr="00E223E8">
        <w:rPr>
          <w:rFonts w:ascii="Verdana" w:hAnsi="Verdana"/>
          <w:sz w:val="22"/>
          <w:szCs w:val="22"/>
          <w:lang w:val="es-MX"/>
        </w:rPr>
        <w:t xml:space="preserve"> En general, un polinomio de grado 2 o grado 3, ajusta bien el comportamiento de los </w:t>
      </w:r>
      <w:r w:rsidRPr="00E223E8">
        <w:rPr>
          <w:rFonts w:ascii="Verdana" w:eastAsia="Arial Unicode MS" w:hAnsi="Verdana" w:cs="Arial"/>
          <w:position w:val="-10"/>
          <w:sz w:val="22"/>
          <w:szCs w:val="22"/>
        </w:rPr>
        <w:object w:dxaOrig="279" w:dyaOrig="340">
          <v:shape id="_x0000_i1137" type="#_x0000_t75" style="width:14.25pt;height:17pt" o:ole="">
            <v:imagedata r:id="rId223" o:title=""/>
          </v:shape>
          <o:OLEObject Type="Embed" ProgID="Equation.3" ShapeID="_x0000_i1137" DrawAspect="Content" ObjectID="_1405518194" r:id="rId229"/>
        </w:object>
      </w:r>
      <w:r w:rsidRPr="00E223E8">
        <w:rPr>
          <w:rFonts w:ascii="Verdana" w:eastAsia="Arial Unicode MS" w:hAnsi="Verdana" w:cs="Arial"/>
          <w:sz w:val="22"/>
          <w:szCs w:val="22"/>
        </w:rPr>
        <w:t>.</w:t>
      </w:r>
    </w:p>
    <w:p w:rsidR="0099092A" w:rsidRPr="00E223E8" w:rsidRDefault="0099092A" w:rsidP="007E713B">
      <w:pPr>
        <w:pStyle w:val="Textosinformato"/>
        <w:spacing w:before="240" w:after="120"/>
        <w:jc w:val="both"/>
        <w:rPr>
          <w:rFonts w:ascii="Verdana" w:hAnsi="Verdan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99092A" w:rsidRPr="00E223E8">
        <w:tc>
          <w:tcPr>
            <w:tcW w:w="8978" w:type="dxa"/>
            <w:tcBorders>
              <w:top w:val="nil"/>
              <w:left w:val="nil"/>
              <w:bottom w:val="nil"/>
              <w:right w:val="nil"/>
            </w:tcBorders>
          </w:tcPr>
          <w:p w:rsidR="0099092A" w:rsidRPr="00E223E8" w:rsidRDefault="0099092A">
            <w:pPr>
              <w:pStyle w:val="Textosinformato"/>
              <w:spacing w:before="240"/>
              <w:jc w:val="center"/>
              <w:rPr>
                <w:rFonts w:ascii="Verdana" w:hAnsi="Verdana"/>
                <w:sz w:val="22"/>
                <w:szCs w:val="22"/>
              </w:rPr>
            </w:pPr>
            <w:r w:rsidRPr="00E223E8">
              <w:rPr>
                <w:rFonts w:ascii="Verdana" w:hAnsi="Verdana"/>
                <w:sz w:val="22"/>
                <w:szCs w:val="22"/>
              </w:rPr>
              <w:t>Figura 1                                                Figura 2</w:t>
            </w:r>
          </w:p>
          <w:p w:rsidR="0099092A" w:rsidRPr="00E223E8" w:rsidRDefault="00C61F5D">
            <w:pPr>
              <w:pStyle w:val="Textosinformato"/>
              <w:spacing w:after="120"/>
              <w:jc w:val="center"/>
              <w:rPr>
                <w:rFonts w:ascii="Verdana" w:hAnsi="Verdana"/>
                <w:sz w:val="22"/>
                <w:szCs w:val="22"/>
              </w:rPr>
            </w:pPr>
            <w:r w:rsidRPr="00E223E8">
              <w:rPr>
                <w:rFonts w:ascii="Verdana" w:hAnsi="Verdana"/>
                <w:noProof/>
                <w:sz w:val="22"/>
                <w:szCs w:val="22"/>
                <w:lang w:val="es-AR" w:eastAsia="es-AR"/>
              </w:rPr>
              <w:drawing>
                <wp:inline distT="0" distB="0" distL="0" distR="0" wp14:anchorId="5B1CDD9A" wp14:editId="7D6E4697">
                  <wp:extent cx="2125980" cy="1377315"/>
                  <wp:effectExtent l="19050" t="0" r="7620" b="0"/>
                  <wp:docPr id="158" name="Imagen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30"/>
                          <a:srcRect/>
                          <a:stretch>
                            <a:fillRect/>
                          </a:stretch>
                        </pic:blipFill>
                        <pic:spPr bwMode="auto">
                          <a:xfrm>
                            <a:off x="0" y="0"/>
                            <a:ext cx="2125980" cy="1377315"/>
                          </a:xfrm>
                          <a:prstGeom prst="rect">
                            <a:avLst/>
                          </a:prstGeom>
                          <a:noFill/>
                          <a:ln w="9525">
                            <a:noFill/>
                            <a:miter lim="800000"/>
                            <a:headEnd/>
                            <a:tailEnd/>
                          </a:ln>
                        </pic:spPr>
                      </pic:pic>
                    </a:graphicData>
                  </a:graphic>
                </wp:inline>
              </w:drawing>
            </w:r>
            <w:r w:rsidR="0099092A" w:rsidRPr="00E223E8">
              <w:rPr>
                <w:rFonts w:ascii="Verdana" w:hAnsi="Verdana"/>
                <w:sz w:val="22"/>
                <w:szCs w:val="22"/>
              </w:rPr>
              <w:t xml:space="preserve">        </w:t>
            </w:r>
            <w:r w:rsidRPr="00E223E8">
              <w:rPr>
                <w:rFonts w:ascii="Verdana" w:hAnsi="Verdana"/>
                <w:noProof/>
                <w:sz w:val="22"/>
                <w:szCs w:val="22"/>
                <w:lang w:val="es-AR" w:eastAsia="es-AR"/>
              </w:rPr>
              <w:drawing>
                <wp:inline distT="0" distB="0" distL="0" distR="0" wp14:anchorId="0A971368" wp14:editId="60D03CB2">
                  <wp:extent cx="2113915" cy="1341755"/>
                  <wp:effectExtent l="19050" t="0" r="635" b="0"/>
                  <wp:docPr id="159" name="Imagen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231"/>
                          <a:srcRect/>
                          <a:stretch>
                            <a:fillRect/>
                          </a:stretch>
                        </pic:blipFill>
                        <pic:spPr bwMode="auto">
                          <a:xfrm>
                            <a:off x="0" y="0"/>
                            <a:ext cx="2113915" cy="1341755"/>
                          </a:xfrm>
                          <a:prstGeom prst="rect">
                            <a:avLst/>
                          </a:prstGeom>
                          <a:noFill/>
                          <a:ln w="9525">
                            <a:noFill/>
                            <a:miter lim="800000"/>
                            <a:headEnd/>
                            <a:tailEnd/>
                          </a:ln>
                        </pic:spPr>
                      </pic:pic>
                    </a:graphicData>
                  </a:graphic>
                </wp:inline>
              </w:drawing>
            </w:r>
          </w:p>
          <w:p w:rsidR="0099092A" w:rsidRPr="00E223E8" w:rsidRDefault="0099092A">
            <w:pPr>
              <w:pStyle w:val="Textosinformato"/>
              <w:spacing w:before="240"/>
              <w:jc w:val="center"/>
              <w:rPr>
                <w:rFonts w:ascii="Verdana" w:hAnsi="Verdana"/>
                <w:sz w:val="22"/>
                <w:szCs w:val="22"/>
              </w:rPr>
            </w:pPr>
            <w:r w:rsidRPr="00E223E8">
              <w:rPr>
                <w:rFonts w:ascii="Verdana" w:hAnsi="Verdana"/>
                <w:sz w:val="22"/>
                <w:szCs w:val="22"/>
              </w:rPr>
              <w:t>Figura 3</w:t>
            </w:r>
          </w:p>
          <w:p w:rsidR="0099092A" w:rsidRPr="00E223E8" w:rsidRDefault="00C61F5D">
            <w:pPr>
              <w:pStyle w:val="Textosinformato"/>
              <w:spacing w:after="120"/>
              <w:jc w:val="center"/>
              <w:rPr>
                <w:rFonts w:ascii="Verdana" w:hAnsi="Verdana"/>
                <w:sz w:val="22"/>
                <w:szCs w:val="22"/>
              </w:rPr>
            </w:pPr>
            <w:r w:rsidRPr="00E223E8">
              <w:rPr>
                <w:rFonts w:ascii="Verdana" w:hAnsi="Verdana"/>
                <w:noProof/>
                <w:sz w:val="22"/>
                <w:szCs w:val="22"/>
                <w:lang w:val="es-AR" w:eastAsia="es-AR"/>
              </w:rPr>
              <w:drawing>
                <wp:inline distT="0" distB="0" distL="0" distR="0" wp14:anchorId="2FB5502E" wp14:editId="59D1D48B">
                  <wp:extent cx="2101850" cy="1318260"/>
                  <wp:effectExtent l="19050" t="0" r="0" b="0"/>
                  <wp:docPr id="160" name="Imagen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32"/>
                          <a:srcRect/>
                          <a:stretch>
                            <a:fillRect/>
                          </a:stretch>
                        </pic:blipFill>
                        <pic:spPr bwMode="auto">
                          <a:xfrm>
                            <a:off x="0" y="0"/>
                            <a:ext cx="2101850" cy="1318260"/>
                          </a:xfrm>
                          <a:prstGeom prst="rect">
                            <a:avLst/>
                          </a:prstGeom>
                          <a:noFill/>
                          <a:ln w="9525">
                            <a:noFill/>
                            <a:miter lim="800000"/>
                            <a:headEnd/>
                            <a:tailEnd/>
                          </a:ln>
                        </pic:spPr>
                      </pic:pic>
                    </a:graphicData>
                  </a:graphic>
                </wp:inline>
              </w:drawing>
            </w:r>
          </w:p>
        </w:tc>
      </w:tr>
    </w:tbl>
    <w:p w:rsidR="0099092A" w:rsidRPr="00E223E8" w:rsidRDefault="0099092A">
      <w:pPr>
        <w:jc w:val="both"/>
        <w:rPr>
          <w:rFonts w:ascii="Verdana" w:hAnsi="Verdana"/>
          <w:sz w:val="22"/>
          <w:szCs w:val="22"/>
          <w:lang w:val="es-MX"/>
        </w:rPr>
      </w:pP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La técnica de Almon parte de un modelo finito de rezagos distribuidos</w: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sz w:val="22"/>
          <w:szCs w:val="22"/>
        </w:rPr>
        <w:object w:dxaOrig="5340" w:dyaOrig="360">
          <v:shape id="_x0000_i1138" type="#_x0000_t75" style="width:267.6pt;height:17.65pt" o:ole="">
            <v:imagedata r:id="rId233" o:title=""/>
          </v:shape>
          <o:OLEObject Type="Embed" ProgID="Equation.3" ShapeID="_x0000_i1138" DrawAspect="Content" ObjectID="_1405518195" r:id="rId234"/>
        </w:object>
      </w:r>
      <w:r w:rsidRPr="00E223E8">
        <w:rPr>
          <w:rFonts w:ascii="Verdana" w:hAnsi="Verdana"/>
          <w:sz w:val="22"/>
          <w:szCs w:val="22"/>
        </w:rPr>
        <w:tab/>
      </w:r>
      <w:r w:rsidRPr="00E223E8">
        <w:rPr>
          <w:rFonts w:ascii="Verdana" w:hAnsi="Verdana"/>
          <w:sz w:val="22"/>
          <w:szCs w:val="22"/>
        </w:rPr>
        <w:tab/>
        <w:t>(29)</w:t>
      </w: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expresión que puede escribirse como</w: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position w:val="-28"/>
          <w:sz w:val="22"/>
          <w:szCs w:val="22"/>
        </w:rPr>
        <w:object w:dxaOrig="2280" w:dyaOrig="680">
          <v:shape id="_x0000_i1139" type="#_x0000_t75" style="width:114.1pt;height:33.95pt" o:ole="">
            <v:imagedata r:id="rId235" o:title=""/>
          </v:shape>
          <o:OLEObject Type="Embed" ProgID="Equation.3" ShapeID="_x0000_i1139" DrawAspect="Content" ObjectID="_1405518196" r:id="rId236"/>
        </w:object>
      </w:r>
      <w:r w:rsidRPr="00E223E8">
        <w:rPr>
          <w:rFonts w:ascii="Verdana" w:hAnsi="Verdana"/>
          <w:sz w:val="22"/>
          <w:szCs w:val="22"/>
        </w:rPr>
        <w:tab/>
        <w:t>(30)</w:t>
      </w:r>
    </w:p>
    <w:p w:rsidR="0099092A" w:rsidRPr="00E223E8" w:rsidRDefault="0099092A">
      <w:pPr>
        <w:pStyle w:val="Textosinformato"/>
        <w:spacing w:before="240" w:after="120"/>
        <w:rPr>
          <w:rFonts w:ascii="Verdana" w:hAnsi="Verdana"/>
          <w:sz w:val="22"/>
          <w:szCs w:val="22"/>
        </w:rPr>
      </w:pP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 xml:space="preserve">A efectos de simplificar la notación se supone que los coeficientes </w:t>
      </w:r>
      <w:r w:rsidRPr="00E223E8">
        <w:rPr>
          <w:rFonts w:ascii="Verdana" w:eastAsia="Arial Unicode MS" w:hAnsi="Verdana" w:cs="Arial"/>
          <w:position w:val="-10"/>
          <w:sz w:val="22"/>
          <w:szCs w:val="22"/>
        </w:rPr>
        <w:object w:dxaOrig="279" w:dyaOrig="340">
          <v:shape id="_x0000_i1140" type="#_x0000_t75" style="width:14.25pt;height:17pt" o:ole="">
            <v:imagedata r:id="rId223" o:title=""/>
          </v:shape>
          <o:OLEObject Type="Embed" ProgID="Equation.3" ShapeID="_x0000_i1140" DrawAspect="Content" ObjectID="_1405518197" r:id="rId237"/>
        </w:object>
      </w:r>
      <w:r w:rsidRPr="00E223E8">
        <w:rPr>
          <w:rFonts w:ascii="Verdana" w:hAnsi="Verdana"/>
          <w:sz w:val="22"/>
          <w:szCs w:val="22"/>
        </w:rPr>
        <w:t xml:space="preserve"> se ajustan por un polinomio de segundo grado </w: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position w:val="-12"/>
          <w:sz w:val="22"/>
          <w:szCs w:val="22"/>
          <w:lang w:val="es-MX"/>
        </w:rPr>
        <w:object w:dxaOrig="1939" w:dyaOrig="380">
          <v:shape id="_x0000_i1141" type="#_x0000_t75" style="width:96.45pt;height:19pt" o:ole="">
            <v:imagedata r:id="rId238" o:title=""/>
          </v:shape>
          <o:OLEObject Type="Embed" ProgID="Equation.3" ShapeID="_x0000_i1141" DrawAspect="Content" ObjectID="_1405518198" r:id="rId239"/>
        </w:object>
      </w:r>
      <w:r w:rsidRPr="00E223E8">
        <w:rPr>
          <w:rFonts w:ascii="Verdana" w:hAnsi="Verdana"/>
          <w:sz w:val="22"/>
          <w:szCs w:val="22"/>
          <w:lang w:val="es-MX"/>
        </w:rPr>
        <w:tab/>
      </w:r>
      <w:r w:rsidRPr="00E223E8">
        <w:rPr>
          <w:rFonts w:ascii="Verdana" w:hAnsi="Verdana"/>
          <w:sz w:val="22"/>
          <w:szCs w:val="22"/>
          <w:lang w:val="es-MX"/>
        </w:rPr>
        <w:tab/>
        <w:t>(31)</w:t>
      </w: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Reemplazando (31) en (30)</w: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position w:val="-64"/>
          <w:sz w:val="22"/>
          <w:szCs w:val="22"/>
        </w:rPr>
        <w:object w:dxaOrig="5040" w:dyaOrig="1400">
          <v:shape id="_x0000_i1142" type="#_x0000_t75" style="width:252.7pt;height:69.95pt" o:ole="">
            <v:imagedata r:id="rId240" o:title=""/>
          </v:shape>
          <o:OLEObject Type="Embed" ProgID="Equation.3" ShapeID="_x0000_i1142" DrawAspect="Content" ObjectID="_1405518199" r:id="rId241"/>
        </w:object>
      </w:r>
      <w:r w:rsidRPr="00E223E8">
        <w:rPr>
          <w:rFonts w:ascii="Verdana" w:hAnsi="Verdana"/>
          <w:sz w:val="22"/>
          <w:szCs w:val="22"/>
        </w:rPr>
        <w:tab/>
        <w:t>(32)</w:t>
      </w: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Definiendo las variables instrumentales</w: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position w:val="-98"/>
          <w:sz w:val="22"/>
          <w:szCs w:val="22"/>
        </w:rPr>
        <w:object w:dxaOrig="4760" w:dyaOrig="2079">
          <v:shape id="_x0000_i1143" type="#_x0000_t75" style="width:237.75pt;height:103.9pt" o:ole="">
            <v:imagedata r:id="rId242" o:title=""/>
          </v:shape>
          <o:OLEObject Type="Embed" ProgID="Equation.3" ShapeID="_x0000_i1143" DrawAspect="Content" ObjectID="_1405518200" r:id="rId243"/>
        </w:object>
      </w:r>
      <w:r w:rsidRPr="00E223E8">
        <w:rPr>
          <w:rFonts w:ascii="Verdana" w:hAnsi="Verdana"/>
          <w:sz w:val="22"/>
          <w:szCs w:val="22"/>
        </w:rPr>
        <w:tab/>
      </w:r>
      <w:r w:rsidRPr="00E223E8">
        <w:rPr>
          <w:rFonts w:ascii="Verdana" w:hAnsi="Verdana"/>
          <w:sz w:val="22"/>
          <w:szCs w:val="22"/>
        </w:rPr>
        <w:tab/>
      </w:r>
      <w:r w:rsidRPr="00E223E8">
        <w:rPr>
          <w:rFonts w:ascii="Verdana" w:hAnsi="Verdana"/>
          <w:sz w:val="22"/>
          <w:szCs w:val="22"/>
        </w:rPr>
        <w:tab/>
      </w:r>
      <w:r w:rsidRPr="00E223E8">
        <w:rPr>
          <w:rFonts w:ascii="Verdana" w:hAnsi="Verdana"/>
          <w:sz w:val="22"/>
          <w:szCs w:val="22"/>
        </w:rPr>
        <w:tab/>
        <w:t>(33)</w:t>
      </w: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y reemplazado en (32)</w: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sz w:val="22"/>
          <w:szCs w:val="22"/>
        </w:rPr>
        <w:object w:dxaOrig="3560" w:dyaOrig="360">
          <v:shape id="_x0000_i1144" type="#_x0000_t75" style="width:177.95pt;height:17.65pt" o:ole="">
            <v:imagedata r:id="rId244" o:title=""/>
          </v:shape>
          <o:OLEObject Type="Embed" ProgID="Equation.3" ShapeID="_x0000_i1144" DrawAspect="Content" ObjectID="_1405518201" r:id="rId245"/>
        </w:object>
      </w:r>
      <w:r w:rsidRPr="00E223E8">
        <w:rPr>
          <w:rFonts w:ascii="Verdana" w:hAnsi="Verdana"/>
          <w:sz w:val="22"/>
          <w:szCs w:val="22"/>
        </w:rPr>
        <w:tab/>
      </w:r>
      <w:r w:rsidRPr="00E223E8">
        <w:rPr>
          <w:rFonts w:ascii="Verdana" w:hAnsi="Verdana"/>
          <w:sz w:val="22"/>
          <w:szCs w:val="22"/>
        </w:rPr>
        <w:tab/>
        <w:t>(34)</w:t>
      </w:r>
    </w:p>
    <w:p w:rsidR="0099092A" w:rsidRPr="00E223E8" w:rsidRDefault="0099092A">
      <w:pPr>
        <w:pStyle w:val="Textosinformato"/>
        <w:spacing w:before="240" w:after="120"/>
        <w:rPr>
          <w:rFonts w:ascii="Verdana" w:hAnsi="Verdana"/>
          <w:sz w:val="22"/>
          <w:szCs w:val="22"/>
        </w:rPr>
      </w:pP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 xml:space="preserve">Este modelo se estima por MCO, si los errores son </w:t>
      </w:r>
      <w:proofErr w:type="spellStart"/>
      <w:r w:rsidRPr="00E223E8">
        <w:rPr>
          <w:rFonts w:ascii="Verdana" w:hAnsi="Verdana"/>
          <w:sz w:val="22"/>
          <w:szCs w:val="22"/>
        </w:rPr>
        <w:t>homocedásticos</w:t>
      </w:r>
      <w:proofErr w:type="spellEnd"/>
      <w:r w:rsidRPr="00E223E8">
        <w:rPr>
          <w:rFonts w:ascii="Verdana" w:hAnsi="Verdana"/>
          <w:sz w:val="22"/>
          <w:szCs w:val="22"/>
        </w:rPr>
        <w:t xml:space="preserve"> y no </w:t>
      </w:r>
      <w:proofErr w:type="spellStart"/>
      <w:r w:rsidRPr="00E223E8">
        <w:rPr>
          <w:rFonts w:ascii="Verdana" w:hAnsi="Verdana"/>
          <w:sz w:val="22"/>
          <w:szCs w:val="22"/>
        </w:rPr>
        <w:t>autocorrelacionados</w:t>
      </w:r>
      <w:proofErr w:type="spellEnd"/>
      <w:r w:rsidRPr="00E223E8">
        <w:rPr>
          <w:rFonts w:ascii="Verdana" w:hAnsi="Verdana"/>
          <w:sz w:val="22"/>
          <w:szCs w:val="22"/>
        </w:rPr>
        <w:t xml:space="preserve"> </w:t>
      </w:r>
      <w:r w:rsidRPr="00E223E8">
        <w:rPr>
          <w:rFonts w:ascii="Verdana" w:hAnsi="Verdana"/>
          <w:position w:val="-6"/>
          <w:sz w:val="22"/>
          <w:szCs w:val="22"/>
        </w:rPr>
        <w:object w:dxaOrig="240" w:dyaOrig="220">
          <v:shape id="_x0000_i1145" type="#_x0000_t75" style="width:12.25pt;height:10.85pt" o:ole="">
            <v:imagedata r:id="rId246" o:title=""/>
          </v:shape>
          <o:OLEObject Type="Embed" ProgID="Equation.3" ShapeID="_x0000_i1145" DrawAspect="Content" ObjectID="_1405518202" r:id="rId247"/>
        </w:object>
      </w:r>
      <w:r w:rsidRPr="00E223E8">
        <w:rPr>
          <w:rFonts w:ascii="Verdana" w:hAnsi="Verdana"/>
          <w:sz w:val="22"/>
          <w:szCs w:val="22"/>
        </w:rPr>
        <w:t xml:space="preserve"> y </w:t>
      </w:r>
      <w:r w:rsidRPr="00E223E8">
        <w:rPr>
          <w:rFonts w:ascii="Verdana" w:hAnsi="Verdana"/>
          <w:position w:val="-10"/>
          <w:sz w:val="22"/>
          <w:szCs w:val="22"/>
        </w:rPr>
        <w:object w:dxaOrig="340" w:dyaOrig="340">
          <v:shape id="_x0000_i1146" type="#_x0000_t75" style="width:17pt;height:17pt" o:ole="">
            <v:imagedata r:id="rId248" o:title=""/>
          </v:shape>
          <o:OLEObject Type="Embed" ProgID="Equation.3" ShapeID="_x0000_i1146" DrawAspect="Content" ObjectID="_1405518203" r:id="rId249"/>
        </w:object>
      </w:r>
      <w:r w:rsidRPr="00E223E8">
        <w:rPr>
          <w:rFonts w:ascii="Verdana" w:hAnsi="Verdana"/>
          <w:sz w:val="22"/>
          <w:szCs w:val="22"/>
        </w:rPr>
        <w:t xml:space="preserve"> tendrán las propiedades estadísticas deseables.</w:t>
      </w: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Las variables explicativas no están correlacionadas con el término de error pero sí puede haber alta correlación entre ellas por la manera en que fueron construidas. Si ocurriera este caso se debería eliminar la multicolinealidad a través de ACP.</w:t>
      </w:r>
    </w:p>
    <w:p w:rsidR="0099092A" w:rsidRPr="00E223E8" w:rsidRDefault="0099092A">
      <w:pPr>
        <w:pStyle w:val="Textosinformato"/>
        <w:spacing w:before="240" w:after="120"/>
        <w:jc w:val="both"/>
        <w:rPr>
          <w:rFonts w:ascii="Verdana" w:hAnsi="Verdana"/>
          <w:sz w:val="22"/>
          <w:szCs w:val="22"/>
        </w:rPr>
      </w:pP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 xml:space="preserve">Ahora bien, se ha llegado al final del modelo pero se está a mitad camino de lo que realmente se quiere conocer. El objetivo son los coeficientes de la variables explicativa rezagada y, lo que se tiene, son los coeficientes de variables que en su interior tienen una combinación de variables con rezagos. </w:t>
      </w:r>
    </w:p>
    <w:p w:rsidR="00A45DB9" w:rsidRPr="00E223E8" w:rsidRDefault="00A45DB9">
      <w:pPr>
        <w:pStyle w:val="Textosinformato"/>
        <w:spacing w:before="240" w:after="120"/>
        <w:jc w:val="both"/>
        <w:rPr>
          <w:rFonts w:ascii="Verdana" w:hAnsi="Verdana"/>
          <w:sz w:val="22"/>
          <w:szCs w:val="22"/>
        </w:rPr>
      </w:pPr>
    </w:p>
    <w:p w:rsidR="00A45DB9" w:rsidRPr="00E223E8" w:rsidRDefault="00A45DB9">
      <w:pPr>
        <w:pStyle w:val="Textosinformato"/>
        <w:spacing w:before="240" w:after="120"/>
        <w:jc w:val="both"/>
        <w:rPr>
          <w:rFonts w:ascii="Verdana" w:hAnsi="Verdana"/>
          <w:sz w:val="22"/>
          <w:szCs w:val="22"/>
        </w:rPr>
      </w:pPr>
      <w:r w:rsidRPr="00E223E8">
        <w:rPr>
          <w:rFonts w:ascii="Verdana" w:hAnsi="Verdana"/>
          <w:sz w:val="22"/>
          <w:szCs w:val="22"/>
        </w:rPr>
        <w:lastRenderedPageBreak/>
        <w:t>El procedimiento es el siguiente</w:t>
      </w:r>
    </w:p>
    <w:p w:rsidR="00A45DB9" w:rsidRPr="00E223E8" w:rsidRDefault="00A45DB9" w:rsidP="00A45DB9">
      <w:pPr>
        <w:pStyle w:val="Textosinformato"/>
        <w:numPr>
          <w:ilvl w:val="1"/>
          <w:numId w:val="2"/>
        </w:numPr>
        <w:spacing w:before="240" w:after="120"/>
        <w:jc w:val="both"/>
        <w:rPr>
          <w:rFonts w:ascii="Verdana" w:hAnsi="Verdana"/>
          <w:sz w:val="22"/>
          <w:szCs w:val="22"/>
        </w:rPr>
      </w:pPr>
      <w:r w:rsidRPr="00E223E8">
        <w:rPr>
          <w:rFonts w:ascii="Verdana" w:hAnsi="Verdana"/>
          <w:sz w:val="22"/>
          <w:szCs w:val="22"/>
        </w:rPr>
        <w:t xml:space="preserve">Estimar (34) obteniendo </w:t>
      </w:r>
      <m:oMath>
        <m:sSub>
          <m:sSubPr>
            <m:ctrlPr>
              <w:rPr>
                <w:rFonts w:ascii="Cambria Math" w:hAnsi="Verdana"/>
                <w:i/>
                <w:sz w:val="22"/>
                <w:szCs w:val="22"/>
              </w:rPr>
            </m:ctrlPr>
          </m:sSubPr>
          <m:e>
            <m:acc>
              <m:accPr>
                <m:ctrlPr>
                  <w:rPr>
                    <w:rFonts w:ascii="Cambria Math" w:hAnsi="Verdana"/>
                    <w:i/>
                    <w:sz w:val="22"/>
                    <w:szCs w:val="22"/>
                  </w:rPr>
                </m:ctrlPr>
              </m:accPr>
              <m:e>
                <m:r>
                  <w:rPr>
                    <w:rFonts w:ascii="Cambria Math" w:hAnsi="Cambria Math"/>
                    <w:sz w:val="22"/>
                    <w:szCs w:val="22"/>
                  </w:rPr>
                  <m:t>Y</m:t>
                </m:r>
              </m:e>
            </m:acc>
          </m:e>
          <m:sub>
            <m:r>
              <w:rPr>
                <w:rFonts w:ascii="Cambria Math" w:hAnsi="Cambria Math"/>
                <w:sz w:val="22"/>
                <w:szCs w:val="22"/>
              </w:rPr>
              <m:t>t</m:t>
            </m:r>
          </m:sub>
        </m:sSub>
        <m:r>
          <w:rPr>
            <w:rFonts w:ascii="Cambria Math" w:hAnsi="Verdana"/>
            <w:sz w:val="22"/>
            <w:szCs w:val="22"/>
          </w:rPr>
          <m:t xml:space="preserve">= </m:t>
        </m:r>
        <m:acc>
          <m:accPr>
            <m:ctrlPr>
              <w:rPr>
                <w:rFonts w:ascii="Cambria Math" w:hAnsi="Verdana"/>
                <w:i/>
                <w:sz w:val="22"/>
                <w:szCs w:val="22"/>
              </w:rPr>
            </m:ctrlPr>
          </m:accPr>
          <m:e>
            <m:r>
              <w:rPr>
                <w:rFonts w:ascii="Cambria Math" w:hAnsi="Cambria Math"/>
                <w:sz w:val="22"/>
                <w:szCs w:val="22"/>
              </w:rPr>
              <m:t>α</m:t>
            </m:r>
          </m:e>
        </m:acc>
        <m:r>
          <w:rPr>
            <w:rFonts w:ascii="Cambria Math" w:hAnsi="Verdana"/>
            <w:sz w:val="22"/>
            <w:szCs w:val="22"/>
          </w:rPr>
          <m:t>+</m:t>
        </m:r>
        <m:sSub>
          <m:sSubPr>
            <m:ctrlPr>
              <w:rPr>
                <w:rFonts w:ascii="Cambria Math" w:hAnsi="Verdana"/>
                <w:i/>
                <w:sz w:val="22"/>
                <w:szCs w:val="22"/>
              </w:rPr>
            </m:ctrlPr>
          </m:sSubPr>
          <m:e>
            <m:acc>
              <m:accPr>
                <m:ctrlPr>
                  <w:rPr>
                    <w:rFonts w:ascii="Cambria Math" w:hAnsi="Verdana"/>
                    <w:i/>
                    <w:sz w:val="22"/>
                    <w:szCs w:val="22"/>
                  </w:rPr>
                </m:ctrlPr>
              </m:accPr>
              <m:e>
                <m:r>
                  <w:rPr>
                    <w:rFonts w:ascii="Cambria Math" w:hAnsi="Cambria Math"/>
                    <w:sz w:val="22"/>
                    <w:szCs w:val="22"/>
                  </w:rPr>
                  <m:t>a</m:t>
                </m:r>
              </m:e>
            </m:acc>
          </m:e>
          <m:sub>
            <m:r>
              <w:rPr>
                <w:rFonts w:ascii="Cambria Math" w:hAnsi="Verdana"/>
                <w:sz w:val="22"/>
                <w:szCs w:val="22"/>
              </w:rPr>
              <m:t>0</m:t>
            </m:r>
          </m:sub>
        </m:sSub>
        <m:sSub>
          <m:sSubPr>
            <m:ctrlPr>
              <w:rPr>
                <w:rFonts w:ascii="Cambria Math" w:hAnsi="Verdana"/>
                <w:i/>
                <w:sz w:val="22"/>
                <w:szCs w:val="22"/>
              </w:rPr>
            </m:ctrlPr>
          </m:sSubPr>
          <m:e>
            <m:r>
              <w:rPr>
                <w:rFonts w:ascii="Cambria Math" w:hAnsi="Cambria Math"/>
                <w:sz w:val="22"/>
                <w:szCs w:val="22"/>
              </w:rPr>
              <m:t>Z</m:t>
            </m:r>
          </m:e>
          <m:sub>
            <m:r>
              <w:rPr>
                <w:rFonts w:ascii="Cambria Math" w:hAnsi="Verdana"/>
                <w:sz w:val="22"/>
                <w:szCs w:val="22"/>
              </w:rPr>
              <m:t>0</m:t>
            </m:r>
            <m:r>
              <w:rPr>
                <w:rFonts w:ascii="Cambria Math" w:hAnsi="Cambria Math"/>
                <w:sz w:val="22"/>
                <w:szCs w:val="22"/>
              </w:rPr>
              <m:t>t</m:t>
            </m:r>
          </m:sub>
        </m:sSub>
        <m:r>
          <w:rPr>
            <w:rFonts w:ascii="Cambria Math" w:hAnsi="Verdana"/>
            <w:sz w:val="22"/>
            <w:szCs w:val="22"/>
          </w:rPr>
          <m:t>+</m:t>
        </m:r>
        <m:sSub>
          <m:sSubPr>
            <m:ctrlPr>
              <w:rPr>
                <w:rFonts w:ascii="Cambria Math" w:hAnsi="Verdana"/>
                <w:i/>
                <w:sz w:val="22"/>
                <w:szCs w:val="22"/>
              </w:rPr>
            </m:ctrlPr>
          </m:sSubPr>
          <m:e>
            <m:acc>
              <m:accPr>
                <m:ctrlPr>
                  <w:rPr>
                    <w:rFonts w:ascii="Cambria Math" w:hAnsi="Verdana"/>
                    <w:i/>
                    <w:sz w:val="22"/>
                    <w:szCs w:val="22"/>
                  </w:rPr>
                </m:ctrlPr>
              </m:accPr>
              <m:e>
                <m:r>
                  <w:rPr>
                    <w:rFonts w:ascii="Cambria Math" w:hAnsi="Cambria Math"/>
                    <w:sz w:val="22"/>
                    <w:szCs w:val="22"/>
                  </w:rPr>
                  <m:t>a</m:t>
                </m:r>
              </m:e>
            </m:acc>
          </m:e>
          <m:sub>
            <m:r>
              <w:rPr>
                <w:rFonts w:ascii="Cambria Math" w:hAnsi="Verdana"/>
                <w:sz w:val="22"/>
                <w:szCs w:val="22"/>
              </w:rPr>
              <m:t>1</m:t>
            </m:r>
          </m:sub>
        </m:sSub>
        <m:sSub>
          <m:sSubPr>
            <m:ctrlPr>
              <w:rPr>
                <w:rFonts w:ascii="Cambria Math" w:hAnsi="Verdana"/>
                <w:i/>
                <w:sz w:val="22"/>
                <w:szCs w:val="22"/>
              </w:rPr>
            </m:ctrlPr>
          </m:sSubPr>
          <m:e>
            <m:r>
              <w:rPr>
                <w:rFonts w:ascii="Cambria Math" w:hAnsi="Cambria Math"/>
                <w:sz w:val="22"/>
                <w:szCs w:val="22"/>
              </w:rPr>
              <m:t>Z</m:t>
            </m:r>
          </m:e>
          <m:sub>
            <m:r>
              <w:rPr>
                <w:rFonts w:ascii="Cambria Math" w:hAnsi="Verdana"/>
                <w:sz w:val="22"/>
                <w:szCs w:val="22"/>
              </w:rPr>
              <m:t>1</m:t>
            </m:r>
            <m:r>
              <w:rPr>
                <w:rFonts w:ascii="Cambria Math" w:hAnsi="Cambria Math"/>
                <w:sz w:val="22"/>
                <w:szCs w:val="22"/>
              </w:rPr>
              <m:t>t</m:t>
            </m:r>
          </m:sub>
        </m:sSub>
        <m:r>
          <w:rPr>
            <w:rFonts w:ascii="Cambria Math" w:hAnsi="Verdana"/>
            <w:sz w:val="22"/>
            <w:szCs w:val="22"/>
          </w:rPr>
          <m:t>+</m:t>
        </m:r>
        <m:sSub>
          <m:sSubPr>
            <m:ctrlPr>
              <w:rPr>
                <w:rFonts w:ascii="Cambria Math" w:hAnsi="Verdana"/>
                <w:i/>
                <w:sz w:val="22"/>
                <w:szCs w:val="22"/>
              </w:rPr>
            </m:ctrlPr>
          </m:sSubPr>
          <m:e>
            <m:acc>
              <m:accPr>
                <m:ctrlPr>
                  <w:rPr>
                    <w:rFonts w:ascii="Cambria Math" w:hAnsi="Verdana"/>
                    <w:i/>
                    <w:sz w:val="22"/>
                    <w:szCs w:val="22"/>
                  </w:rPr>
                </m:ctrlPr>
              </m:accPr>
              <m:e>
                <m:r>
                  <w:rPr>
                    <w:rFonts w:ascii="Cambria Math" w:hAnsi="Cambria Math"/>
                    <w:sz w:val="22"/>
                    <w:szCs w:val="22"/>
                  </w:rPr>
                  <m:t>a</m:t>
                </m:r>
              </m:e>
            </m:acc>
          </m:e>
          <m:sub>
            <m:r>
              <w:rPr>
                <w:rFonts w:ascii="Cambria Math" w:hAnsi="Verdana"/>
                <w:sz w:val="22"/>
                <w:szCs w:val="22"/>
              </w:rPr>
              <m:t>2</m:t>
            </m:r>
          </m:sub>
        </m:sSub>
        <m:sSub>
          <m:sSubPr>
            <m:ctrlPr>
              <w:rPr>
                <w:rFonts w:ascii="Cambria Math" w:hAnsi="Verdana"/>
                <w:i/>
                <w:sz w:val="22"/>
                <w:szCs w:val="22"/>
              </w:rPr>
            </m:ctrlPr>
          </m:sSubPr>
          <m:e>
            <m:r>
              <w:rPr>
                <w:rFonts w:ascii="Cambria Math" w:hAnsi="Cambria Math"/>
                <w:sz w:val="22"/>
                <w:szCs w:val="22"/>
              </w:rPr>
              <m:t>Z</m:t>
            </m:r>
          </m:e>
          <m:sub>
            <m:r>
              <w:rPr>
                <w:rFonts w:ascii="Cambria Math" w:hAnsi="Verdana"/>
                <w:sz w:val="22"/>
                <w:szCs w:val="22"/>
              </w:rPr>
              <m:t>2</m:t>
            </m:r>
            <m:r>
              <w:rPr>
                <w:rFonts w:ascii="Cambria Math" w:hAnsi="Cambria Math"/>
                <w:sz w:val="22"/>
                <w:szCs w:val="22"/>
              </w:rPr>
              <m:t>t</m:t>
            </m:r>
          </m:sub>
        </m:sSub>
      </m:oMath>
    </w:p>
    <w:p w:rsidR="00A45DB9" w:rsidRPr="00E223E8" w:rsidRDefault="00A45DB9" w:rsidP="00A45DB9">
      <w:pPr>
        <w:pStyle w:val="Textosinformato"/>
        <w:numPr>
          <w:ilvl w:val="1"/>
          <w:numId w:val="2"/>
        </w:numPr>
        <w:spacing w:before="240" w:after="120"/>
        <w:jc w:val="both"/>
        <w:rPr>
          <w:rFonts w:ascii="Verdana" w:hAnsi="Verdana"/>
          <w:sz w:val="22"/>
          <w:szCs w:val="22"/>
        </w:rPr>
      </w:pPr>
      <w:r w:rsidRPr="00E223E8">
        <w:rPr>
          <w:rFonts w:ascii="Verdana" w:hAnsi="Verdana"/>
          <w:sz w:val="22"/>
          <w:szCs w:val="22"/>
        </w:rPr>
        <w:t xml:space="preserve">Haciendo uso del supuesto inicial dado en (31) donde: </w:t>
      </w:r>
    </w:p>
    <w:p w:rsidR="0099092A" w:rsidRPr="00E223E8" w:rsidRDefault="0099092A" w:rsidP="00A45DB9">
      <w:pPr>
        <w:pStyle w:val="Textosinformato"/>
        <w:spacing w:before="240" w:after="120"/>
        <w:ind w:left="1440"/>
        <w:jc w:val="both"/>
        <w:rPr>
          <w:rFonts w:ascii="Verdana" w:hAnsi="Verdana"/>
          <w:sz w:val="22"/>
          <w:szCs w:val="22"/>
        </w:rPr>
      </w:pPr>
      <w:r w:rsidRPr="00E223E8">
        <w:rPr>
          <w:rFonts w:ascii="Verdana" w:hAnsi="Verdana"/>
          <w:sz w:val="22"/>
          <w:szCs w:val="22"/>
        </w:rPr>
        <w:object w:dxaOrig="2020" w:dyaOrig="420">
          <v:shape id="_x0000_i1147" type="#_x0000_t75" style="width:101.2pt;height:21.75pt" o:ole="">
            <v:imagedata r:id="rId250" o:title=""/>
          </v:shape>
          <o:OLEObject Type="Embed" ProgID="Equation.3" ShapeID="_x0000_i1147" DrawAspect="Content" ObjectID="_1405518204" r:id="rId251"/>
        </w:object>
      </w:r>
    </w:p>
    <w:p w:rsidR="0099092A" w:rsidRPr="00E223E8" w:rsidRDefault="00A45DB9">
      <w:pPr>
        <w:pStyle w:val="Textosinformato"/>
        <w:spacing w:before="240" w:after="120"/>
        <w:rPr>
          <w:rFonts w:ascii="Verdana" w:hAnsi="Verdana"/>
          <w:sz w:val="22"/>
          <w:szCs w:val="22"/>
        </w:rPr>
      </w:pPr>
      <w:r w:rsidRPr="00E223E8">
        <w:rPr>
          <w:rFonts w:ascii="Verdana" w:hAnsi="Verdana"/>
          <w:sz w:val="22"/>
          <w:szCs w:val="22"/>
        </w:rPr>
        <w:t>Se calculan los coeficientes β</w:t>
      </w:r>
      <w:r w:rsidRPr="00E223E8">
        <w:rPr>
          <w:rFonts w:ascii="Verdana" w:hAnsi="Verdana"/>
          <w:sz w:val="22"/>
          <w:szCs w:val="22"/>
          <w:vertAlign w:val="subscript"/>
        </w:rPr>
        <w:t>i</w:t>
      </w:r>
      <w:r w:rsidRPr="00E223E8">
        <w:rPr>
          <w:rFonts w:ascii="Verdana" w:hAnsi="Verdana"/>
          <w:sz w:val="22"/>
          <w:szCs w:val="22"/>
        </w:rPr>
        <w:t>:</w:t>
      </w:r>
    </w:p>
    <w:p w:rsidR="0099092A" w:rsidRPr="00E223E8" w:rsidRDefault="0099092A">
      <w:pPr>
        <w:pStyle w:val="Textosinformato"/>
        <w:spacing w:before="240" w:after="120"/>
        <w:ind w:firstLine="1260"/>
        <w:rPr>
          <w:rFonts w:ascii="Verdana" w:hAnsi="Verdana"/>
          <w:sz w:val="22"/>
          <w:szCs w:val="22"/>
        </w:rPr>
      </w:pPr>
      <w:r w:rsidRPr="00E223E8">
        <w:rPr>
          <w:rFonts w:ascii="Verdana" w:hAnsi="Verdana"/>
          <w:sz w:val="22"/>
          <w:szCs w:val="22"/>
        </w:rPr>
        <w:t xml:space="preserve">Si </w:t>
      </w:r>
      <w:r w:rsidRPr="00E223E8">
        <w:rPr>
          <w:rFonts w:ascii="Verdana" w:hAnsi="Verdana"/>
          <w:position w:val="-6"/>
          <w:sz w:val="22"/>
          <w:szCs w:val="22"/>
        </w:rPr>
        <w:object w:dxaOrig="540" w:dyaOrig="279">
          <v:shape id="_x0000_i1148" type="#_x0000_t75" style="width:27.15pt;height:14.25pt" o:ole="">
            <v:imagedata r:id="rId252" o:title=""/>
          </v:shape>
          <o:OLEObject Type="Embed" ProgID="Equation.3" ShapeID="_x0000_i1148" DrawAspect="Content" ObjectID="_1405518205" r:id="rId253"/>
        </w:object>
      </w:r>
      <w:r w:rsidRPr="00E223E8">
        <w:rPr>
          <w:rFonts w:ascii="Verdana" w:hAnsi="Verdana"/>
          <w:sz w:val="22"/>
          <w:szCs w:val="22"/>
        </w:rPr>
        <w:t xml:space="preserve">, </w:t>
      </w:r>
      <w:r w:rsidRPr="00E223E8">
        <w:rPr>
          <w:rFonts w:ascii="Verdana" w:hAnsi="Verdana"/>
          <w:position w:val="-12"/>
          <w:sz w:val="22"/>
          <w:szCs w:val="22"/>
        </w:rPr>
        <w:object w:dxaOrig="2120" w:dyaOrig="380">
          <v:shape id="_x0000_i1149" type="#_x0000_t75" style="width:105.95pt;height:19pt" o:ole="">
            <v:imagedata r:id="rId254" o:title=""/>
          </v:shape>
          <o:OLEObject Type="Embed" ProgID="Equation.3" ShapeID="_x0000_i1149" DrawAspect="Content" ObjectID="_1405518206" r:id="rId255"/>
        </w:object>
      </w:r>
    </w:p>
    <w:p w:rsidR="0099092A" w:rsidRPr="00E223E8" w:rsidRDefault="0099092A">
      <w:pPr>
        <w:pStyle w:val="Textosinformato"/>
        <w:spacing w:before="240" w:after="120"/>
        <w:ind w:firstLine="1260"/>
        <w:rPr>
          <w:rFonts w:ascii="Verdana" w:hAnsi="Verdana"/>
          <w:sz w:val="22"/>
          <w:szCs w:val="22"/>
        </w:rPr>
      </w:pPr>
      <w:r w:rsidRPr="00E223E8">
        <w:rPr>
          <w:rFonts w:ascii="Verdana" w:hAnsi="Verdana"/>
          <w:sz w:val="22"/>
          <w:szCs w:val="22"/>
        </w:rPr>
        <w:t xml:space="preserve">Si </w:t>
      </w:r>
      <w:r w:rsidRPr="00E223E8">
        <w:rPr>
          <w:rFonts w:ascii="Verdana" w:hAnsi="Verdana"/>
          <w:position w:val="-4"/>
          <w:sz w:val="22"/>
          <w:szCs w:val="22"/>
        </w:rPr>
        <w:object w:dxaOrig="480" w:dyaOrig="260">
          <v:shape id="_x0000_i1150" type="#_x0000_t75" style="width:24.45pt;height:14.25pt" o:ole="">
            <v:imagedata r:id="rId256" o:title=""/>
          </v:shape>
          <o:OLEObject Type="Embed" ProgID="Equation.3" ShapeID="_x0000_i1150" DrawAspect="Content" ObjectID="_1405518207" r:id="rId257"/>
        </w:object>
      </w:r>
      <w:r w:rsidRPr="00E223E8">
        <w:rPr>
          <w:rFonts w:ascii="Verdana" w:hAnsi="Verdana"/>
          <w:sz w:val="22"/>
          <w:szCs w:val="22"/>
        </w:rPr>
        <w:t xml:space="preserve">, </w:t>
      </w:r>
      <w:r w:rsidRPr="00E223E8">
        <w:rPr>
          <w:rFonts w:ascii="Verdana" w:hAnsi="Verdana"/>
          <w:position w:val="-12"/>
          <w:sz w:val="22"/>
          <w:szCs w:val="22"/>
        </w:rPr>
        <w:object w:dxaOrig="2000" w:dyaOrig="380">
          <v:shape id="_x0000_i1151" type="#_x0000_t75" style="width:101.2pt;height:19pt" o:ole="">
            <v:imagedata r:id="rId258" o:title=""/>
          </v:shape>
          <o:OLEObject Type="Embed" ProgID="Equation.3" ShapeID="_x0000_i1151" DrawAspect="Content" ObjectID="_1405518208" r:id="rId259"/>
        </w:object>
      </w:r>
    </w:p>
    <w:p w:rsidR="0099092A" w:rsidRPr="00E223E8" w:rsidRDefault="0099092A">
      <w:pPr>
        <w:pStyle w:val="Textosinformato"/>
        <w:spacing w:before="240" w:after="120"/>
        <w:ind w:firstLine="1260"/>
        <w:rPr>
          <w:rFonts w:ascii="Verdana" w:hAnsi="Verdana"/>
          <w:sz w:val="22"/>
          <w:szCs w:val="22"/>
        </w:rPr>
      </w:pPr>
      <w:r w:rsidRPr="00E223E8">
        <w:rPr>
          <w:rFonts w:ascii="Verdana" w:hAnsi="Verdana"/>
          <w:sz w:val="22"/>
          <w:szCs w:val="22"/>
        </w:rPr>
        <w:t xml:space="preserve">Si </w:t>
      </w:r>
      <w:r w:rsidRPr="00E223E8">
        <w:rPr>
          <w:rFonts w:ascii="Verdana" w:hAnsi="Verdana"/>
          <w:position w:val="-4"/>
          <w:sz w:val="22"/>
          <w:szCs w:val="22"/>
        </w:rPr>
        <w:object w:dxaOrig="540" w:dyaOrig="260">
          <v:shape id="_x0000_i1152" type="#_x0000_t75" style="width:27.15pt;height:14.25pt" o:ole="">
            <v:imagedata r:id="rId260" o:title=""/>
          </v:shape>
          <o:OLEObject Type="Embed" ProgID="Equation.3" ShapeID="_x0000_i1152" DrawAspect="Content" ObjectID="_1405518209" r:id="rId261"/>
        </w:object>
      </w:r>
      <w:r w:rsidRPr="00E223E8">
        <w:rPr>
          <w:rFonts w:ascii="Verdana" w:hAnsi="Verdana"/>
          <w:sz w:val="22"/>
          <w:szCs w:val="22"/>
        </w:rPr>
        <w:t xml:space="preserve">, </w:t>
      </w:r>
      <w:r w:rsidRPr="00E223E8">
        <w:rPr>
          <w:rFonts w:ascii="Verdana" w:hAnsi="Verdana"/>
          <w:position w:val="-12"/>
          <w:sz w:val="22"/>
          <w:szCs w:val="22"/>
        </w:rPr>
        <w:object w:dxaOrig="2120" w:dyaOrig="380">
          <v:shape id="_x0000_i1153" type="#_x0000_t75" style="width:105.95pt;height:19pt" o:ole="">
            <v:imagedata r:id="rId262" o:title=""/>
          </v:shape>
          <o:OLEObject Type="Embed" ProgID="Equation.3" ShapeID="_x0000_i1153" DrawAspect="Content" ObjectID="_1405518210" r:id="rId263"/>
        </w:object>
      </w:r>
      <w:r w:rsidRPr="00E223E8">
        <w:rPr>
          <w:rFonts w:ascii="Verdana" w:hAnsi="Verdana"/>
          <w:sz w:val="22"/>
          <w:szCs w:val="22"/>
        </w:rPr>
        <w:tab/>
      </w:r>
      <w:r w:rsidRPr="00E223E8">
        <w:rPr>
          <w:rFonts w:ascii="Verdana" w:hAnsi="Verdana"/>
          <w:sz w:val="22"/>
          <w:szCs w:val="22"/>
        </w:rPr>
        <w:tab/>
        <w:t>(35)</w:t>
      </w:r>
    </w:p>
    <w:p w:rsidR="0099092A" w:rsidRPr="00E223E8" w:rsidRDefault="0099092A" w:rsidP="00A45DB9">
      <w:pPr>
        <w:pStyle w:val="Textosinformato"/>
        <w:spacing w:before="240" w:after="120"/>
        <w:ind w:firstLine="1620"/>
        <w:rPr>
          <w:rFonts w:ascii="Verdana" w:hAnsi="Verdana"/>
          <w:sz w:val="22"/>
          <w:szCs w:val="22"/>
        </w:rPr>
      </w:pPr>
      <w:r w:rsidRPr="00E223E8">
        <w:rPr>
          <w:rFonts w:ascii="Verdana" w:hAnsi="Verdana"/>
          <w:sz w:val="22"/>
          <w:szCs w:val="22"/>
        </w:rPr>
        <w:object w:dxaOrig="120" w:dyaOrig="300">
          <v:shape id="_x0000_i1154" type="#_x0000_t75" style="width:5.45pt;height:14.95pt" o:ole="">
            <v:imagedata r:id="rId264" o:title=""/>
          </v:shape>
          <o:OLEObject Type="Embed" ProgID="Equation.3" ShapeID="_x0000_i1154" DrawAspect="Content" ObjectID="_1405518211" r:id="rId265"/>
        </w:object>
      </w:r>
    </w:p>
    <w:p w:rsidR="0099092A" w:rsidRPr="00E223E8" w:rsidRDefault="0099092A">
      <w:pPr>
        <w:pStyle w:val="Textosinformato"/>
        <w:spacing w:before="240" w:after="120"/>
        <w:ind w:firstLine="1260"/>
        <w:rPr>
          <w:rFonts w:ascii="Verdana" w:hAnsi="Verdana"/>
          <w:sz w:val="22"/>
          <w:szCs w:val="22"/>
        </w:rPr>
      </w:pPr>
      <w:r w:rsidRPr="00E223E8">
        <w:rPr>
          <w:rFonts w:ascii="Verdana" w:hAnsi="Verdana"/>
          <w:sz w:val="22"/>
          <w:szCs w:val="22"/>
        </w:rPr>
        <w:t xml:space="preserve">Si </w:t>
      </w:r>
      <w:r w:rsidRPr="00E223E8">
        <w:rPr>
          <w:rFonts w:ascii="Verdana" w:hAnsi="Verdana"/>
          <w:position w:val="-4"/>
          <w:sz w:val="22"/>
          <w:szCs w:val="22"/>
        </w:rPr>
        <w:object w:dxaOrig="540" w:dyaOrig="260">
          <v:shape id="_x0000_i1155" type="#_x0000_t75" style="width:27.15pt;height:14.25pt" o:ole="">
            <v:imagedata r:id="rId266" o:title=""/>
          </v:shape>
          <o:OLEObject Type="Embed" ProgID="Equation.3" ShapeID="_x0000_i1155" DrawAspect="Content" ObjectID="_1405518212" r:id="rId267"/>
        </w:object>
      </w:r>
      <w:r w:rsidRPr="00E223E8">
        <w:rPr>
          <w:rFonts w:ascii="Verdana" w:hAnsi="Verdana"/>
          <w:sz w:val="22"/>
          <w:szCs w:val="22"/>
        </w:rPr>
        <w:t xml:space="preserve">, </w:t>
      </w:r>
      <w:r w:rsidRPr="00E223E8">
        <w:rPr>
          <w:rFonts w:ascii="Verdana" w:hAnsi="Verdana"/>
          <w:position w:val="-12"/>
          <w:sz w:val="22"/>
          <w:szCs w:val="22"/>
        </w:rPr>
        <w:object w:dxaOrig="2100" w:dyaOrig="380">
          <v:shape id="_x0000_i1156" type="#_x0000_t75" style="width:104.6pt;height:19pt" o:ole="">
            <v:imagedata r:id="rId268" o:title=""/>
          </v:shape>
          <o:OLEObject Type="Embed" ProgID="Equation.3" ShapeID="_x0000_i1156" DrawAspect="Content" ObjectID="_1405518213" r:id="rId269"/>
        </w:object>
      </w:r>
    </w:p>
    <w:p w:rsidR="0099092A" w:rsidRPr="00E223E8" w:rsidRDefault="0099092A">
      <w:pPr>
        <w:pStyle w:val="Textosinformato"/>
        <w:spacing w:before="240" w:after="120"/>
        <w:rPr>
          <w:rFonts w:ascii="Verdana" w:hAnsi="Verdana"/>
          <w:sz w:val="22"/>
          <w:szCs w:val="22"/>
        </w:rPr>
      </w:pP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 xml:space="preserve">¿Cuál es el desvío de los </w:t>
      </w:r>
      <w:r w:rsidRPr="00E223E8">
        <w:rPr>
          <w:rFonts w:ascii="Verdana" w:hAnsi="Verdana"/>
          <w:position w:val="-10"/>
          <w:sz w:val="22"/>
          <w:szCs w:val="22"/>
        </w:rPr>
        <w:object w:dxaOrig="279" w:dyaOrig="340">
          <v:shape id="_x0000_i1157" type="#_x0000_t75" style="width:14.25pt;height:17pt" o:ole="">
            <v:imagedata r:id="rId270" o:title=""/>
          </v:shape>
          <o:OLEObject Type="Embed" ProgID="Equation.3" ShapeID="_x0000_i1157" DrawAspect="Content" ObjectID="_1405518214" r:id="rId271"/>
        </w:object>
      </w:r>
      <w:r w:rsidRPr="00E223E8">
        <w:rPr>
          <w:rFonts w:ascii="Verdana" w:hAnsi="Verdana"/>
          <w:sz w:val="22"/>
          <w:szCs w:val="22"/>
        </w:rPr>
        <w:t xml:space="preserve">? También se debe calcular, a partir de los desvío de </w:t>
      </w:r>
      <w:r w:rsidRPr="00E223E8">
        <w:rPr>
          <w:rFonts w:ascii="Verdana" w:hAnsi="Verdana"/>
          <w:position w:val="-10"/>
          <w:sz w:val="22"/>
          <w:szCs w:val="22"/>
        </w:rPr>
        <w:object w:dxaOrig="320" w:dyaOrig="340">
          <v:shape id="_x0000_i1158" type="#_x0000_t75" style="width:15.6pt;height:17pt" o:ole="">
            <v:imagedata r:id="rId272" o:title=""/>
          </v:shape>
          <o:OLEObject Type="Embed" ProgID="Equation.3" ShapeID="_x0000_i1158" DrawAspect="Content" ObjectID="_1405518215" r:id="rId273"/>
        </w:object>
      </w:r>
    </w:p>
    <w:p w:rsidR="0099092A" w:rsidRPr="00E223E8" w:rsidRDefault="0099092A">
      <w:pPr>
        <w:pStyle w:val="Textosinformato"/>
        <w:spacing w:before="240" w:after="120"/>
        <w:jc w:val="center"/>
        <w:rPr>
          <w:rFonts w:ascii="Verdana" w:hAnsi="Verdana"/>
          <w:sz w:val="22"/>
          <w:szCs w:val="22"/>
        </w:rPr>
      </w:pPr>
      <w:r w:rsidRPr="00E223E8">
        <w:rPr>
          <w:rFonts w:ascii="Verdana" w:hAnsi="Verdana"/>
          <w:position w:val="-30"/>
          <w:sz w:val="22"/>
          <w:szCs w:val="22"/>
        </w:rPr>
        <w:object w:dxaOrig="6780" w:dyaOrig="700">
          <v:shape id="_x0000_i1159" type="#_x0000_t75" style="width:339.6pt;height:35.3pt" o:ole="">
            <v:imagedata r:id="rId274" o:title=""/>
          </v:shape>
          <o:OLEObject Type="Embed" ProgID="Equation.3" ShapeID="_x0000_i1159" DrawAspect="Content" ObjectID="_1405518216" r:id="rId275"/>
        </w:object>
      </w:r>
      <w:r w:rsidRPr="00E223E8">
        <w:rPr>
          <w:rFonts w:ascii="Verdana" w:hAnsi="Verdana"/>
          <w:sz w:val="22"/>
          <w:szCs w:val="22"/>
        </w:rPr>
        <w:tab/>
      </w:r>
      <w:r w:rsidRPr="00E223E8">
        <w:rPr>
          <w:rFonts w:ascii="Verdana" w:hAnsi="Verdana"/>
          <w:sz w:val="22"/>
          <w:szCs w:val="22"/>
        </w:rPr>
        <w:tab/>
        <w:t>(36)</w:t>
      </w:r>
    </w:p>
    <w:p w:rsidR="00A94FAE" w:rsidRPr="00E223E8" w:rsidRDefault="00A94FAE">
      <w:pPr>
        <w:pStyle w:val="Textosinformato"/>
        <w:spacing w:before="240" w:after="120"/>
        <w:rPr>
          <w:rFonts w:ascii="Verdana" w:hAnsi="Verdana"/>
          <w:sz w:val="22"/>
          <w:szCs w:val="22"/>
        </w:rPr>
      </w:pP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 xml:space="preserve">Entonces: </w:t>
      </w: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object w:dxaOrig="4440" w:dyaOrig="420">
          <v:shape id="_x0000_i1160" type="#_x0000_t75" style="width:221.45pt;height:21.75pt" o:ole="">
            <v:imagedata r:id="rId276" o:title=""/>
          </v:shape>
          <o:OLEObject Type="Embed" ProgID="Equation.3" ShapeID="_x0000_i1160" DrawAspect="Content" ObjectID="_1405518217" r:id="rId277"/>
        </w:object>
      </w:r>
    </w:p>
    <w:p w:rsidR="0099092A" w:rsidRPr="00E223E8" w:rsidRDefault="0099092A">
      <w:pPr>
        <w:pStyle w:val="Textosinformato"/>
        <w:spacing w:before="240" w:after="120"/>
        <w:rPr>
          <w:rFonts w:ascii="Verdana" w:hAnsi="Verdana"/>
          <w:sz w:val="22"/>
          <w:szCs w:val="22"/>
        </w:rPr>
      </w:pPr>
      <w:r w:rsidRPr="00E223E8">
        <w:rPr>
          <w:rFonts w:ascii="Verdana" w:hAnsi="Verdana"/>
          <w:position w:val="-34"/>
          <w:sz w:val="22"/>
          <w:szCs w:val="22"/>
        </w:rPr>
        <w:object w:dxaOrig="8360" w:dyaOrig="800">
          <v:shape id="_x0000_i1161" type="#_x0000_t75" style="width:417.75pt;height:40.1pt" o:ole="">
            <v:imagedata r:id="rId278" o:title=""/>
          </v:shape>
          <o:OLEObject Type="Embed" ProgID="Equation.3" ShapeID="_x0000_i1161" DrawAspect="Content" ObjectID="_1405518218" r:id="rId279"/>
        </w:object>
      </w:r>
    </w:p>
    <w:p w:rsidR="0099092A" w:rsidRPr="00E223E8" w:rsidRDefault="0099092A">
      <w:pPr>
        <w:pStyle w:val="Textosinformato"/>
        <w:spacing w:before="240" w:after="120"/>
        <w:rPr>
          <w:rFonts w:ascii="Verdana" w:hAnsi="Verdana"/>
          <w:sz w:val="22"/>
          <w:szCs w:val="22"/>
        </w:rPr>
      </w:pPr>
      <w:r w:rsidRPr="00E223E8">
        <w:rPr>
          <w:rFonts w:ascii="Verdana" w:hAnsi="Verdana"/>
          <w:position w:val="-34"/>
          <w:sz w:val="22"/>
          <w:szCs w:val="22"/>
        </w:rPr>
        <w:object w:dxaOrig="8700" w:dyaOrig="800">
          <v:shape id="_x0000_i1162" type="#_x0000_t75" style="width:434.7pt;height:40.1pt" o:ole="">
            <v:imagedata r:id="rId280" o:title=""/>
          </v:shape>
          <o:OLEObject Type="Embed" ProgID="Equation.3" ShapeID="_x0000_i1162" DrawAspect="Content" ObjectID="_1405518219" r:id="rId281"/>
        </w:object>
      </w:r>
    </w:p>
    <w:p w:rsidR="0099092A" w:rsidRPr="00E223E8" w:rsidRDefault="0099092A">
      <w:pPr>
        <w:pStyle w:val="Textosinformato"/>
        <w:spacing w:before="240" w:after="120"/>
        <w:rPr>
          <w:rFonts w:ascii="Verdana" w:hAnsi="Verdana"/>
          <w:sz w:val="22"/>
          <w:szCs w:val="22"/>
        </w:rPr>
      </w:pPr>
      <w:r w:rsidRPr="00E223E8">
        <w:rPr>
          <w:rFonts w:ascii="Verdana" w:hAnsi="Verdana"/>
          <w:position w:val="-34"/>
          <w:sz w:val="22"/>
          <w:szCs w:val="22"/>
        </w:rPr>
        <w:object w:dxaOrig="8700" w:dyaOrig="800">
          <v:shape id="_x0000_i1163" type="#_x0000_t75" style="width:434.7pt;height:40.1pt" o:ole="">
            <v:imagedata r:id="rId282" o:title=""/>
          </v:shape>
          <o:OLEObject Type="Embed" ProgID="Equation.3" ShapeID="_x0000_i1163" DrawAspect="Content" ObjectID="_1405518220" r:id="rId283"/>
        </w:object>
      </w:r>
    </w:p>
    <w:p w:rsidR="0099092A" w:rsidRPr="00E223E8" w:rsidRDefault="0099092A">
      <w:pPr>
        <w:pStyle w:val="Textosinformato"/>
        <w:spacing w:before="240" w:after="120"/>
        <w:rPr>
          <w:rFonts w:ascii="Verdana" w:hAnsi="Verdana"/>
          <w:sz w:val="22"/>
          <w:szCs w:val="22"/>
        </w:rPr>
      </w:pPr>
      <w:r w:rsidRPr="00E223E8">
        <w:rPr>
          <w:rFonts w:ascii="Verdana" w:hAnsi="Verdana"/>
          <w:position w:val="-52"/>
          <w:sz w:val="22"/>
          <w:szCs w:val="22"/>
        </w:rPr>
        <w:object w:dxaOrig="8720" w:dyaOrig="1160">
          <v:shape id="_x0000_i1164" type="#_x0000_t75" style="width:435.4pt;height:57.75pt" o:ole="">
            <v:imagedata r:id="rId284" o:title=""/>
          </v:shape>
          <o:OLEObject Type="Embed" ProgID="Equation.3" ShapeID="_x0000_i1164" DrawAspect="Content" ObjectID="_1405518221" r:id="rId285"/>
        </w:object>
      </w:r>
    </w:p>
    <w:p w:rsidR="0099092A" w:rsidRPr="00E223E8" w:rsidRDefault="0099092A">
      <w:pPr>
        <w:pStyle w:val="Textosinformato"/>
        <w:spacing w:before="240" w:after="120"/>
        <w:rPr>
          <w:rFonts w:ascii="Verdana" w:hAnsi="Verdana"/>
          <w:sz w:val="22"/>
          <w:szCs w:val="22"/>
        </w:rPr>
      </w:pPr>
    </w:p>
    <w:p w:rsidR="0099092A" w:rsidRPr="00E223E8" w:rsidRDefault="0099092A">
      <w:pPr>
        <w:pStyle w:val="Textosinformato"/>
        <w:spacing w:before="240" w:after="120"/>
        <w:rPr>
          <w:rFonts w:ascii="Verdana" w:hAnsi="Verdana"/>
          <w:sz w:val="22"/>
          <w:szCs w:val="22"/>
        </w:rPr>
      </w:pPr>
      <w:r w:rsidRPr="00E223E8">
        <w:rPr>
          <w:rFonts w:ascii="Verdana" w:hAnsi="Verdana"/>
          <w:sz w:val="22"/>
          <w:szCs w:val="22"/>
        </w:rPr>
        <w:t>¿Qué problemas se plantean con este método?</w:t>
      </w: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Un problema que presenta la estimación de estos modelos es la reducción de los grados de libertad, tener un número importante de rezagos conduce a estimar un alto número de coeficientes que redunda en disminuir los grados de libertad. Además es posible que exista relación entre las variables explicativas.</w:t>
      </w: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 xml:space="preserve">La elección del grado del polinomio y de los términos de rezago es subjetivo. </w:t>
      </w: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Para determinar la cantidad de rezagos se puede utilizar un correlograma o el test de causalidad de Granger, pero con el grado del polinomio es prueba y error.</w:t>
      </w: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El procedimiento es estimar sucesivos modelos con distinto polinomio y, el que mejor modelo estimado arroje, ese será el polinomio a adoptar finalmente. La elección del modelo final puede hacerse a través de los criterios de información de Akaike o Schwarz, cuanto menor sean estos indicadores mejor modelo.</w:t>
      </w:r>
    </w:p>
    <w:p w:rsidR="0099092A" w:rsidRPr="00E223E8" w:rsidRDefault="0099092A">
      <w:pPr>
        <w:pStyle w:val="Textosinformato"/>
        <w:spacing w:before="240" w:after="120"/>
        <w:jc w:val="both"/>
        <w:rPr>
          <w:rFonts w:ascii="Verdana" w:hAnsi="Verdana"/>
          <w:sz w:val="22"/>
          <w:szCs w:val="22"/>
        </w:rPr>
      </w:pPr>
      <w:r w:rsidRPr="00E223E8">
        <w:rPr>
          <w:rFonts w:ascii="Verdana" w:hAnsi="Verdana"/>
          <w:sz w:val="22"/>
          <w:szCs w:val="22"/>
        </w:rPr>
        <w:t>El método es flexible para incorporar diversas estructuras, no se encuentra la variable dependiente rezagada y, si se puede ajustar un polinomio de grado bajo, se reduce el número de coeficientes a estimar.</w:t>
      </w:r>
    </w:p>
    <w:p w:rsidR="0099092A" w:rsidRPr="00E223E8" w:rsidRDefault="0099092A">
      <w:pPr>
        <w:pStyle w:val="Textosinformato"/>
        <w:spacing w:before="240" w:after="120"/>
        <w:rPr>
          <w:rFonts w:ascii="Verdana" w:hAnsi="Verdana"/>
          <w:sz w:val="22"/>
          <w:szCs w:val="22"/>
        </w:rPr>
      </w:pPr>
    </w:p>
    <w:p w:rsidR="00BE2B8C" w:rsidRPr="00E223E8" w:rsidRDefault="00BE2B8C">
      <w:pPr>
        <w:pStyle w:val="Textosinformato"/>
        <w:spacing w:before="240" w:after="120"/>
        <w:rPr>
          <w:rFonts w:ascii="Verdana" w:hAnsi="Verdana"/>
          <w:sz w:val="22"/>
          <w:szCs w:val="22"/>
        </w:rPr>
      </w:pPr>
      <w:r w:rsidRPr="00E223E8">
        <w:rPr>
          <w:rFonts w:ascii="Verdana" w:hAnsi="Verdana"/>
          <w:sz w:val="22"/>
          <w:szCs w:val="22"/>
        </w:rPr>
        <w:t>El modelo de Almon en notación matricial</w:t>
      </w:r>
    </w:p>
    <w:p w:rsidR="0099092A" w:rsidRPr="00E223E8" w:rsidRDefault="00BE2B8C">
      <w:pPr>
        <w:rPr>
          <w:rFonts w:ascii="Verdana" w:eastAsia="Batang" w:hAnsi="Verdana"/>
          <w:sz w:val="22"/>
          <w:szCs w:val="22"/>
        </w:rPr>
      </w:pPr>
      <w:r w:rsidRPr="00E223E8">
        <w:rPr>
          <w:rFonts w:ascii="Verdana" w:eastAsia="Batang" w:hAnsi="Verdana"/>
          <w:b/>
          <w:sz w:val="22"/>
          <w:szCs w:val="22"/>
        </w:rPr>
        <w:t>Y</w:t>
      </w:r>
      <w:r w:rsidRPr="00E223E8">
        <w:rPr>
          <w:rFonts w:ascii="Verdana" w:eastAsia="Batang" w:hAnsi="Verdana"/>
          <w:sz w:val="22"/>
          <w:szCs w:val="22"/>
        </w:rPr>
        <w:t xml:space="preserve"> = </w:t>
      </w:r>
      <w:r w:rsidRPr="00E223E8">
        <w:rPr>
          <w:rFonts w:ascii="Verdana" w:eastAsia="Batang" w:hAnsi="Verdana"/>
          <w:b/>
          <w:sz w:val="22"/>
          <w:szCs w:val="22"/>
        </w:rPr>
        <w:t>j</w:t>
      </w:r>
      <w:r w:rsidRPr="00E223E8">
        <w:rPr>
          <w:rFonts w:ascii="Verdana" w:eastAsia="Batang" w:hAnsi="Verdana"/>
          <w:sz w:val="22"/>
          <w:szCs w:val="22"/>
        </w:rPr>
        <w:t xml:space="preserve">α + </w:t>
      </w:r>
      <w:r w:rsidRPr="00E223E8">
        <w:rPr>
          <w:rFonts w:ascii="Verdana" w:eastAsia="Batang" w:hAnsi="Verdana"/>
          <w:b/>
          <w:sz w:val="22"/>
          <w:szCs w:val="22"/>
        </w:rPr>
        <w:t>Xβ</w:t>
      </w:r>
      <w:r w:rsidRPr="00E223E8">
        <w:rPr>
          <w:rFonts w:ascii="Verdana" w:eastAsia="Batang" w:hAnsi="Verdana"/>
          <w:sz w:val="22"/>
          <w:szCs w:val="22"/>
        </w:rPr>
        <w:t xml:space="preserve"> + </w:t>
      </w:r>
      <w:r w:rsidRPr="00E223E8">
        <w:rPr>
          <w:rFonts w:ascii="Verdana" w:eastAsia="Batang" w:hAnsi="Verdana"/>
          <w:b/>
          <w:sz w:val="22"/>
          <w:szCs w:val="22"/>
        </w:rPr>
        <w:t>ε</w:t>
      </w:r>
    </w:p>
    <w:p w:rsidR="0099092A" w:rsidRPr="00E223E8" w:rsidRDefault="00BE2B8C">
      <w:pPr>
        <w:rPr>
          <w:rFonts w:ascii="Verdana" w:eastAsia="Batang" w:hAnsi="Verdana"/>
          <w:sz w:val="22"/>
          <w:szCs w:val="22"/>
        </w:rPr>
      </w:pPr>
      <w:r w:rsidRPr="00E223E8">
        <w:rPr>
          <w:rFonts w:ascii="Verdana" w:eastAsia="Batang" w:hAnsi="Verdana"/>
          <w:sz w:val="22"/>
          <w:szCs w:val="22"/>
        </w:rPr>
        <w:t>Tx1 Tx1   Tx1    Tx1</w:t>
      </w:r>
    </w:p>
    <w:p w:rsidR="0099092A" w:rsidRPr="00E223E8" w:rsidRDefault="0099092A">
      <w:pPr>
        <w:rPr>
          <w:rFonts w:ascii="Verdana" w:eastAsia="Batang" w:hAnsi="Verdana"/>
          <w:sz w:val="22"/>
          <w:szCs w:val="22"/>
        </w:rPr>
      </w:pPr>
    </w:p>
    <w:p w:rsidR="00A94FAE" w:rsidRPr="00E223E8" w:rsidRDefault="00BE2B8C">
      <w:pPr>
        <w:rPr>
          <w:rFonts w:ascii="Verdana" w:eastAsia="Batang" w:hAnsi="Verdana"/>
          <w:sz w:val="22"/>
          <w:szCs w:val="22"/>
        </w:rPr>
      </w:pPr>
      <w:r w:rsidRPr="00E223E8">
        <w:rPr>
          <w:rFonts w:ascii="Verdana" w:eastAsia="Batang" w:hAnsi="Verdana"/>
          <w:sz w:val="22"/>
          <w:szCs w:val="22"/>
        </w:rPr>
        <w:t>Siendo</w:t>
      </w:r>
    </w:p>
    <w:p w:rsidR="00BE2B8C" w:rsidRPr="00E223E8" w:rsidRDefault="00BE2B8C">
      <w:pPr>
        <w:rPr>
          <w:rFonts w:ascii="Verdana" w:eastAsia="Batang" w:hAnsi="Verdana"/>
          <w:sz w:val="22"/>
          <w:szCs w:val="22"/>
        </w:rPr>
      </w:pPr>
    </w:p>
    <w:p w:rsidR="00A94FAE" w:rsidRPr="00E223E8" w:rsidRDefault="00A94FAE">
      <w:pPr>
        <w:rPr>
          <w:rFonts w:ascii="Verdana" w:eastAsia="Batang" w:hAnsi="Verdana"/>
          <w:sz w:val="22"/>
          <w:szCs w:val="22"/>
        </w:rPr>
      </w:pPr>
    </w:p>
    <w:p w:rsidR="00BE2B8C" w:rsidRPr="00E223E8" w:rsidRDefault="00BE2B8C">
      <w:pPr>
        <w:rPr>
          <w:rFonts w:ascii="Verdana" w:eastAsia="Batang" w:hAnsi="Verdana"/>
          <w:sz w:val="22"/>
          <w:szCs w:val="22"/>
        </w:rPr>
      </w:pPr>
    </w:p>
    <w:p w:rsidR="00BE2B8C" w:rsidRPr="00E223E8" w:rsidRDefault="00BE2B8C">
      <w:pPr>
        <w:rPr>
          <w:rFonts w:ascii="Verdana" w:eastAsia="Batang" w:hAnsi="Verdana"/>
          <w:sz w:val="22"/>
          <w:szCs w:val="22"/>
        </w:rPr>
      </w:pPr>
    </w:p>
    <w:p w:rsidR="00BE2B8C" w:rsidRPr="00E223E8" w:rsidRDefault="00BE2B8C">
      <w:pPr>
        <w:rPr>
          <w:rFonts w:ascii="Verdana" w:eastAsia="Batang" w:hAnsi="Verdana"/>
          <w:sz w:val="22"/>
          <w:szCs w:val="22"/>
        </w:rPr>
      </w:pPr>
      <w:r w:rsidRPr="00E223E8">
        <w:rPr>
          <w:rFonts w:ascii="Verdana" w:eastAsia="Batang" w:hAnsi="Verdana"/>
          <w:sz w:val="22"/>
          <w:szCs w:val="22"/>
        </w:rPr>
        <w:t xml:space="preserve">Vector de variables endógena: </w:t>
      </w:r>
      <m:oMath>
        <m:r>
          <w:rPr>
            <w:rFonts w:ascii="Cambria Math" w:eastAsia="Batang" w:hAnsi="Cambria Math"/>
            <w:sz w:val="22"/>
            <w:szCs w:val="22"/>
          </w:rPr>
          <m:t>Y</m:t>
        </m:r>
        <m:r>
          <w:rPr>
            <w:rFonts w:ascii="Cambria Math" w:eastAsia="Batang" w:hAnsi="Verdana"/>
            <w:sz w:val="22"/>
            <w:szCs w:val="22"/>
          </w:rPr>
          <m:t>=</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m>
                    <m:mPr>
                      <m:mcs>
                        <m:mc>
                          <m:mcPr>
                            <m:count m:val="1"/>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Verdana"/>
                                <w:sz w:val="22"/>
                                <w:szCs w:val="22"/>
                              </w:rPr>
                              <m:t>1</m:t>
                            </m:r>
                          </m:sub>
                        </m:sSub>
                      </m:e>
                    </m:mr>
                    <m:mr>
                      <m:e>
                        <m:eqArr>
                          <m:eqArrPr>
                            <m:ctrlPr>
                              <w:rPr>
                                <w:rFonts w:ascii="Cambria Math" w:eastAsia="Batang" w:hAnsi="Verdana"/>
                                <w:i/>
                                <w:sz w:val="22"/>
                                <w:szCs w:val="22"/>
                              </w:rPr>
                            </m:ctrlPr>
                          </m:eqArrPr>
                          <m:e>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Verdana"/>
                                    <w:sz w:val="22"/>
                                    <w:szCs w:val="22"/>
                                  </w:rPr>
                                  <m:t>2</m:t>
                                </m:r>
                              </m:sub>
                            </m:sSub>
                          </m:e>
                          <m:e>
                            <m:r>
                              <w:rPr>
                                <w:rFonts w:ascii="Verdana" w:eastAsia="Batang" w:hAnsi="Cambria Math"/>
                                <w:sz w:val="22"/>
                                <w:szCs w:val="22"/>
                              </w:rPr>
                              <m:t>⋮</m:t>
                            </m:r>
                          </m:e>
                        </m:eqArr>
                      </m:e>
                    </m:mr>
                    <m:mr>
                      <m:e>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e>
                    </m:mr>
                  </m:m>
                </m:e>
              </m:mr>
            </m:m>
          </m:e>
        </m:d>
      </m:oMath>
      <w:r w:rsidR="00961828" w:rsidRPr="00E223E8">
        <w:rPr>
          <w:rFonts w:ascii="Verdana" w:eastAsia="Batang" w:hAnsi="Verdana"/>
          <w:sz w:val="22"/>
          <w:szCs w:val="22"/>
        </w:rPr>
        <w:t xml:space="preserve">                 </w:t>
      </w:r>
      <m:oMath>
        <m:r>
          <w:rPr>
            <w:rFonts w:ascii="Cambria Math" w:eastAsia="Batang" w:hAnsi="Cambria Math"/>
            <w:sz w:val="22"/>
            <w:szCs w:val="22"/>
          </w:rPr>
          <m:t>J</m:t>
        </m:r>
        <m:r>
          <w:rPr>
            <w:rFonts w:ascii="Cambria Math" w:eastAsia="Batang" w:hAnsi="Verdana"/>
            <w:sz w:val="22"/>
            <w:szCs w:val="22"/>
          </w:rPr>
          <m:t>=</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m>
                    <m:mPr>
                      <m:mcs>
                        <m:mc>
                          <m:mcPr>
                            <m:count m:val="1"/>
                            <m:mcJc m:val="center"/>
                          </m:mcPr>
                        </m:mc>
                      </m:mcs>
                      <m:ctrlPr>
                        <w:rPr>
                          <w:rFonts w:ascii="Cambria Math" w:eastAsia="Batang" w:hAnsi="Verdana"/>
                          <w:i/>
                          <w:sz w:val="22"/>
                          <w:szCs w:val="22"/>
                        </w:rPr>
                      </m:ctrlPr>
                    </m:mPr>
                    <m:mr>
                      <m:e>
                        <m:r>
                          <w:rPr>
                            <w:rFonts w:ascii="Cambria Math" w:eastAsia="Batang" w:hAnsi="Verdana"/>
                            <w:sz w:val="22"/>
                            <w:szCs w:val="22"/>
                          </w:rPr>
                          <m:t>1</m:t>
                        </m:r>
                      </m:e>
                    </m:mr>
                    <m:mr>
                      <m:e>
                        <m:eqArr>
                          <m:eqArrPr>
                            <m:ctrlPr>
                              <w:rPr>
                                <w:rFonts w:ascii="Cambria Math" w:eastAsia="Batang" w:hAnsi="Verdana"/>
                                <w:i/>
                                <w:sz w:val="22"/>
                                <w:szCs w:val="22"/>
                              </w:rPr>
                            </m:ctrlPr>
                          </m:eqArrPr>
                          <m:e>
                            <m:r>
                              <w:rPr>
                                <w:rFonts w:ascii="Cambria Math" w:eastAsia="Batang" w:hAnsi="Verdana"/>
                                <w:sz w:val="22"/>
                                <w:szCs w:val="22"/>
                              </w:rPr>
                              <m:t>1</m:t>
                            </m:r>
                          </m:e>
                          <m:e>
                            <m:r>
                              <w:rPr>
                                <w:rFonts w:ascii="Verdana" w:eastAsia="Batang" w:hAnsi="Cambria Math"/>
                                <w:sz w:val="22"/>
                                <w:szCs w:val="22"/>
                              </w:rPr>
                              <m:t>⋮</m:t>
                            </m:r>
                          </m:e>
                        </m:eqArr>
                      </m:e>
                    </m:mr>
                    <m:mr>
                      <m:e>
                        <m:r>
                          <w:rPr>
                            <w:rFonts w:ascii="Cambria Math" w:eastAsia="Batang" w:hAnsi="Verdana"/>
                            <w:sz w:val="22"/>
                            <w:szCs w:val="22"/>
                          </w:rPr>
                          <m:t>1</m:t>
                        </m:r>
                      </m:e>
                    </m:mr>
                  </m:m>
                </m:e>
              </m:mr>
            </m:m>
          </m:e>
        </m:d>
      </m:oMath>
    </w:p>
    <w:p w:rsidR="00BE2B8C" w:rsidRPr="00E223E8" w:rsidRDefault="00BE2B8C">
      <w:pPr>
        <w:rPr>
          <w:rFonts w:ascii="Verdana" w:eastAsia="Batang" w:hAnsi="Verdana"/>
          <w:sz w:val="22"/>
          <w:szCs w:val="22"/>
        </w:rPr>
      </w:pPr>
    </w:p>
    <w:p w:rsidR="00BE2B8C" w:rsidRPr="00E223E8" w:rsidRDefault="00BE2B8C">
      <w:pPr>
        <w:rPr>
          <w:rFonts w:ascii="Verdana" w:eastAsia="Batang" w:hAnsi="Verdana"/>
          <w:sz w:val="22"/>
          <w:szCs w:val="22"/>
        </w:rPr>
      </w:pPr>
    </w:p>
    <w:p w:rsidR="00961828" w:rsidRPr="00E223E8" w:rsidRDefault="00961828" w:rsidP="00961828">
      <w:pPr>
        <w:rPr>
          <w:rFonts w:ascii="Verdana" w:eastAsia="Batang" w:hAnsi="Verdana"/>
          <w:sz w:val="22"/>
          <w:szCs w:val="22"/>
        </w:rPr>
      </w:pPr>
      <w:r w:rsidRPr="00E223E8">
        <w:rPr>
          <w:rFonts w:ascii="Verdana" w:eastAsia="Batang" w:hAnsi="Verdana"/>
          <w:sz w:val="22"/>
          <w:szCs w:val="22"/>
        </w:rPr>
        <w:lastRenderedPageBreak/>
        <w:t xml:space="preserve">Vector de coeficientes: </w:t>
      </w:r>
      <m:oMath>
        <m:r>
          <w:rPr>
            <w:rFonts w:ascii="Cambria Math" w:eastAsia="Batang" w:hAnsi="Cambria Math"/>
            <w:sz w:val="22"/>
            <w:szCs w:val="22"/>
          </w:rPr>
          <m:t>β</m:t>
        </m:r>
        <m:r>
          <w:rPr>
            <w:rFonts w:ascii="Cambria Math" w:eastAsia="Batang" w:hAnsi="Verdana"/>
            <w:sz w:val="22"/>
            <w:szCs w:val="22"/>
          </w:rPr>
          <m:t>=</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m>
                    <m:mPr>
                      <m:mcs>
                        <m:mc>
                          <m:mcPr>
                            <m:count m:val="1"/>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0</m:t>
                            </m:r>
                          </m:sub>
                        </m:sSub>
                      </m:e>
                    </m:mr>
                    <m:mr>
                      <m:e>
                        <m:eqArr>
                          <m:eqArrPr>
                            <m:ctrlPr>
                              <w:rPr>
                                <w:rFonts w:ascii="Cambria Math" w:eastAsia="Batang" w:hAnsi="Verdana"/>
                                <w:i/>
                                <w:sz w:val="22"/>
                                <w:szCs w:val="22"/>
                              </w:rPr>
                            </m:ctrlPr>
                          </m:eqArrPr>
                          <m:e>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1</m:t>
                                </m:r>
                              </m:sub>
                            </m:sSub>
                          </m:e>
                          <m:e>
                            <m:r>
                              <w:rPr>
                                <w:rFonts w:ascii="Verdana" w:eastAsia="Batang" w:hAnsi="Cambria Math"/>
                                <w:sz w:val="22"/>
                                <w:szCs w:val="22"/>
                              </w:rPr>
                              <m:t>⋮</m:t>
                            </m:r>
                          </m:e>
                        </m:eqArr>
                      </m:e>
                    </m:mr>
                    <m:mr>
                      <m:e>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Cambria Math"/>
                                <w:sz w:val="22"/>
                                <w:szCs w:val="22"/>
                              </w:rPr>
                              <m:t>k</m:t>
                            </m:r>
                          </m:sub>
                        </m:sSub>
                      </m:e>
                    </m:mr>
                  </m:m>
                </m:e>
              </m:mr>
            </m:m>
          </m:e>
        </m:d>
      </m:oMath>
      <w:r w:rsidRPr="00E223E8">
        <w:rPr>
          <w:rFonts w:ascii="Verdana" w:eastAsia="Batang" w:hAnsi="Verdana"/>
          <w:sz w:val="22"/>
          <w:szCs w:val="22"/>
        </w:rPr>
        <w:t xml:space="preserve">       vector aleatorio: </w:t>
      </w:r>
      <m:oMath>
        <m:r>
          <w:rPr>
            <w:rFonts w:ascii="Cambria Math" w:eastAsia="Batang" w:hAnsi="Cambria Math"/>
            <w:sz w:val="22"/>
            <w:szCs w:val="22"/>
          </w:rPr>
          <m:t>ε</m:t>
        </m:r>
        <m:r>
          <w:rPr>
            <w:rFonts w:ascii="Cambria Math" w:eastAsia="Batang" w:hAnsi="Verdana"/>
            <w:sz w:val="22"/>
            <w:szCs w:val="22"/>
          </w:rPr>
          <m:t>=</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m>
                    <m:mPr>
                      <m:mcs>
                        <m:mc>
                          <m:mcPr>
                            <m:count m:val="1"/>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Verdana"/>
                                <w:sz w:val="22"/>
                                <w:szCs w:val="22"/>
                              </w:rPr>
                              <m:t>1</m:t>
                            </m:r>
                          </m:sub>
                        </m:sSub>
                      </m:e>
                    </m:mr>
                    <m:mr>
                      <m:e>
                        <m:eqArr>
                          <m:eqArrPr>
                            <m:ctrlPr>
                              <w:rPr>
                                <w:rFonts w:ascii="Cambria Math" w:eastAsia="Batang" w:hAnsi="Verdana"/>
                                <w:i/>
                                <w:sz w:val="22"/>
                                <w:szCs w:val="22"/>
                              </w:rPr>
                            </m:ctrlPr>
                          </m:eqArrPr>
                          <m:e>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Verdana"/>
                                    <w:sz w:val="22"/>
                                    <w:szCs w:val="22"/>
                                  </w:rPr>
                                  <m:t>2</m:t>
                                </m:r>
                              </m:sub>
                            </m:sSub>
                          </m:e>
                          <m:e>
                            <m:r>
                              <w:rPr>
                                <w:rFonts w:ascii="Verdana" w:eastAsia="Batang" w:hAnsi="Cambria Math"/>
                                <w:sz w:val="22"/>
                                <w:szCs w:val="22"/>
                              </w:rPr>
                              <m:t>⋮</m:t>
                            </m:r>
                          </m:e>
                        </m:eqArr>
                      </m:e>
                    </m:mr>
                    <m:mr>
                      <m:e>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e>
                    </m:mr>
                  </m:m>
                </m:e>
              </m:mr>
            </m:m>
          </m:e>
        </m:d>
      </m:oMath>
    </w:p>
    <w:p w:rsidR="00BE2B8C" w:rsidRPr="00E223E8" w:rsidRDefault="00BE2B8C">
      <w:pPr>
        <w:rPr>
          <w:rFonts w:ascii="Verdana" w:eastAsia="Batang" w:hAnsi="Verdana"/>
          <w:sz w:val="22"/>
          <w:szCs w:val="22"/>
        </w:rPr>
      </w:pPr>
    </w:p>
    <w:p w:rsidR="00BE2B8C" w:rsidRPr="00E223E8" w:rsidRDefault="00BE2B8C">
      <w:pPr>
        <w:rPr>
          <w:rFonts w:ascii="Verdana" w:eastAsia="Batang" w:hAnsi="Verdana"/>
          <w:sz w:val="22"/>
          <w:szCs w:val="22"/>
        </w:rPr>
      </w:pPr>
    </w:p>
    <w:p w:rsidR="00BE2B8C" w:rsidRPr="00E223E8" w:rsidRDefault="000814D4">
      <w:pPr>
        <w:rPr>
          <w:rFonts w:ascii="Verdana" w:eastAsia="Batang" w:hAnsi="Verdana"/>
          <w:sz w:val="22"/>
          <w:szCs w:val="22"/>
        </w:rPr>
      </w:pPr>
      <w:r w:rsidRPr="00E223E8">
        <w:rPr>
          <w:rFonts w:ascii="Verdana" w:eastAsia="Batang" w:hAnsi="Verdana"/>
          <w:sz w:val="22"/>
          <w:szCs w:val="22"/>
        </w:rPr>
        <w:t xml:space="preserve">Matriz de regresores </w:t>
      </w:r>
      <m:oMath>
        <m:r>
          <w:rPr>
            <w:rFonts w:ascii="Cambria Math" w:eastAsia="Batang" w:hAnsi="Cambria Math"/>
            <w:sz w:val="22"/>
            <w:szCs w:val="22"/>
          </w:rPr>
          <m:t>X</m:t>
        </m:r>
        <m:r>
          <w:rPr>
            <w:rFonts w:ascii="Cambria Math" w:eastAsia="Batang" w:hAnsi="Verdana"/>
            <w:sz w:val="22"/>
            <w:szCs w:val="22"/>
          </w:rPr>
          <m:t xml:space="preserve">= </m:t>
        </m:r>
        <m:d>
          <m:dPr>
            <m:begChr m:val="["/>
            <m:endChr m:val="]"/>
            <m:ctrlPr>
              <w:rPr>
                <w:rFonts w:ascii="Cambria Math" w:eastAsia="Batang" w:hAnsi="Verdana"/>
                <w:i/>
                <w:sz w:val="22"/>
                <w:szCs w:val="22"/>
              </w:rPr>
            </m:ctrlPr>
          </m:dPr>
          <m:e>
            <m:m>
              <m:mPr>
                <m:mcs>
                  <m:mc>
                    <m:mcPr>
                      <m:count m:val="5"/>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Cambria Math" w:eastAsia="Batang" w:hAnsi="Verdana"/>
                          <w:sz w:val="22"/>
                          <w:szCs w:val="22"/>
                        </w:rPr>
                        <m:t>,1</m:t>
                      </m:r>
                    </m:sub>
                  </m:sSub>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1,1</m:t>
                      </m:r>
                    </m:sub>
                  </m:sSub>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2,1</m:t>
                      </m:r>
                    </m:sub>
                  </m:sSub>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r>
                        <w:rPr>
                          <w:rFonts w:ascii="Cambria Math" w:eastAsia="Batang" w:hAnsi="Verdana"/>
                          <w:sz w:val="22"/>
                          <w:szCs w:val="22"/>
                        </w:rPr>
                        <m:t>,1</m:t>
                      </m:r>
                    </m:sub>
                  </m:sSub>
                </m:e>
              </m:mr>
              <m:mr>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Cambria Math" w:eastAsia="Batang" w:hAnsi="Verdana"/>
                          <w:sz w:val="22"/>
                          <w:szCs w:val="22"/>
                        </w:rPr>
                        <m:t>,2</m:t>
                      </m:r>
                    </m:sub>
                  </m:sSub>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1,2</m:t>
                      </m:r>
                    </m:sub>
                  </m:sSub>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2,2</m:t>
                      </m:r>
                    </m:sub>
                  </m:sSub>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r>
                        <w:rPr>
                          <w:rFonts w:ascii="Cambria Math" w:eastAsia="Batang" w:hAnsi="Verdana"/>
                          <w:sz w:val="22"/>
                          <w:szCs w:val="22"/>
                        </w:rPr>
                        <m:t>,2</m:t>
                      </m:r>
                    </m:sub>
                  </m:sSub>
                </m:e>
              </m:mr>
              <m:mr>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Cambria Math" w:eastAsia="Batang" w:hAnsi="Verdana"/>
                          <w:sz w:val="22"/>
                          <w:szCs w:val="22"/>
                        </w:rPr>
                        <m:t>,3</m:t>
                      </m:r>
                    </m:sub>
                  </m:sSub>
                  <m:ctrlPr>
                    <w:rPr>
                      <w:rFonts w:ascii="Cambria Math" w:eastAsia="Cambria Math" w:hAnsi="Verdana" w:cs="Cambria Math"/>
                      <w:i/>
                      <w:sz w:val="22"/>
                      <w:szCs w:val="22"/>
                    </w:rPr>
                  </m:ctrlPr>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1,3</m:t>
                      </m:r>
                    </m:sub>
                  </m:sSub>
                  <m:ctrlPr>
                    <w:rPr>
                      <w:rFonts w:ascii="Cambria Math" w:eastAsia="Cambria Math" w:hAnsi="Verdana" w:cs="Cambria Math"/>
                      <w:i/>
                      <w:sz w:val="22"/>
                      <w:szCs w:val="22"/>
                    </w:rPr>
                  </m:ctrlPr>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2,3</m:t>
                      </m:r>
                    </m:sub>
                  </m:sSub>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r>
                        <w:rPr>
                          <w:rFonts w:ascii="Cambria Math" w:eastAsia="Batang" w:hAnsi="Verdana"/>
                          <w:sz w:val="22"/>
                          <w:szCs w:val="22"/>
                        </w:rPr>
                        <m:t>,3</m:t>
                      </m:r>
                    </m:sub>
                  </m:sSub>
                  <m:ctrlPr>
                    <w:rPr>
                      <w:rFonts w:ascii="Cambria Math" w:eastAsia="Cambria Math" w:hAnsi="Verdana" w:cs="Cambria Math"/>
                      <w:i/>
                      <w:sz w:val="22"/>
                      <w:szCs w:val="22"/>
                    </w:rPr>
                  </m:ctrlPr>
                </m:e>
              </m:mr>
              <m:mr>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mr>
              <m:mr>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Cambria Math" w:eastAsia="Batang" w:hAnsi="Verdana"/>
                          <w:sz w:val="22"/>
                          <w:szCs w:val="22"/>
                        </w:rPr>
                        <m:t>,</m:t>
                      </m:r>
                      <m:r>
                        <w:rPr>
                          <w:rFonts w:ascii="Cambria Math" w:eastAsia="Batang" w:hAnsi="Cambria Math"/>
                          <w:sz w:val="22"/>
                          <w:szCs w:val="22"/>
                        </w:rPr>
                        <m:t>T</m:t>
                      </m:r>
                    </m:sub>
                  </m:sSub>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m:t>
                      </m:r>
                      <m:r>
                        <w:rPr>
                          <w:rFonts w:ascii="Cambria Math" w:eastAsia="Batang" w:hAnsi="Cambria Math"/>
                          <w:sz w:val="22"/>
                          <w:szCs w:val="22"/>
                        </w:rPr>
                        <m:t>T</m:t>
                      </m:r>
                    </m:sub>
                  </m:sSub>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m:t>
                      </m:r>
                      <m:r>
                        <w:rPr>
                          <w:rFonts w:ascii="Cambria Math" w:eastAsia="Batang" w:hAnsi="Cambria Math"/>
                          <w:sz w:val="22"/>
                          <w:szCs w:val="22"/>
                        </w:rPr>
                        <m:t>T</m:t>
                      </m:r>
                    </m:sub>
                  </m:sSub>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r>
                        <w:rPr>
                          <w:rFonts w:ascii="Cambria Math" w:eastAsia="Batang" w:hAnsi="Verdana"/>
                          <w:sz w:val="22"/>
                          <w:szCs w:val="22"/>
                        </w:rPr>
                        <m:t>,</m:t>
                      </m:r>
                      <m:r>
                        <w:rPr>
                          <w:rFonts w:ascii="Cambria Math" w:eastAsia="Batang" w:hAnsi="Cambria Math"/>
                          <w:sz w:val="22"/>
                          <w:szCs w:val="22"/>
                        </w:rPr>
                        <m:t>T</m:t>
                      </m:r>
                    </m:sub>
                  </m:sSub>
                </m:e>
              </m:mr>
            </m:m>
          </m:e>
        </m:d>
      </m:oMath>
    </w:p>
    <w:p w:rsidR="00BE2B8C" w:rsidRPr="00E223E8" w:rsidRDefault="00BE2B8C">
      <w:pPr>
        <w:rPr>
          <w:rFonts w:ascii="Verdana" w:eastAsia="Batang" w:hAnsi="Verdana"/>
          <w:sz w:val="22"/>
          <w:szCs w:val="22"/>
        </w:rPr>
      </w:pPr>
    </w:p>
    <w:p w:rsidR="00A94FAE" w:rsidRPr="00E223E8" w:rsidRDefault="00E93912">
      <w:pPr>
        <w:rPr>
          <w:rFonts w:ascii="Verdana" w:eastAsia="Batang" w:hAnsi="Verdana"/>
          <w:sz w:val="22"/>
          <w:szCs w:val="22"/>
        </w:rPr>
      </w:pPr>
      <w:r w:rsidRPr="00E223E8">
        <w:rPr>
          <w:rFonts w:ascii="Verdana" w:eastAsia="Batang" w:hAnsi="Verdana"/>
          <w:sz w:val="22"/>
          <w:szCs w:val="22"/>
        </w:rPr>
        <w:t>Escalar o parámetro independiente α</w:t>
      </w:r>
    </w:p>
    <w:p w:rsidR="00E93912" w:rsidRPr="00E223E8" w:rsidRDefault="00E93912">
      <w:pPr>
        <w:rPr>
          <w:rFonts w:ascii="Verdana" w:eastAsia="Batang" w:hAnsi="Verdana"/>
          <w:sz w:val="22"/>
          <w:szCs w:val="22"/>
        </w:rPr>
      </w:pPr>
      <w:r w:rsidRPr="00E223E8">
        <w:rPr>
          <w:rFonts w:ascii="Verdana" w:eastAsia="Batang" w:hAnsi="Verdana"/>
          <w:sz w:val="22"/>
          <w:szCs w:val="22"/>
        </w:rPr>
        <w:t xml:space="preserve">La función polinómica que plantea Almon en términos generales, es </w:t>
      </w:r>
    </w:p>
    <w:p w:rsidR="00E93912" w:rsidRPr="00E223E8" w:rsidRDefault="00E93912">
      <w:pPr>
        <w:rPr>
          <w:rFonts w:ascii="Verdana" w:eastAsia="Batang" w:hAnsi="Verdana"/>
          <w:sz w:val="22"/>
          <w:szCs w:val="22"/>
        </w:rPr>
      </w:pPr>
    </w:p>
    <w:p w:rsidR="00E93912" w:rsidRPr="00E223E8" w:rsidRDefault="00F67368">
      <w:pPr>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Cambria Math"/>
                  <w:sz w:val="22"/>
                  <w:szCs w:val="22"/>
                </w:rPr>
                <m:t>i</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r>
            <w:rPr>
              <w:rFonts w:ascii="Cambria Math" w:eastAsia="Batang" w:hAnsi="Cambria Math"/>
              <w:sz w:val="22"/>
              <w:szCs w:val="22"/>
            </w:rPr>
            <m:t>i</m:t>
          </m:r>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Verdana"/>
                  <w:sz w:val="22"/>
                  <w:szCs w:val="22"/>
                </w:rPr>
                <m:t>2</m:t>
              </m:r>
            </m:sup>
          </m:sSup>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3</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Verdana"/>
                  <w:sz w:val="22"/>
                  <w:szCs w:val="22"/>
                </w:rPr>
                <m:t>3</m:t>
              </m:r>
            </m:sup>
          </m:sSup>
          <m:r>
            <w:rPr>
              <w:rFonts w:ascii="Cambria Math" w:eastAsia="Batang" w:hAnsi="Verdana"/>
              <w:sz w:val="22"/>
              <w:szCs w:val="22"/>
            </w:rPr>
            <m:t xml:space="preserve"> +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Cambria Math"/>
                  <w:sz w:val="22"/>
                  <w:szCs w:val="22"/>
                </w:rPr>
                <m:t>q</m:t>
              </m:r>
            </m:sup>
          </m:sSup>
        </m:oMath>
      </m:oMathPara>
    </w:p>
    <w:p w:rsidR="00E93912" w:rsidRPr="00E223E8" w:rsidRDefault="00B509AF">
      <w:pPr>
        <w:rPr>
          <w:rFonts w:ascii="Verdana" w:eastAsia="Batang" w:hAnsi="Verdana"/>
          <w:sz w:val="22"/>
          <w:szCs w:val="22"/>
        </w:rPr>
      </w:pPr>
      <w:r w:rsidRPr="00E223E8">
        <w:rPr>
          <w:rFonts w:ascii="Verdana" w:eastAsia="Batang" w:hAnsi="Verdana"/>
          <w:sz w:val="22"/>
          <w:szCs w:val="22"/>
        </w:rPr>
        <w:t>Los coeficientes β</w:t>
      </w:r>
      <w:r w:rsidRPr="00E223E8">
        <w:rPr>
          <w:rFonts w:ascii="Verdana" w:eastAsia="Batang" w:hAnsi="Verdana"/>
          <w:sz w:val="22"/>
          <w:szCs w:val="22"/>
          <w:vertAlign w:val="subscript"/>
        </w:rPr>
        <w:t>i</w:t>
      </w:r>
      <w:r w:rsidRPr="00E223E8">
        <w:rPr>
          <w:rFonts w:ascii="Verdana" w:eastAsia="Batang" w:hAnsi="Verdana"/>
          <w:sz w:val="22"/>
          <w:szCs w:val="22"/>
        </w:rPr>
        <w:t xml:space="preserve"> se pueden reescribir en términos de a de la siguiente manera:</w:t>
      </w:r>
    </w:p>
    <w:p w:rsidR="00B509AF" w:rsidRPr="00E223E8" w:rsidRDefault="00B509AF" w:rsidP="007E713B">
      <w:pPr>
        <w:rPr>
          <w:rFonts w:ascii="Verdana" w:eastAsia="Batang" w:hAnsi="Verdana"/>
          <w:sz w:val="22"/>
          <w:szCs w:val="22"/>
        </w:rPr>
      </w:pPr>
    </w:p>
    <w:p w:rsidR="007E713B" w:rsidRPr="007E713B" w:rsidRDefault="00B509AF" w:rsidP="007E713B">
      <w:pPr>
        <w:rPr>
          <w:rFonts w:ascii="Verdana" w:eastAsia="Batang" w:hAnsi="Verdana"/>
          <w:sz w:val="22"/>
          <w:szCs w:val="22"/>
        </w:rPr>
      </w:pPr>
      <m:oMathPara>
        <m:oMathParaPr>
          <m:jc m:val="left"/>
        </m:oMathParaPr>
        <m:oMath>
          <m:r>
            <w:rPr>
              <w:rFonts w:ascii="Cambria Math" w:eastAsia="Batang" w:hAnsi="Cambria Math"/>
              <w:sz w:val="22"/>
              <w:szCs w:val="22"/>
            </w:rPr>
            <m:t>i</m:t>
          </m:r>
          <m:r>
            <w:rPr>
              <w:rFonts w:ascii="Cambria Math" w:eastAsia="Batang" w:hAnsi="Verdana"/>
              <w:sz w:val="22"/>
              <w:szCs w:val="22"/>
            </w:rPr>
            <m:t xml:space="preserve">=0,     </m:t>
          </m:r>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0</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oMath>
      </m:oMathPara>
    </w:p>
    <w:p w:rsidR="007E713B" w:rsidRPr="007E713B" w:rsidRDefault="007E713B" w:rsidP="007E713B">
      <w:pPr>
        <w:rPr>
          <w:rFonts w:ascii="Verdana" w:eastAsia="Batang" w:hAnsi="Verdana"/>
          <w:sz w:val="22"/>
          <w:szCs w:val="22"/>
        </w:rPr>
      </w:pPr>
    </w:p>
    <w:p w:rsidR="00B509AF" w:rsidRPr="007E713B" w:rsidRDefault="00B509AF" w:rsidP="007E713B">
      <w:pPr>
        <w:rPr>
          <w:rFonts w:ascii="Verdana" w:eastAsia="Batang" w:hAnsi="Verdana"/>
          <w:sz w:val="22"/>
          <w:szCs w:val="22"/>
        </w:rPr>
      </w:pPr>
      <m:oMathPara>
        <m:oMathParaPr>
          <m:jc m:val="left"/>
        </m:oMathParaPr>
        <m:oMath>
          <m:r>
            <w:rPr>
              <w:rFonts w:ascii="Cambria Math" w:eastAsia="Batang" w:hAnsi="Cambria Math"/>
              <w:sz w:val="22"/>
              <w:szCs w:val="22"/>
            </w:rPr>
            <m:t>i</m:t>
          </m:r>
          <m:r>
            <w:rPr>
              <w:rFonts w:ascii="Cambria Math" w:eastAsia="Batang" w:hAnsi="Verdana"/>
              <w:sz w:val="22"/>
              <w:szCs w:val="22"/>
            </w:rPr>
            <m:t xml:space="preserve">=1,     </m:t>
          </m:r>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1</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3</m:t>
              </m:r>
            </m:sub>
          </m:sSub>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oMath>
      </m:oMathPara>
    </w:p>
    <w:p w:rsidR="00B509AF" w:rsidRPr="00E223E8" w:rsidRDefault="00B509AF" w:rsidP="007E713B">
      <w:pPr>
        <w:rPr>
          <w:rFonts w:ascii="Verdana" w:eastAsia="Batang" w:hAnsi="Verdana"/>
          <w:sz w:val="22"/>
          <w:szCs w:val="22"/>
        </w:rPr>
      </w:pPr>
    </w:p>
    <w:p w:rsidR="00B509AF" w:rsidRPr="007E713B" w:rsidRDefault="00B509AF" w:rsidP="007E713B">
      <w:pPr>
        <w:rPr>
          <w:rFonts w:ascii="Verdana" w:eastAsia="Batang" w:hAnsi="Verdana"/>
          <w:sz w:val="22"/>
          <w:szCs w:val="22"/>
        </w:rPr>
      </w:pPr>
      <m:oMathPara>
        <m:oMathParaPr>
          <m:jc m:val="left"/>
        </m:oMathParaPr>
        <m:oMath>
          <m:r>
            <w:rPr>
              <w:rFonts w:ascii="Cambria Math" w:eastAsia="Batang" w:hAnsi="Cambria Math"/>
              <w:sz w:val="22"/>
              <w:szCs w:val="22"/>
            </w:rPr>
            <m:t>i</m:t>
          </m:r>
          <m:r>
            <w:rPr>
              <w:rFonts w:ascii="Cambria Math" w:eastAsia="Batang" w:hAnsi="Verdana"/>
              <w:sz w:val="22"/>
              <w:szCs w:val="22"/>
            </w:rPr>
            <m:t xml:space="preserve">=2,     </m:t>
          </m:r>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2</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r>
            <w:rPr>
              <w:rFonts w:ascii="Cambria Math" w:eastAsia="Batang" w:hAnsi="Verdana"/>
              <w:sz w:val="22"/>
              <w:szCs w:val="22"/>
            </w:rPr>
            <m:t xml:space="preserve">2+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p>
            <m:sSupPr>
              <m:ctrlPr>
                <w:rPr>
                  <w:rFonts w:ascii="Cambria Math" w:eastAsia="Batang" w:hAnsi="Verdana"/>
                  <w:i/>
                  <w:sz w:val="22"/>
                  <w:szCs w:val="22"/>
                </w:rPr>
              </m:ctrlPr>
            </m:sSupPr>
            <m:e>
              <m:r>
                <w:rPr>
                  <w:rFonts w:ascii="Cambria Math" w:eastAsia="Batang" w:hAnsi="Verdana"/>
                  <w:sz w:val="22"/>
                  <w:szCs w:val="22"/>
                </w:rPr>
                <m:t>2</m:t>
              </m:r>
            </m:e>
            <m:sup>
              <m:r>
                <w:rPr>
                  <w:rFonts w:ascii="Cambria Math" w:eastAsia="Batang" w:hAnsi="Verdana"/>
                  <w:sz w:val="22"/>
                  <w:szCs w:val="22"/>
                </w:rPr>
                <m:t>2</m:t>
              </m:r>
            </m:sup>
          </m:sSup>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3</m:t>
              </m:r>
            </m:sub>
          </m:sSub>
          <m:sSup>
            <m:sSupPr>
              <m:ctrlPr>
                <w:rPr>
                  <w:rFonts w:ascii="Cambria Math" w:eastAsia="Batang" w:hAnsi="Verdana"/>
                  <w:i/>
                  <w:sz w:val="22"/>
                  <w:szCs w:val="22"/>
                </w:rPr>
              </m:ctrlPr>
            </m:sSupPr>
            <m:e>
              <m:r>
                <w:rPr>
                  <w:rFonts w:ascii="Cambria Math" w:eastAsia="Batang" w:hAnsi="Verdana"/>
                  <w:sz w:val="22"/>
                  <w:szCs w:val="22"/>
                </w:rPr>
                <m:t>2</m:t>
              </m:r>
            </m:e>
            <m:sup>
              <m:r>
                <w:rPr>
                  <w:rFonts w:ascii="Cambria Math" w:eastAsia="Batang" w:hAnsi="Verdana"/>
                  <w:sz w:val="22"/>
                  <w:szCs w:val="22"/>
                </w:rPr>
                <m:t>3</m:t>
              </m:r>
            </m:sup>
          </m:sSup>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p>
            <m:sSupPr>
              <m:ctrlPr>
                <w:rPr>
                  <w:rFonts w:ascii="Cambria Math" w:eastAsia="Batang" w:hAnsi="Verdana"/>
                  <w:i/>
                  <w:sz w:val="22"/>
                  <w:szCs w:val="22"/>
                </w:rPr>
              </m:ctrlPr>
            </m:sSupPr>
            <m:e>
              <m:r>
                <w:rPr>
                  <w:rFonts w:ascii="Cambria Math" w:eastAsia="Batang" w:hAnsi="Verdana"/>
                  <w:sz w:val="22"/>
                  <w:szCs w:val="22"/>
                </w:rPr>
                <m:t>2</m:t>
              </m:r>
            </m:e>
            <m:sup>
              <m:r>
                <w:rPr>
                  <w:rFonts w:ascii="Cambria Math" w:eastAsia="Batang" w:hAnsi="Cambria Math"/>
                  <w:sz w:val="22"/>
                  <w:szCs w:val="22"/>
                </w:rPr>
                <m:t>q</m:t>
              </m:r>
            </m:sup>
          </m:sSup>
        </m:oMath>
      </m:oMathPara>
    </w:p>
    <w:p w:rsidR="00B509AF" w:rsidRPr="00E223E8" w:rsidRDefault="00B509AF" w:rsidP="007E713B">
      <w:pPr>
        <w:rPr>
          <w:rFonts w:ascii="Verdana" w:eastAsia="Batang" w:hAnsi="Verdana"/>
          <w:sz w:val="22"/>
          <w:szCs w:val="22"/>
        </w:rPr>
      </w:pPr>
    </w:p>
    <w:p w:rsidR="00B509AF" w:rsidRPr="007E713B" w:rsidRDefault="00B509AF" w:rsidP="007E713B">
      <w:pPr>
        <w:rPr>
          <w:rFonts w:ascii="Verdana" w:eastAsia="Batang" w:hAnsi="Verdana"/>
          <w:sz w:val="22"/>
          <w:szCs w:val="22"/>
        </w:rPr>
      </w:pPr>
      <m:oMathPara>
        <m:oMathParaPr>
          <m:jc m:val="left"/>
        </m:oMathParaPr>
        <m:oMath>
          <m:r>
            <w:rPr>
              <w:rFonts w:ascii="Cambria Math" w:eastAsia="Batang" w:hAnsi="Cambria Math"/>
              <w:sz w:val="22"/>
              <w:szCs w:val="22"/>
            </w:rPr>
            <m:t>i</m:t>
          </m:r>
          <m:r>
            <w:rPr>
              <w:rFonts w:ascii="Cambria Math" w:eastAsia="Batang" w:hAnsi="Verdana"/>
              <w:sz w:val="22"/>
              <w:szCs w:val="22"/>
            </w:rPr>
            <m:t xml:space="preserve">=3,     </m:t>
          </m:r>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3</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r>
            <w:rPr>
              <w:rFonts w:ascii="Cambria Math" w:eastAsia="Batang" w:hAnsi="Verdana"/>
              <w:sz w:val="22"/>
              <w:szCs w:val="22"/>
            </w:rPr>
            <m:t xml:space="preserve">3+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p>
            <m:sSupPr>
              <m:ctrlPr>
                <w:rPr>
                  <w:rFonts w:ascii="Cambria Math" w:eastAsia="Batang" w:hAnsi="Verdana"/>
                  <w:i/>
                  <w:sz w:val="22"/>
                  <w:szCs w:val="22"/>
                </w:rPr>
              </m:ctrlPr>
            </m:sSupPr>
            <m:e>
              <m:r>
                <w:rPr>
                  <w:rFonts w:ascii="Cambria Math" w:eastAsia="Batang" w:hAnsi="Verdana"/>
                  <w:sz w:val="22"/>
                  <w:szCs w:val="22"/>
                </w:rPr>
                <m:t>3</m:t>
              </m:r>
            </m:e>
            <m:sup>
              <m:r>
                <w:rPr>
                  <w:rFonts w:ascii="Cambria Math" w:eastAsia="Batang" w:hAnsi="Verdana"/>
                  <w:sz w:val="22"/>
                  <w:szCs w:val="22"/>
                </w:rPr>
                <m:t>2</m:t>
              </m:r>
            </m:sup>
          </m:sSup>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3</m:t>
              </m:r>
            </m:sub>
          </m:sSub>
          <m:sSup>
            <m:sSupPr>
              <m:ctrlPr>
                <w:rPr>
                  <w:rFonts w:ascii="Cambria Math" w:eastAsia="Batang" w:hAnsi="Verdana"/>
                  <w:i/>
                  <w:sz w:val="22"/>
                  <w:szCs w:val="22"/>
                </w:rPr>
              </m:ctrlPr>
            </m:sSupPr>
            <m:e>
              <m:r>
                <w:rPr>
                  <w:rFonts w:ascii="Cambria Math" w:eastAsia="Batang" w:hAnsi="Verdana"/>
                  <w:sz w:val="22"/>
                  <w:szCs w:val="22"/>
                </w:rPr>
                <m:t>3</m:t>
              </m:r>
            </m:e>
            <m:sup>
              <m:r>
                <w:rPr>
                  <w:rFonts w:ascii="Cambria Math" w:eastAsia="Batang" w:hAnsi="Verdana"/>
                  <w:sz w:val="22"/>
                  <w:szCs w:val="22"/>
                </w:rPr>
                <m:t>3</m:t>
              </m:r>
            </m:sup>
          </m:sSup>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p>
            <m:sSupPr>
              <m:ctrlPr>
                <w:rPr>
                  <w:rFonts w:ascii="Cambria Math" w:eastAsia="Batang" w:hAnsi="Verdana"/>
                  <w:i/>
                  <w:sz w:val="22"/>
                  <w:szCs w:val="22"/>
                </w:rPr>
              </m:ctrlPr>
            </m:sSupPr>
            <m:e>
              <m:r>
                <w:rPr>
                  <w:rFonts w:ascii="Cambria Math" w:eastAsia="Batang" w:hAnsi="Verdana"/>
                  <w:sz w:val="22"/>
                  <w:szCs w:val="22"/>
                </w:rPr>
                <m:t>3</m:t>
              </m:r>
            </m:e>
            <m:sup>
              <m:r>
                <w:rPr>
                  <w:rFonts w:ascii="Cambria Math" w:eastAsia="Batang" w:hAnsi="Cambria Math"/>
                  <w:sz w:val="22"/>
                  <w:szCs w:val="22"/>
                </w:rPr>
                <m:t>q</m:t>
              </m:r>
            </m:sup>
          </m:sSup>
        </m:oMath>
      </m:oMathPara>
    </w:p>
    <w:p w:rsidR="00B509AF" w:rsidRPr="00E223E8" w:rsidRDefault="00B509AF" w:rsidP="007E713B">
      <w:pPr>
        <w:rPr>
          <w:rFonts w:ascii="Verdana" w:eastAsia="Batang" w:hAnsi="Verdana"/>
          <w:sz w:val="22"/>
          <w:szCs w:val="22"/>
        </w:rPr>
      </w:pPr>
    </w:p>
    <w:p w:rsidR="00B509AF" w:rsidRPr="007E713B" w:rsidRDefault="00B509AF" w:rsidP="007E713B">
      <w:pPr>
        <w:rPr>
          <w:rFonts w:ascii="Verdana" w:eastAsia="Batang" w:hAnsi="Verdana"/>
          <w:sz w:val="22"/>
          <w:szCs w:val="22"/>
        </w:rPr>
      </w:pPr>
      <m:oMathPara>
        <m:oMathParaPr>
          <m:jc m:val="left"/>
        </m:oMathParaPr>
        <m:oMath>
          <m:r>
            <w:rPr>
              <w:rFonts w:ascii="Verdana" w:eastAsia="Batang" w:hAnsi="Cambria Math"/>
              <w:sz w:val="22"/>
              <w:szCs w:val="22"/>
            </w:rPr>
            <m:t>⋮</m:t>
          </m:r>
        </m:oMath>
      </m:oMathPara>
    </w:p>
    <w:p w:rsidR="00B509AF" w:rsidRPr="00E223E8" w:rsidRDefault="00B509AF">
      <w:pPr>
        <w:rPr>
          <w:rFonts w:ascii="Verdana" w:eastAsia="Batang" w:hAnsi="Verdana"/>
          <w:sz w:val="22"/>
          <w:szCs w:val="22"/>
        </w:rPr>
      </w:pPr>
    </w:p>
    <w:p w:rsidR="00B509AF" w:rsidRPr="007E713B" w:rsidRDefault="00B509AF" w:rsidP="00B509AF">
      <w:pPr>
        <w:rPr>
          <w:rFonts w:ascii="Verdana" w:eastAsia="Batang" w:hAnsi="Verdana"/>
          <w:sz w:val="22"/>
          <w:szCs w:val="22"/>
        </w:rPr>
      </w:pPr>
      <m:oMathPara>
        <m:oMathParaPr>
          <m:jc m:val="left"/>
        </m:oMathParaPr>
        <m:oMath>
          <m:r>
            <w:rPr>
              <w:rFonts w:ascii="Cambria Math" w:eastAsia="Batang" w:hAnsi="Cambria Math"/>
              <w:sz w:val="22"/>
              <w:szCs w:val="22"/>
            </w:rPr>
            <m:t>i</m:t>
          </m:r>
          <m:r>
            <w:rPr>
              <w:rFonts w:ascii="Cambria Math" w:eastAsia="Batang" w:hAnsi="Verdana"/>
              <w:sz w:val="22"/>
              <w:szCs w:val="22"/>
            </w:rPr>
            <m:t>=</m:t>
          </m:r>
          <m:r>
            <w:rPr>
              <w:rFonts w:ascii="Cambria Math" w:eastAsia="Batang" w:hAnsi="Cambria Math"/>
              <w:sz w:val="22"/>
              <w:szCs w:val="22"/>
            </w:rPr>
            <m:t>k</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Cambria Math"/>
                  <w:sz w:val="22"/>
                  <w:szCs w:val="22"/>
                </w:rPr>
                <m:t>k</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r>
            <w:rPr>
              <w:rFonts w:ascii="Cambria Math" w:eastAsia="Batang" w:hAnsi="Cambria Math"/>
              <w:sz w:val="22"/>
              <w:szCs w:val="22"/>
            </w:rPr>
            <m:t>k</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p>
            <m:sSupPr>
              <m:ctrlPr>
                <w:rPr>
                  <w:rFonts w:ascii="Cambria Math" w:eastAsia="Batang" w:hAnsi="Verdana"/>
                  <w:i/>
                  <w:sz w:val="22"/>
                  <w:szCs w:val="22"/>
                </w:rPr>
              </m:ctrlPr>
            </m:sSupPr>
            <m:e>
              <m:r>
                <w:rPr>
                  <w:rFonts w:ascii="Cambria Math" w:eastAsia="Batang" w:hAnsi="Cambria Math"/>
                  <w:sz w:val="22"/>
                  <w:szCs w:val="22"/>
                </w:rPr>
                <m:t>k</m:t>
              </m:r>
            </m:e>
            <m:sup>
              <m:r>
                <w:rPr>
                  <w:rFonts w:ascii="Cambria Math" w:eastAsia="Batang" w:hAnsi="Verdana"/>
                  <w:sz w:val="22"/>
                  <w:szCs w:val="22"/>
                </w:rPr>
                <m:t>2</m:t>
              </m:r>
            </m:sup>
          </m:sSup>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3</m:t>
              </m:r>
            </m:sub>
          </m:sSub>
          <m:sSup>
            <m:sSupPr>
              <m:ctrlPr>
                <w:rPr>
                  <w:rFonts w:ascii="Cambria Math" w:eastAsia="Batang" w:hAnsi="Verdana"/>
                  <w:i/>
                  <w:sz w:val="22"/>
                  <w:szCs w:val="22"/>
                </w:rPr>
              </m:ctrlPr>
            </m:sSupPr>
            <m:e>
              <m:r>
                <w:rPr>
                  <w:rFonts w:ascii="Cambria Math" w:eastAsia="Batang" w:hAnsi="Cambria Math"/>
                  <w:sz w:val="22"/>
                  <w:szCs w:val="22"/>
                </w:rPr>
                <m:t>k</m:t>
              </m:r>
            </m:e>
            <m:sup>
              <m:r>
                <w:rPr>
                  <w:rFonts w:ascii="Cambria Math" w:eastAsia="Batang" w:hAnsi="Verdana"/>
                  <w:sz w:val="22"/>
                  <w:szCs w:val="22"/>
                </w:rPr>
                <m:t>3</m:t>
              </m:r>
            </m:sup>
          </m:sSup>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p>
            <m:sSupPr>
              <m:ctrlPr>
                <w:rPr>
                  <w:rFonts w:ascii="Cambria Math" w:eastAsia="Batang" w:hAnsi="Verdana"/>
                  <w:i/>
                  <w:sz w:val="22"/>
                  <w:szCs w:val="22"/>
                </w:rPr>
              </m:ctrlPr>
            </m:sSupPr>
            <m:e>
              <m:r>
                <w:rPr>
                  <w:rFonts w:ascii="Cambria Math" w:eastAsia="Batang" w:hAnsi="Cambria Math"/>
                  <w:sz w:val="22"/>
                  <w:szCs w:val="22"/>
                </w:rPr>
                <m:t>k</m:t>
              </m:r>
            </m:e>
            <m:sup>
              <m:r>
                <w:rPr>
                  <w:rFonts w:ascii="Cambria Math" w:eastAsia="Batang" w:hAnsi="Cambria Math"/>
                  <w:sz w:val="22"/>
                  <w:szCs w:val="22"/>
                </w:rPr>
                <m:t>q</m:t>
              </m:r>
            </m:sup>
          </m:sSup>
        </m:oMath>
      </m:oMathPara>
    </w:p>
    <w:p w:rsidR="00B509AF" w:rsidRPr="00E223E8" w:rsidRDefault="00B509AF">
      <w:pPr>
        <w:rPr>
          <w:rFonts w:ascii="Verdana" w:eastAsia="Batang" w:hAnsi="Verdana"/>
          <w:sz w:val="22"/>
          <w:szCs w:val="22"/>
        </w:rPr>
      </w:pPr>
    </w:p>
    <w:p w:rsidR="002761B9" w:rsidRPr="00E223E8" w:rsidRDefault="002761B9">
      <w:pPr>
        <w:rPr>
          <w:rFonts w:ascii="Verdana" w:eastAsia="Batang" w:hAnsi="Verdana"/>
          <w:sz w:val="22"/>
          <w:szCs w:val="22"/>
        </w:rPr>
      </w:pPr>
      <w:r w:rsidRPr="00E223E8">
        <w:rPr>
          <w:rFonts w:ascii="Verdana" w:eastAsia="Batang" w:hAnsi="Verdana"/>
          <w:sz w:val="22"/>
          <w:szCs w:val="22"/>
        </w:rPr>
        <w:t xml:space="preserve">Se define una matriz auxiliar </w:t>
      </w:r>
      <w:r w:rsidRPr="00E223E8">
        <w:rPr>
          <w:rFonts w:ascii="Verdana" w:eastAsia="Batang" w:hAnsi="Verdana"/>
          <w:b/>
          <w:sz w:val="22"/>
          <w:szCs w:val="22"/>
        </w:rPr>
        <w:t>H</w:t>
      </w:r>
      <w:r w:rsidRPr="00E223E8">
        <w:rPr>
          <w:rFonts w:ascii="Verdana" w:eastAsia="Batang" w:hAnsi="Verdana"/>
          <w:sz w:val="22"/>
          <w:szCs w:val="22"/>
        </w:rPr>
        <w:t xml:space="preserve"> que permite reescribir los (K+1) β en función de los (q+1)a, esto es</w:t>
      </w:r>
    </w:p>
    <w:p w:rsidR="002761B9" w:rsidRPr="00E223E8" w:rsidRDefault="002761B9" w:rsidP="002761B9">
      <w:pPr>
        <w:jc w:val="center"/>
        <w:rPr>
          <w:rFonts w:ascii="Verdana" w:eastAsia="Batang" w:hAnsi="Verdana"/>
          <w:b/>
          <w:sz w:val="22"/>
          <w:szCs w:val="22"/>
        </w:rPr>
      </w:pPr>
      <w:r w:rsidRPr="00E223E8">
        <w:rPr>
          <w:rFonts w:ascii="Verdana" w:eastAsia="Batang" w:hAnsi="Verdana"/>
          <w:b/>
          <w:sz w:val="22"/>
          <w:szCs w:val="22"/>
        </w:rPr>
        <w:t>β = Ha</w:t>
      </w:r>
    </w:p>
    <w:p w:rsidR="0099092A" w:rsidRPr="00E223E8" w:rsidRDefault="002761B9"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es decir</w:t>
      </w:r>
    </w:p>
    <w:p w:rsidR="002761B9" w:rsidRPr="00E223E8" w:rsidRDefault="00F67368" w:rsidP="00055C82">
      <w:pPr>
        <w:spacing w:before="240" w:after="240" w:line="360" w:lineRule="auto"/>
        <w:jc w:val="both"/>
        <w:rPr>
          <w:rFonts w:ascii="Verdana" w:eastAsia="Batang" w:hAnsi="Verdana"/>
          <w:sz w:val="22"/>
          <w:szCs w:val="22"/>
        </w:rPr>
      </w:pPr>
      <m:oMathPara>
        <m:oMath>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Verdana"/>
                            <w:sz w:val="22"/>
                            <w:szCs w:val="22"/>
                          </w:rPr>
                          <m:t>0</m:t>
                        </m:r>
                      </m:sub>
                    </m:sSub>
                    <m:ctrlPr>
                      <w:rPr>
                        <w:rFonts w:ascii="Cambria Math" w:eastAsia="Cambria Math" w:hAnsi="Verdana" w:cs="Cambria Math"/>
                        <w:i/>
                        <w:sz w:val="22"/>
                        <w:szCs w:val="22"/>
                      </w:rPr>
                    </m:ctrlPr>
                  </m:e>
                </m:mr>
                <m:mr>
                  <m:e>
                    <m:sSub>
                      <m:sSubPr>
                        <m:ctrlPr>
                          <w:rPr>
                            <w:rFonts w:ascii="Cambria Math" w:eastAsia="Cambria Math" w:hAnsi="Verdana" w:cs="Cambria Math"/>
                            <w:i/>
                            <w:sz w:val="22"/>
                            <w:szCs w:val="22"/>
                          </w:rPr>
                        </m:ctrlPr>
                      </m:sSubPr>
                      <m:e>
                        <m:r>
                          <w:rPr>
                            <w:rFonts w:ascii="Cambria Math" w:eastAsia="Cambria Math" w:hAnsi="Cambria Math" w:cs="Cambria Math"/>
                            <w:sz w:val="22"/>
                            <w:szCs w:val="22"/>
                          </w:rPr>
                          <m:t>β</m:t>
                        </m:r>
                      </m:e>
                      <m:sub>
                        <m:r>
                          <w:rPr>
                            <w:rFonts w:ascii="Cambria Math" w:eastAsia="Cambria Math" w:hAnsi="Verdana" w:cs="Cambria Math"/>
                            <w:sz w:val="22"/>
                            <w:szCs w:val="22"/>
                          </w:rPr>
                          <m:t>1</m:t>
                        </m:r>
                      </m:sub>
                    </m:sSub>
                  </m:e>
                </m:mr>
                <m:mr>
                  <m:e>
                    <m:r>
                      <w:rPr>
                        <w:rFonts w:ascii="Verdana" w:eastAsia="Batang" w:hAnsi="Cambria Math"/>
                        <w:sz w:val="22"/>
                        <w:szCs w:val="22"/>
                      </w:rPr>
                      <m:t>⋮</m:t>
                    </m:r>
                  </m:e>
                </m:mr>
                <m:mr>
                  <m:e>
                    <m:sSub>
                      <m:sSubPr>
                        <m:ctrlPr>
                          <w:rPr>
                            <w:rFonts w:ascii="Cambria Math" w:eastAsia="Batang" w:hAnsi="Verdana"/>
                            <w:i/>
                            <w:sz w:val="22"/>
                            <w:szCs w:val="22"/>
                          </w:rPr>
                        </m:ctrlPr>
                      </m:sSubPr>
                      <m:e>
                        <m:r>
                          <w:rPr>
                            <w:rFonts w:ascii="Cambria Math" w:eastAsia="Batang" w:hAnsi="Cambria Math"/>
                            <w:sz w:val="22"/>
                            <w:szCs w:val="22"/>
                          </w:rPr>
                          <m:t>β</m:t>
                        </m:r>
                      </m:e>
                      <m:sub>
                        <m:r>
                          <w:rPr>
                            <w:rFonts w:ascii="Cambria Math" w:eastAsia="Batang" w:hAnsi="Cambria Math"/>
                            <w:sz w:val="22"/>
                            <w:szCs w:val="22"/>
                          </w:rPr>
                          <m:t>k</m:t>
                        </m:r>
                      </m:sub>
                    </m:sSub>
                  </m:e>
                </m:mr>
              </m:m>
            </m:e>
          </m:d>
          <m:r>
            <w:rPr>
              <w:rFonts w:ascii="Cambria Math" w:eastAsia="Batang" w:hAnsi="Verdana"/>
              <w:sz w:val="22"/>
              <w:szCs w:val="22"/>
            </w:rPr>
            <m:t xml:space="preserve">= </m:t>
          </m:r>
          <m:d>
            <m:dPr>
              <m:begChr m:val="["/>
              <m:endChr m:val="]"/>
              <m:ctrlPr>
                <w:rPr>
                  <w:rFonts w:ascii="Cambria Math" w:eastAsia="Batang" w:hAnsi="Verdana"/>
                  <w:i/>
                  <w:sz w:val="22"/>
                  <w:szCs w:val="22"/>
                </w:rPr>
              </m:ctrlPr>
            </m:dPr>
            <m:e>
              <m:m>
                <m:mPr>
                  <m:mcs>
                    <m:mc>
                      <m:mcPr>
                        <m:count m:val="5"/>
                        <m:mcJc m:val="center"/>
                      </m:mcPr>
                    </m:mc>
                  </m:mcs>
                  <m:ctrlPr>
                    <w:rPr>
                      <w:rFonts w:ascii="Cambria Math" w:eastAsia="Batang" w:hAnsi="Verdana"/>
                      <w:i/>
                      <w:sz w:val="22"/>
                      <w:szCs w:val="22"/>
                    </w:rPr>
                  </m:ctrlPr>
                </m:mPr>
                <m:mr>
                  <m:e>
                    <m:r>
                      <w:rPr>
                        <w:rFonts w:ascii="Cambria Math" w:eastAsia="Batang" w:hAnsi="Verdana"/>
                        <w:sz w:val="22"/>
                        <w:szCs w:val="22"/>
                      </w:rPr>
                      <m:t>1</m:t>
                    </m:r>
                    <m:ctrlPr>
                      <w:rPr>
                        <w:rFonts w:ascii="Cambria Math" w:eastAsia="Cambria Math" w:hAnsi="Verdana" w:cs="Cambria Math"/>
                        <w:i/>
                        <w:sz w:val="22"/>
                        <w:szCs w:val="22"/>
                      </w:rPr>
                    </m:ctrlPr>
                  </m:e>
                  <m:e>
                    <m:r>
                      <w:rPr>
                        <w:rFonts w:ascii="Cambria Math" w:eastAsia="Cambria Math" w:hAnsi="Verdana" w:cs="Cambria Math"/>
                        <w:sz w:val="22"/>
                        <w:szCs w:val="22"/>
                      </w:rPr>
                      <m:t>0</m:t>
                    </m:r>
                    <m:ctrlPr>
                      <w:rPr>
                        <w:rFonts w:ascii="Cambria Math" w:eastAsia="Cambria Math" w:hAnsi="Verdana" w:cs="Cambria Math"/>
                        <w:i/>
                        <w:sz w:val="22"/>
                        <w:szCs w:val="22"/>
                      </w:rPr>
                    </m:ctrlPr>
                  </m:e>
                  <m:e>
                    <m:r>
                      <w:rPr>
                        <w:rFonts w:ascii="Cambria Math" w:eastAsia="Cambria Math" w:hAnsi="Verdana" w:cs="Cambria Math"/>
                        <w:sz w:val="22"/>
                        <w:szCs w:val="22"/>
                      </w:rPr>
                      <m:t>0</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Cambria Math" w:eastAsia="Cambria Math" w:hAnsi="Verdana" w:cs="Cambria Math"/>
                        <w:sz w:val="22"/>
                        <w:szCs w:val="22"/>
                      </w:rPr>
                      <m:t>0</m:t>
                    </m:r>
                    <m:ctrlPr>
                      <w:rPr>
                        <w:rFonts w:ascii="Cambria Math" w:eastAsia="Cambria Math" w:hAnsi="Verdana" w:cs="Cambria Math"/>
                        <w:i/>
                        <w:sz w:val="22"/>
                        <w:szCs w:val="22"/>
                      </w:rPr>
                    </m:ctrlPr>
                  </m:e>
                </m:mr>
                <m:mr>
                  <m:e>
                    <m:r>
                      <w:rPr>
                        <w:rFonts w:ascii="Cambria Math" w:eastAsia="Cambria Math" w:hAnsi="Verdana" w:cs="Cambria Math"/>
                        <w:sz w:val="22"/>
                        <w:szCs w:val="22"/>
                      </w:rPr>
                      <m:t>1</m:t>
                    </m:r>
                    <m:ctrlPr>
                      <w:rPr>
                        <w:rFonts w:ascii="Cambria Math" w:eastAsia="Cambria Math" w:hAnsi="Verdana" w:cs="Cambria Math"/>
                        <w:i/>
                        <w:sz w:val="22"/>
                        <w:szCs w:val="22"/>
                      </w:rPr>
                    </m:ctrlPr>
                  </m:e>
                  <m:e>
                    <m:r>
                      <w:rPr>
                        <w:rFonts w:ascii="Cambria Math" w:eastAsia="Cambria Math" w:hAnsi="Verdana" w:cs="Cambria Math"/>
                        <w:sz w:val="22"/>
                        <w:szCs w:val="22"/>
                      </w:rPr>
                      <m:t>1</m:t>
                    </m:r>
                    <m:ctrlPr>
                      <w:rPr>
                        <w:rFonts w:ascii="Cambria Math" w:eastAsia="Cambria Math" w:hAnsi="Verdana" w:cs="Cambria Math"/>
                        <w:i/>
                        <w:sz w:val="22"/>
                        <w:szCs w:val="22"/>
                      </w:rPr>
                    </m:ctrlPr>
                  </m:e>
                  <m:e>
                    <m:r>
                      <w:rPr>
                        <w:rFonts w:ascii="Cambria Math" w:eastAsia="Cambria Math" w:hAnsi="Verdana" w:cs="Cambria Math"/>
                        <w:sz w:val="22"/>
                        <w:szCs w:val="22"/>
                      </w:rPr>
                      <m:t>1</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Cambria Math" w:eastAsia="Cambria Math" w:hAnsi="Verdana" w:cs="Cambria Math"/>
                        <w:sz w:val="22"/>
                        <w:szCs w:val="22"/>
                      </w:rPr>
                      <m:t>1</m:t>
                    </m:r>
                    <m:ctrlPr>
                      <w:rPr>
                        <w:rFonts w:ascii="Cambria Math" w:eastAsia="Cambria Math" w:hAnsi="Verdana" w:cs="Cambria Math"/>
                        <w:i/>
                        <w:sz w:val="22"/>
                        <w:szCs w:val="22"/>
                      </w:rPr>
                    </m:ctrlPr>
                  </m:e>
                </m:mr>
                <m:mr>
                  <m:e>
                    <m:r>
                      <w:rPr>
                        <w:rFonts w:ascii="Cambria Math" w:eastAsia="Cambria Math" w:hAnsi="Verdana" w:cs="Cambria Math"/>
                        <w:sz w:val="22"/>
                        <w:szCs w:val="22"/>
                      </w:rPr>
                      <m:t>1</m:t>
                    </m:r>
                    <m:ctrlPr>
                      <w:rPr>
                        <w:rFonts w:ascii="Cambria Math" w:eastAsia="Cambria Math" w:hAnsi="Verdana" w:cs="Cambria Math"/>
                        <w:i/>
                        <w:sz w:val="22"/>
                        <w:szCs w:val="22"/>
                      </w:rPr>
                    </m:ctrlPr>
                  </m:e>
                  <m:e>
                    <m:r>
                      <w:rPr>
                        <w:rFonts w:ascii="Cambria Math" w:eastAsia="Cambria Math" w:hAnsi="Verdana" w:cs="Cambria Math"/>
                        <w:sz w:val="22"/>
                        <w:szCs w:val="22"/>
                      </w:rPr>
                      <m:t>2</m:t>
                    </m:r>
                    <m:ctrlPr>
                      <w:rPr>
                        <w:rFonts w:ascii="Cambria Math" w:eastAsia="Cambria Math" w:hAnsi="Verdana" w:cs="Cambria Math"/>
                        <w:i/>
                        <w:sz w:val="22"/>
                        <w:szCs w:val="22"/>
                      </w:rPr>
                    </m:ctrlPr>
                  </m:e>
                  <m:e>
                    <m:sSup>
                      <m:sSupPr>
                        <m:ctrlPr>
                          <w:rPr>
                            <w:rFonts w:ascii="Cambria Math" w:eastAsia="Cambria Math" w:hAnsi="Verdana" w:cs="Cambria Math"/>
                            <w:i/>
                            <w:sz w:val="22"/>
                            <w:szCs w:val="22"/>
                          </w:rPr>
                        </m:ctrlPr>
                      </m:sSupPr>
                      <m:e>
                        <m:r>
                          <w:rPr>
                            <w:rFonts w:ascii="Cambria Math" w:eastAsia="Cambria Math" w:hAnsi="Verdana" w:cs="Cambria Math"/>
                            <w:sz w:val="22"/>
                            <w:szCs w:val="22"/>
                          </w:rPr>
                          <m:t>2</m:t>
                        </m:r>
                      </m:e>
                      <m:sup>
                        <m:r>
                          <w:rPr>
                            <w:rFonts w:ascii="Cambria Math" w:eastAsia="Cambria Math" w:hAnsi="Verdana" w:cs="Cambria Math"/>
                            <w:sz w:val="22"/>
                            <w:szCs w:val="22"/>
                          </w:rPr>
                          <m:t>2</m:t>
                        </m:r>
                      </m:sup>
                    </m:sSup>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sSup>
                      <m:sSupPr>
                        <m:ctrlPr>
                          <w:rPr>
                            <w:rFonts w:ascii="Cambria Math" w:eastAsia="Cambria Math" w:hAnsi="Verdana" w:cs="Cambria Math"/>
                            <w:i/>
                            <w:sz w:val="22"/>
                            <w:szCs w:val="22"/>
                          </w:rPr>
                        </m:ctrlPr>
                      </m:sSupPr>
                      <m:e>
                        <m:r>
                          <w:rPr>
                            <w:rFonts w:ascii="Cambria Math" w:eastAsia="Cambria Math" w:hAnsi="Verdana" w:cs="Cambria Math"/>
                            <w:sz w:val="22"/>
                            <w:szCs w:val="22"/>
                          </w:rPr>
                          <m:t>2</m:t>
                        </m:r>
                      </m:e>
                      <m:sup>
                        <m:r>
                          <w:rPr>
                            <w:rFonts w:ascii="Cambria Math" w:eastAsia="Cambria Math" w:hAnsi="Cambria Math" w:cs="Cambria Math"/>
                            <w:sz w:val="22"/>
                            <w:szCs w:val="22"/>
                          </w:rPr>
                          <m:t>q</m:t>
                        </m:r>
                      </m:sup>
                    </m:sSup>
                    <m:ctrlPr>
                      <w:rPr>
                        <w:rFonts w:ascii="Cambria Math" w:eastAsia="Cambria Math" w:hAnsi="Verdana" w:cs="Cambria Math"/>
                        <w:i/>
                        <w:sz w:val="22"/>
                        <w:szCs w:val="22"/>
                      </w:rPr>
                    </m:ctrlPr>
                  </m:e>
                </m:mr>
                <m:mr>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ctrlPr>
                      <w:rPr>
                        <w:rFonts w:ascii="Cambria Math" w:eastAsia="Cambria Math" w:hAnsi="Verdana" w:cs="Cambria Math"/>
                        <w:i/>
                        <w:sz w:val="22"/>
                        <w:szCs w:val="22"/>
                      </w:rPr>
                    </m:ctrlPr>
                  </m:e>
                  <m:e>
                    <m:r>
                      <w:rPr>
                        <w:rFonts w:ascii="Verdana" w:eastAsia="Cambria Math" w:hAnsi="Cambria Math" w:cs="Cambria Math"/>
                        <w:sz w:val="22"/>
                        <w:szCs w:val="22"/>
                      </w:rPr>
                      <m:t>⋱</m:t>
                    </m:r>
                  </m:e>
                  <m:e>
                    <m:r>
                      <w:rPr>
                        <w:rFonts w:ascii="Verdana" w:eastAsia="Batang" w:hAnsi="Cambria Math"/>
                        <w:sz w:val="22"/>
                        <w:szCs w:val="22"/>
                      </w:rPr>
                      <m:t>⋮</m:t>
                    </m:r>
                  </m:e>
                </m:mr>
                <m:mr>
                  <m:e>
                    <m:r>
                      <w:rPr>
                        <w:rFonts w:ascii="Cambria Math" w:eastAsia="Batang" w:hAnsi="Verdana"/>
                        <w:sz w:val="22"/>
                        <w:szCs w:val="22"/>
                      </w:rPr>
                      <m:t>1</m:t>
                    </m:r>
                    <m:ctrlPr>
                      <w:rPr>
                        <w:rFonts w:ascii="Cambria Math" w:eastAsia="Cambria Math" w:hAnsi="Verdana" w:cs="Cambria Math"/>
                        <w:i/>
                        <w:sz w:val="22"/>
                        <w:szCs w:val="22"/>
                      </w:rPr>
                    </m:ctrlPr>
                  </m:e>
                  <m:e>
                    <m:r>
                      <w:rPr>
                        <w:rFonts w:ascii="Cambria Math" w:eastAsia="Cambria Math" w:hAnsi="Cambria Math" w:cs="Cambria Math"/>
                        <w:sz w:val="22"/>
                        <w:szCs w:val="22"/>
                      </w:rPr>
                      <m:t>k</m:t>
                    </m:r>
                    <m:ctrlPr>
                      <w:rPr>
                        <w:rFonts w:ascii="Cambria Math" w:eastAsia="Cambria Math" w:hAnsi="Verdana" w:cs="Cambria Math"/>
                        <w:i/>
                        <w:sz w:val="22"/>
                        <w:szCs w:val="22"/>
                      </w:rPr>
                    </m:ctrlPr>
                  </m:e>
                  <m:e>
                    <m:sSup>
                      <m:sSupPr>
                        <m:ctrlPr>
                          <w:rPr>
                            <w:rFonts w:ascii="Cambria Math" w:eastAsia="Cambria Math" w:hAnsi="Verdana" w:cs="Cambria Math"/>
                            <w:i/>
                            <w:sz w:val="22"/>
                            <w:szCs w:val="22"/>
                          </w:rPr>
                        </m:ctrlPr>
                      </m:sSupPr>
                      <m:e>
                        <m:r>
                          <w:rPr>
                            <w:rFonts w:ascii="Cambria Math" w:eastAsia="Cambria Math" w:hAnsi="Cambria Math" w:cs="Cambria Math"/>
                            <w:sz w:val="22"/>
                            <w:szCs w:val="22"/>
                          </w:rPr>
                          <m:t>k</m:t>
                        </m:r>
                      </m:e>
                      <m:sup>
                        <m:r>
                          <w:rPr>
                            <w:rFonts w:ascii="Cambria Math" w:eastAsia="Cambria Math" w:hAnsi="Verdana" w:cs="Cambria Math"/>
                            <w:sz w:val="22"/>
                            <w:szCs w:val="22"/>
                          </w:rPr>
                          <m:t>2</m:t>
                        </m:r>
                      </m:sup>
                    </m:sSup>
                    <m:ctrlPr>
                      <w:rPr>
                        <w:rFonts w:ascii="Cambria Math" w:eastAsia="Cambria Math" w:hAnsi="Verdana" w:cs="Cambria Math"/>
                        <w:i/>
                        <w:sz w:val="22"/>
                        <w:szCs w:val="22"/>
                      </w:rPr>
                    </m:ctrlPr>
                  </m:e>
                  <m:e>
                    <m:r>
                      <w:rPr>
                        <w:rFonts w:ascii="Verdana" w:eastAsia="Cambria Math" w:hAnsi="Cambria Math" w:cs="Cambria Math"/>
                        <w:sz w:val="22"/>
                        <w:szCs w:val="22"/>
                      </w:rPr>
                      <m:t>⋯</m:t>
                    </m:r>
                  </m:e>
                  <m:e>
                    <m:sSup>
                      <m:sSupPr>
                        <m:ctrlPr>
                          <w:rPr>
                            <w:rFonts w:ascii="Cambria Math" w:eastAsia="Batang" w:hAnsi="Verdana"/>
                            <w:i/>
                            <w:sz w:val="22"/>
                            <w:szCs w:val="22"/>
                          </w:rPr>
                        </m:ctrlPr>
                      </m:sSupPr>
                      <m:e>
                        <m:r>
                          <w:rPr>
                            <w:rFonts w:ascii="Cambria Math" w:eastAsia="Batang" w:hAnsi="Cambria Math"/>
                            <w:sz w:val="22"/>
                            <w:szCs w:val="22"/>
                          </w:rPr>
                          <m:t>k</m:t>
                        </m:r>
                      </m:e>
                      <m:sup>
                        <m:r>
                          <w:rPr>
                            <w:rFonts w:ascii="Cambria Math" w:eastAsia="Batang" w:hAnsi="Cambria Math"/>
                            <w:sz w:val="22"/>
                            <w:szCs w:val="22"/>
                          </w:rPr>
                          <m:t>q</m:t>
                        </m:r>
                      </m:sup>
                    </m:sSup>
                  </m:e>
                </m:mr>
              </m:m>
            </m:e>
          </m:d>
          <m:r>
            <w:rPr>
              <w:rFonts w:ascii="Cambria Math" w:eastAsia="Batang" w:hAnsi="Verdana"/>
              <w:sz w:val="22"/>
              <w:szCs w:val="22"/>
            </w:rPr>
            <m:t xml:space="preserve"> </m:t>
          </m:r>
          <m:r>
            <w:rPr>
              <w:rFonts w:ascii="Cambria Math" w:eastAsia="Batang" w:hAnsi="Cambria Math"/>
              <w:sz w:val="22"/>
              <w:szCs w:val="22"/>
            </w:rPr>
            <m:t>x</m:t>
          </m:r>
          <m:r>
            <w:rPr>
              <w:rFonts w:ascii="Cambria Math" w:eastAsia="Batang" w:hAnsi="Verdana"/>
              <w:sz w:val="22"/>
              <w:szCs w:val="22"/>
            </w:rPr>
            <m:t xml:space="preserve"> </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ctrlPr>
                      <w:rPr>
                        <w:rFonts w:ascii="Cambria Math" w:eastAsia="Cambria Math" w:hAnsi="Verdana" w:cs="Cambria Math"/>
                        <w:i/>
                        <w:sz w:val="22"/>
                        <w:szCs w:val="22"/>
                      </w:rPr>
                    </m:ctrlPr>
                  </m:e>
                </m:mr>
                <m:mr>
                  <m:e>
                    <m:sSub>
                      <m:sSubPr>
                        <m:ctrlPr>
                          <w:rPr>
                            <w:rFonts w:ascii="Cambria Math" w:eastAsia="Cambria Math" w:hAnsi="Verdana" w:cs="Cambria Math"/>
                            <w:i/>
                            <w:sz w:val="22"/>
                            <w:szCs w:val="22"/>
                          </w:rPr>
                        </m:ctrlPr>
                      </m:sSubPr>
                      <m:e>
                        <m:r>
                          <w:rPr>
                            <w:rFonts w:ascii="Cambria Math" w:eastAsia="Cambria Math" w:hAnsi="Cambria Math" w:cs="Cambria Math"/>
                            <w:sz w:val="22"/>
                            <w:szCs w:val="22"/>
                          </w:rPr>
                          <m:t>a</m:t>
                        </m:r>
                      </m:e>
                      <m:sub>
                        <m:r>
                          <w:rPr>
                            <w:rFonts w:ascii="Cambria Math" w:eastAsia="Cambria Math" w:hAnsi="Verdana" w:cs="Cambria Math"/>
                            <w:sz w:val="22"/>
                            <w:szCs w:val="22"/>
                          </w:rPr>
                          <m:t>1</m:t>
                        </m:r>
                      </m:sub>
                    </m:sSub>
                  </m:e>
                </m:mr>
                <m:mr>
                  <m:e>
                    <m:r>
                      <w:rPr>
                        <w:rFonts w:ascii="Verdana" w:eastAsia="Batang" w:hAnsi="Cambria Math"/>
                        <w:sz w:val="22"/>
                        <w:szCs w:val="22"/>
                      </w:rPr>
                      <m:t>⋮</m:t>
                    </m:r>
                  </m:e>
                </m:mr>
                <m:mr>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e>
                </m:mr>
              </m:m>
            </m:e>
          </m:d>
        </m:oMath>
      </m:oMathPara>
    </w:p>
    <w:p w:rsidR="002761B9" w:rsidRDefault="002761B9" w:rsidP="00055C82">
      <w:pPr>
        <w:spacing w:after="240" w:line="360" w:lineRule="auto"/>
        <w:jc w:val="center"/>
        <w:rPr>
          <w:rFonts w:ascii="Verdana" w:eastAsia="Batang" w:hAnsi="Verdana"/>
          <w:sz w:val="22"/>
          <w:szCs w:val="22"/>
        </w:rPr>
      </w:pPr>
      <w:r w:rsidRPr="00E223E8">
        <w:rPr>
          <w:rFonts w:ascii="Verdana" w:eastAsia="Batang" w:hAnsi="Verdana"/>
          <w:sz w:val="22"/>
          <w:szCs w:val="22"/>
        </w:rPr>
        <w:t>(</w:t>
      </w:r>
      <w:proofErr w:type="gramStart"/>
      <w:r w:rsidRPr="00E223E8">
        <w:rPr>
          <w:rFonts w:ascii="Verdana" w:eastAsia="Batang" w:hAnsi="Verdana"/>
          <w:sz w:val="22"/>
          <w:szCs w:val="22"/>
        </w:rPr>
        <w:t>k+</w:t>
      </w:r>
      <w:proofErr w:type="gramEnd"/>
      <w:r w:rsidRPr="00E223E8">
        <w:rPr>
          <w:rFonts w:ascii="Verdana" w:eastAsia="Batang" w:hAnsi="Verdana"/>
          <w:sz w:val="22"/>
          <w:szCs w:val="22"/>
        </w:rPr>
        <w:t>1)</w:t>
      </w:r>
      <w:proofErr w:type="spellStart"/>
      <w:r w:rsidRPr="00E223E8">
        <w:rPr>
          <w:rFonts w:ascii="Verdana" w:eastAsia="Batang" w:hAnsi="Verdana"/>
          <w:sz w:val="22"/>
          <w:szCs w:val="22"/>
        </w:rPr>
        <w:t>xk</w:t>
      </w:r>
      <w:proofErr w:type="spellEnd"/>
      <w:r w:rsidRPr="00E223E8">
        <w:rPr>
          <w:rFonts w:ascii="Verdana" w:eastAsia="Batang" w:hAnsi="Verdana"/>
          <w:sz w:val="22"/>
          <w:szCs w:val="22"/>
        </w:rPr>
        <w:t xml:space="preserve">            (k+1)x(q+1)             (q+1)x1</w:t>
      </w:r>
    </w:p>
    <w:p w:rsidR="007D104A" w:rsidRPr="00E223E8" w:rsidRDefault="007D104A" w:rsidP="00055C82">
      <w:pPr>
        <w:spacing w:after="240" w:line="360" w:lineRule="auto"/>
        <w:jc w:val="center"/>
        <w:rPr>
          <w:rFonts w:ascii="Verdana" w:eastAsia="Batang" w:hAnsi="Verdana"/>
          <w:sz w:val="22"/>
          <w:szCs w:val="22"/>
        </w:rPr>
      </w:pPr>
    </w:p>
    <w:p w:rsidR="00424324" w:rsidRPr="00E223E8" w:rsidRDefault="002761B9"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lastRenderedPageBreak/>
        <w:t>Volviendo los β por el polinomio</w:t>
      </w:r>
    </w:p>
    <w:p w:rsidR="002761B9" w:rsidRPr="00E223E8" w:rsidRDefault="00F67368" w:rsidP="00055C82">
      <w:pPr>
        <w:spacing w:before="240" w:after="240" w:line="360" w:lineRule="auto"/>
        <w:jc w:val="both"/>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a</m:t>
          </m:r>
          <m:r>
            <w:rPr>
              <w:rFonts w:ascii="Cambria Math" w:eastAsia="Batang" w:hAnsi="Verdana"/>
              <w:sz w:val="22"/>
              <w:szCs w:val="22"/>
            </w:rPr>
            <m:t>+</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d>
                <m:dPr>
                  <m:ctrlPr>
                    <w:rPr>
                      <w:rFonts w:ascii="Cambria Math" w:eastAsia="Batang" w:hAnsi="Verdana"/>
                      <w:i/>
                      <w:sz w:val="22"/>
                      <w:szCs w:val="22"/>
                    </w:rPr>
                  </m:ctrlPr>
                </m:dPr>
                <m:e>
                  <m:sSub>
                    <m:sSubPr>
                      <m:ctrlPr>
                        <w:rPr>
                          <w:rFonts w:ascii="Cambria Math" w:eastAsia="Batang" w:hAnsi="Verdana"/>
                          <w:i/>
                          <w:sz w:val="22"/>
                          <w:szCs w:val="22"/>
                        </w:rPr>
                      </m:ctrlPr>
                    </m:sSubPr>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 xml:space="preserve">0 </m:t>
                          </m:r>
                        </m:sub>
                      </m:sSub>
                      <m:r>
                        <w:rPr>
                          <w:rFonts w:ascii="Cambria Math" w:eastAsia="Batang" w:hAnsi="Verdana"/>
                          <w:sz w:val="22"/>
                          <w:szCs w:val="22"/>
                        </w:rPr>
                        <m:t>+</m:t>
                      </m:r>
                      <m:r>
                        <w:rPr>
                          <w:rFonts w:ascii="Cambria Math" w:eastAsia="Batang" w:hAnsi="Cambria Math"/>
                          <w:sz w:val="22"/>
                          <w:szCs w:val="22"/>
                        </w:rPr>
                        <m:t>a</m:t>
                      </m:r>
                    </m:e>
                    <m:sub>
                      <m:r>
                        <w:rPr>
                          <w:rFonts w:ascii="Cambria Math" w:eastAsia="Batang" w:hAnsi="Verdana"/>
                          <w:sz w:val="22"/>
                          <w:szCs w:val="22"/>
                        </w:rPr>
                        <m:t>1</m:t>
                      </m:r>
                    </m:sub>
                  </m:sSub>
                  <m:r>
                    <w:rPr>
                      <w:rFonts w:ascii="Cambria Math" w:eastAsia="Batang" w:hAnsi="Cambria Math"/>
                      <w:sz w:val="22"/>
                      <w:szCs w:val="22"/>
                    </w:rPr>
                    <m:t>i</m:t>
                  </m:r>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Verdana"/>
                          <w:sz w:val="22"/>
                          <w:szCs w:val="22"/>
                        </w:rPr>
                        <m:t>2</m:t>
                      </m:r>
                    </m:sup>
                  </m:sSup>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3</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Verdana"/>
                          <w:sz w:val="22"/>
                          <w:szCs w:val="22"/>
                        </w:rPr>
                        <m:t>3</m:t>
                      </m:r>
                    </m:sup>
                  </m:sSup>
                  <m:r>
                    <w:rPr>
                      <w:rFonts w:ascii="Cambria Math" w:eastAsia="Batang" w:hAnsi="Verdana"/>
                      <w:sz w:val="22"/>
                      <w:szCs w:val="22"/>
                    </w:rPr>
                    <m:t xml:space="preserve"> +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Cambria Math"/>
                          <w:sz w:val="22"/>
                          <w:szCs w:val="22"/>
                        </w:rPr>
                        <m:t>q</m:t>
                      </m:r>
                    </m:sup>
                  </m:sSup>
                </m:e>
              </m:d>
            </m:e>
          </m:nary>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r>
            <w:rPr>
              <w:rFonts w:ascii="Cambria Math" w:eastAsia="Batang" w:hAnsi="Verdana"/>
              <w:sz w:val="22"/>
              <w:szCs w:val="22"/>
            </w:rPr>
            <m:t xml:space="preserve"> </m:t>
          </m:r>
        </m:oMath>
      </m:oMathPara>
    </w:p>
    <w:p w:rsidR="00424324" w:rsidRPr="00E223E8" w:rsidRDefault="00424324"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Desarrollando se obtiene </w:t>
      </w:r>
    </w:p>
    <w:p w:rsidR="00424324" w:rsidRPr="00E223E8" w:rsidRDefault="00F67368" w:rsidP="00055C82">
      <w:pPr>
        <w:spacing w:before="240" w:after="240" w:line="360" w:lineRule="auto"/>
        <w:jc w:val="both"/>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a</m:t>
          </m:r>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 xml:space="preserve">0 </m:t>
              </m:r>
            </m:sub>
          </m:sSub>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m:t>
              </m:r>
            </m:e>
          </m:nary>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 xml:space="preserve">1 </m:t>
                  </m:r>
                </m:sub>
              </m:sSub>
              <m:sSub>
                <m:sSubPr>
                  <m:ctrlPr>
                    <w:rPr>
                      <w:rFonts w:ascii="Cambria Math" w:eastAsia="Batang" w:hAnsi="Verdana"/>
                      <w:i/>
                      <w:sz w:val="22"/>
                      <w:szCs w:val="22"/>
                    </w:rPr>
                  </m:ctrlPr>
                </m:sSubPr>
                <m:e>
                  <m:r>
                    <w:rPr>
                      <w:rFonts w:ascii="Cambria Math" w:eastAsia="Batang" w:hAnsi="Cambria Math"/>
                      <w:sz w:val="22"/>
                      <w:szCs w:val="22"/>
                    </w:rPr>
                    <m:t>iX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e>
          </m:nary>
          <m:r>
            <w:rPr>
              <w:rFonts w:ascii="Cambria Math" w:eastAsia="Batang" w:hAnsi="Verdana"/>
              <w:sz w:val="22"/>
              <w:szCs w:val="22"/>
            </w:rPr>
            <m:t>+</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Verdana"/>
                      <w:sz w:val="22"/>
                      <w:szCs w:val="22"/>
                    </w:rPr>
                    <m:t>2</m:t>
                  </m:r>
                </m:sup>
              </m:sSup>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m:t>
              </m:r>
            </m:e>
          </m:nary>
          <m:r>
            <w:rPr>
              <w:rFonts w:ascii="Cambria Math" w:eastAsia="Batang" w:hAnsi="Verdana"/>
              <w:sz w:val="22"/>
              <w:szCs w:val="22"/>
            </w:rPr>
            <m:t>…</m:t>
          </m:r>
          <m:r>
            <w:rPr>
              <w:rFonts w:ascii="Cambria Math" w:eastAsia="Batang" w:hAnsi="Verdana"/>
              <w:sz w:val="22"/>
              <w:szCs w:val="22"/>
            </w:rPr>
            <m:t>+</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p>
                <m:sSupPr>
                  <m:ctrlPr>
                    <w:rPr>
                      <w:rFonts w:ascii="Cambria Math" w:eastAsia="Batang" w:hAnsi="Verdana"/>
                      <w:i/>
                      <w:sz w:val="22"/>
                      <w:szCs w:val="22"/>
                    </w:rPr>
                  </m:ctrlPr>
                </m:sSupPr>
                <m:e>
                  <m:r>
                    <w:rPr>
                      <w:rFonts w:ascii="Cambria Math" w:eastAsia="Batang" w:hAnsi="Cambria Math"/>
                      <w:sz w:val="22"/>
                      <w:szCs w:val="22"/>
                    </w:rPr>
                    <m:t>i</m:t>
                  </m:r>
                </m:e>
                <m:sup>
                  <m:r>
                    <w:rPr>
                      <w:rFonts w:ascii="Cambria Math" w:eastAsia="Batang" w:hAnsi="Cambria Math"/>
                      <w:sz w:val="22"/>
                      <w:szCs w:val="22"/>
                    </w:rPr>
                    <m:t>q</m:t>
                  </m:r>
                </m:sup>
              </m:sSup>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e>
          </m:nary>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r>
            <w:rPr>
              <w:rFonts w:ascii="Cambria Math" w:eastAsia="Batang" w:hAnsi="Verdana"/>
              <w:sz w:val="22"/>
              <w:szCs w:val="22"/>
            </w:rPr>
            <m:t xml:space="preserve"> </m:t>
          </m:r>
        </m:oMath>
      </m:oMathPara>
    </w:p>
    <w:p w:rsidR="00424324" w:rsidRPr="00E223E8" w:rsidRDefault="00E062BF"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Por lo tanto </w:t>
      </w:r>
    </w:p>
    <w:p w:rsidR="00E062BF" w:rsidRPr="00E223E8" w:rsidRDefault="00F67368" w:rsidP="00055C82">
      <w:pPr>
        <w:spacing w:before="240" w:after="240" w:line="360" w:lineRule="auto"/>
        <w:jc w:val="both"/>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α</m:t>
          </m:r>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d>
            <m:dPr>
              <m:ctrlPr>
                <w:rPr>
                  <w:rFonts w:ascii="Cambria Math" w:eastAsia="Batang" w:hAnsi="Verdana"/>
                  <w:i/>
                  <w:sz w:val="22"/>
                  <w:szCs w:val="22"/>
                </w:rPr>
              </m:ctrlPr>
            </m:dPr>
            <m:e>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m:t>
                  </m:r>
                </m:sub>
              </m:sSub>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sub>
              </m:sSub>
            </m:e>
          </m:d>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d>
            <m:dPr>
              <m:ctrlPr>
                <w:rPr>
                  <w:rFonts w:ascii="Cambria Math" w:eastAsia="Batang" w:hAnsi="Verdana"/>
                  <w:i/>
                  <w:sz w:val="22"/>
                  <w:szCs w:val="22"/>
                </w:rPr>
              </m:ctrlPr>
            </m:dPr>
            <m:e>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Verdana"/>
                      <w:sz w:val="22"/>
                      <w:szCs w:val="22"/>
                    </w:rPr>
                    <m:t>2</m:t>
                  </m:r>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m:t>
                  </m:r>
                </m:sub>
              </m:sSub>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Verdana"/>
                      <w:sz w:val="22"/>
                      <w:szCs w:val="22"/>
                    </w:rPr>
                    <m:t>3</m:t>
                  </m:r>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3</m:t>
                  </m:r>
                </m:sub>
              </m:sSub>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kX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sub>
              </m:sSub>
            </m:e>
          </m:d>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d>
            <m:dPr>
              <m:ctrlPr>
                <w:rPr>
                  <w:rFonts w:ascii="Cambria Math" w:eastAsia="Batang" w:hAnsi="Verdana"/>
                  <w:i/>
                  <w:sz w:val="22"/>
                  <w:szCs w:val="22"/>
                </w:rPr>
              </m:ctrlPr>
            </m:dPr>
            <m:e>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m:t>
                  </m:r>
                </m:sub>
              </m:sSub>
              <m:r>
                <w:rPr>
                  <w:rFonts w:ascii="Cambria Math" w:eastAsia="Batang" w:hAnsi="Verdana"/>
                  <w:sz w:val="22"/>
                  <w:szCs w:val="22"/>
                </w:rPr>
                <m:t xml:space="preserve">+ </m:t>
              </m:r>
              <m:sSub>
                <m:sSubPr>
                  <m:ctrlPr>
                    <w:rPr>
                      <w:rFonts w:ascii="Cambria Math" w:eastAsia="Batang" w:hAnsi="Verdana"/>
                      <w:i/>
                      <w:sz w:val="22"/>
                      <w:szCs w:val="22"/>
                    </w:rPr>
                  </m:ctrlPr>
                </m:sSubPr>
                <m:e>
                  <m:sSup>
                    <m:sSupPr>
                      <m:ctrlPr>
                        <w:rPr>
                          <w:rFonts w:ascii="Cambria Math" w:eastAsia="Batang" w:hAnsi="Verdana"/>
                          <w:i/>
                          <w:sz w:val="22"/>
                          <w:szCs w:val="22"/>
                        </w:rPr>
                      </m:ctrlPr>
                    </m:sSupPr>
                    <m:e>
                      <m:r>
                        <w:rPr>
                          <w:rFonts w:ascii="Cambria Math" w:eastAsia="Batang" w:hAnsi="Verdana"/>
                          <w:sz w:val="22"/>
                          <w:szCs w:val="22"/>
                        </w:rPr>
                        <m:t>2</m:t>
                      </m:r>
                    </m:e>
                    <m:sup>
                      <m:r>
                        <w:rPr>
                          <w:rFonts w:ascii="Cambria Math" w:eastAsia="Batang" w:hAnsi="Verdana"/>
                          <w:sz w:val="22"/>
                          <w:szCs w:val="22"/>
                        </w:rPr>
                        <m:t>2</m:t>
                      </m:r>
                    </m:sup>
                  </m:sSup>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m:t>
                  </m:r>
                </m:sub>
              </m:sSub>
              <m:r>
                <w:rPr>
                  <w:rFonts w:ascii="Cambria Math" w:eastAsia="Batang" w:hAnsi="Verdana"/>
                  <w:sz w:val="22"/>
                  <w:szCs w:val="22"/>
                </w:rPr>
                <m:t>+</m:t>
              </m:r>
              <m:sSub>
                <m:sSubPr>
                  <m:ctrlPr>
                    <w:rPr>
                      <w:rFonts w:ascii="Cambria Math" w:eastAsia="Batang" w:hAnsi="Verdana"/>
                      <w:i/>
                      <w:sz w:val="22"/>
                      <w:szCs w:val="22"/>
                    </w:rPr>
                  </m:ctrlPr>
                </m:sSubPr>
                <m:e>
                  <m:sSup>
                    <m:sSupPr>
                      <m:ctrlPr>
                        <w:rPr>
                          <w:rFonts w:ascii="Cambria Math" w:eastAsia="Batang" w:hAnsi="Verdana"/>
                          <w:i/>
                          <w:sz w:val="22"/>
                          <w:szCs w:val="22"/>
                        </w:rPr>
                      </m:ctrlPr>
                    </m:sSupPr>
                    <m:e>
                      <m:r>
                        <w:rPr>
                          <w:rFonts w:ascii="Cambria Math" w:eastAsia="Batang" w:hAnsi="Verdana"/>
                          <w:sz w:val="22"/>
                          <w:szCs w:val="22"/>
                        </w:rPr>
                        <m:t>3</m:t>
                      </m:r>
                    </m:e>
                    <m:sup>
                      <m:r>
                        <w:rPr>
                          <w:rFonts w:ascii="Cambria Math" w:eastAsia="Batang" w:hAnsi="Verdana"/>
                          <w:sz w:val="22"/>
                          <w:szCs w:val="22"/>
                        </w:rPr>
                        <m:t>2</m:t>
                      </m:r>
                    </m:sup>
                  </m:sSup>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3</m:t>
                  </m:r>
                </m:sub>
              </m:sSub>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sSup>
                    <m:sSupPr>
                      <m:ctrlPr>
                        <w:rPr>
                          <w:rFonts w:ascii="Cambria Math" w:eastAsia="Batang" w:hAnsi="Verdana"/>
                          <w:i/>
                          <w:sz w:val="22"/>
                          <w:szCs w:val="22"/>
                        </w:rPr>
                      </m:ctrlPr>
                    </m:sSupPr>
                    <m:e>
                      <m:r>
                        <w:rPr>
                          <w:rFonts w:ascii="Cambria Math" w:eastAsia="Batang" w:hAnsi="Cambria Math"/>
                          <w:sz w:val="22"/>
                          <w:szCs w:val="22"/>
                        </w:rPr>
                        <m:t>k</m:t>
                      </m:r>
                    </m:e>
                    <m:sup>
                      <m:r>
                        <w:rPr>
                          <w:rFonts w:ascii="Cambria Math" w:eastAsia="Batang" w:hAnsi="Verdana"/>
                          <w:sz w:val="22"/>
                          <w:szCs w:val="22"/>
                        </w:rPr>
                        <m:t>2</m:t>
                      </m:r>
                    </m:sup>
                  </m:sSup>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sub>
              </m:sSub>
            </m:e>
          </m:d>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d>
            <m:dPr>
              <m:ctrlPr>
                <w:rPr>
                  <w:rFonts w:ascii="Cambria Math" w:eastAsia="Batang" w:hAnsi="Verdana"/>
                  <w:i/>
                  <w:sz w:val="22"/>
                  <w:szCs w:val="22"/>
                </w:rPr>
              </m:ctrlPr>
            </m:dPr>
            <m:e>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1</m:t>
                  </m:r>
                </m:sub>
              </m:sSub>
              <m:r>
                <w:rPr>
                  <w:rFonts w:ascii="Cambria Math" w:eastAsia="Batang" w:hAnsi="Verdana"/>
                  <w:sz w:val="22"/>
                  <w:szCs w:val="22"/>
                </w:rPr>
                <m:t xml:space="preserve">+ </m:t>
              </m:r>
              <m:sSub>
                <m:sSubPr>
                  <m:ctrlPr>
                    <w:rPr>
                      <w:rFonts w:ascii="Cambria Math" w:eastAsia="Batang" w:hAnsi="Verdana"/>
                      <w:i/>
                      <w:sz w:val="22"/>
                      <w:szCs w:val="22"/>
                    </w:rPr>
                  </m:ctrlPr>
                </m:sSubPr>
                <m:e>
                  <m:sSup>
                    <m:sSupPr>
                      <m:ctrlPr>
                        <w:rPr>
                          <w:rFonts w:ascii="Cambria Math" w:eastAsia="Batang" w:hAnsi="Verdana"/>
                          <w:i/>
                          <w:sz w:val="22"/>
                          <w:szCs w:val="22"/>
                        </w:rPr>
                      </m:ctrlPr>
                    </m:sSupPr>
                    <m:e>
                      <m:r>
                        <w:rPr>
                          <w:rFonts w:ascii="Cambria Math" w:eastAsia="Batang" w:hAnsi="Verdana"/>
                          <w:sz w:val="22"/>
                          <w:szCs w:val="22"/>
                        </w:rPr>
                        <m:t>2</m:t>
                      </m:r>
                    </m:e>
                    <m:sup>
                      <m:r>
                        <w:rPr>
                          <w:rFonts w:ascii="Cambria Math" w:eastAsia="Batang" w:hAnsi="Cambria Math"/>
                          <w:sz w:val="22"/>
                          <w:szCs w:val="22"/>
                        </w:rPr>
                        <m:t>q</m:t>
                      </m:r>
                    </m:sup>
                  </m:sSup>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2</m:t>
                  </m:r>
                </m:sub>
              </m:sSub>
              <m:r>
                <w:rPr>
                  <w:rFonts w:ascii="Cambria Math" w:eastAsia="Batang" w:hAnsi="Verdana"/>
                  <w:sz w:val="22"/>
                  <w:szCs w:val="22"/>
                </w:rPr>
                <m:t>+</m:t>
              </m:r>
              <m:sSub>
                <m:sSubPr>
                  <m:ctrlPr>
                    <w:rPr>
                      <w:rFonts w:ascii="Cambria Math" w:eastAsia="Batang" w:hAnsi="Verdana"/>
                      <w:i/>
                      <w:sz w:val="22"/>
                      <w:szCs w:val="22"/>
                    </w:rPr>
                  </m:ctrlPr>
                </m:sSubPr>
                <m:e>
                  <m:sSup>
                    <m:sSupPr>
                      <m:ctrlPr>
                        <w:rPr>
                          <w:rFonts w:ascii="Cambria Math" w:eastAsia="Batang" w:hAnsi="Verdana"/>
                          <w:i/>
                          <w:sz w:val="22"/>
                          <w:szCs w:val="22"/>
                        </w:rPr>
                      </m:ctrlPr>
                    </m:sSupPr>
                    <m:e>
                      <m:r>
                        <w:rPr>
                          <w:rFonts w:ascii="Cambria Math" w:eastAsia="Batang" w:hAnsi="Verdana"/>
                          <w:sz w:val="22"/>
                          <w:szCs w:val="22"/>
                        </w:rPr>
                        <m:t>3</m:t>
                      </m:r>
                    </m:e>
                    <m:sup>
                      <m:r>
                        <w:rPr>
                          <w:rFonts w:ascii="Cambria Math" w:eastAsia="Batang" w:hAnsi="Cambria Math"/>
                          <w:sz w:val="22"/>
                          <w:szCs w:val="22"/>
                        </w:rPr>
                        <m:t>q</m:t>
                      </m:r>
                    </m:sup>
                  </m:sSup>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Verdana"/>
                      <w:sz w:val="22"/>
                      <w:szCs w:val="22"/>
                    </w:rPr>
                    <m:t>3</m:t>
                  </m:r>
                </m:sub>
              </m:sSub>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sSup>
                    <m:sSupPr>
                      <m:ctrlPr>
                        <w:rPr>
                          <w:rFonts w:ascii="Cambria Math" w:eastAsia="Batang" w:hAnsi="Verdana"/>
                          <w:i/>
                          <w:sz w:val="22"/>
                          <w:szCs w:val="22"/>
                        </w:rPr>
                      </m:ctrlPr>
                    </m:sSupPr>
                    <m:e>
                      <m:r>
                        <w:rPr>
                          <w:rFonts w:ascii="Cambria Math" w:eastAsia="Batang" w:hAnsi="Cambria Math"/>
                          <w:sz w:val="22"/>
                          <w:szCs w:val="22"/>
                        </w:rPr>
                        <m:t>k</m:t>
                      </m:r>
                    </m:e>
                    <m:sup>
                      <m:r>
                        <w:rPr>
                          <w:rFonts w:ascii="Cambria Math" w:eastAsia="Batang" w:hAnsi="Cambria Math"/>
                          <w:sz w:val="22"/>
                          <w:szCs w:val="22"/>
                        </w:rPr>
                        <m:t>q</m:t>
                      </m:r>
                    </m:sup>
                  </m:sSup>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k</m:t>
                  </m:r>
                </m:sub>
              </m:sSub>
            </m:e>
          </m:d>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oMath>
      </m:oMathPara>
    </w:p>
    <w:p w:rsidR="007D104A" w:rsidRDefault="00CA5462"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Usando variables instrumentales Z para la combinación lineal de las X, se puede </w:t>
      </w:r>
      <w:proofErr w:type="spellStart"/>
      <w:r w:rsidRPr="00E223E8">
        <w:rPr>
          <w:rFonts w:ascii="Verdana" w:eastAsia="Batang" w:hAnsi="Verdana"/>
          <w:sz w:val="22"/>
          <w:szCs w:val="22"/>
        </w:rPr>
        <w:t>reescribir</w:t>
      </w:r>
      <w:proofErr w:type="spellEnd"/>
      <w:r w:rsidRPr="00E223E8">
        <w:rPr>
          <w:rFonts w:ascii="Verdana" w:eastAsia="Batang" w:hAnsi="Verdana"/>
          <w:sz w:val="22"/>
          <w:szCs w:val="22"/>
        </w:rPr>
        <w:t xml:space="preserve"> </w:t>
      </w:r>
      <w:r w:rsidR="007D104A">
        <w:rPr>
          <w:rFonts w:ascii="Verdana" w:eastAsia="Batang" w:hAnsi="Verdana"/>
          <w:sz w:val="22"/>
          <w:szCs w:val="22"/>
        </w:rPr>
        <w:t>como</w:t>
      </w:r>
    </w:p>
    <w:p w:rsidR="007D104A" w:rsidRDefault="007D104A" w:rsidP="00055C82">
      <w:pPr>
        <w:spacing w:before="240" w:after="240" w:line="360" w:lineRule="auto"/>
        <w:jc w:val="both"/>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α</m:t>
          </m:r>
          <m:r>
            <w:rPr>
              <w:rFonts w:ascii="Cambria Math" w:eastAsia="Batang" w:hAnsi="Verdana"/>
              <w:sz w:val="22"/>
              <w:szCs w:val="22"/>
            </w:rPr>
            <m:t>+</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sSub>
            <m:sSubPr>
              <m:ctrlPr>
                <w:rPr>
                  <w:rFonts w:ascii="Cambria Math" w:eastAsia="Batang" w:hAnsi="Verdana"/>
                  <w:i/>
                  <w:sz w:val="22"/>
                  <w:szCs w:val="22"/>
                </w:rPr>
              </m:ctrlPr>
            </m:sSubPr>
            <m:e>
              <m:r>
                <w:rPr>
                  <w:rFonts w:ascii="Cambria Math" w:eastAsia="Batang" w:hAnsi="Verdana"/>
                  <w:sz w:val="22"/>
                  <w:szCs w:val="22"/>
                </w:rPr>
                <m:t>Z</m:t>
              </m:r>
            </m:e>
            <m:sub>
              <m:r>
                <w:rPr>
                  <w:rFonts w:ascii="Cambria Math" w:eastAsia="Batang" w:hAnsi="Verdana"/>
                  <w:sz w:val="22"/>
                  <w:szCs w:val="22"/>
                </w:rPr>
                <m:t>0t</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1</m:t>
              </m:r>
            </m:sub>
          </m:sSub>
          <m:sSub>
            <m:sSubPr>
              <m:ctrlPr>
                <w:rPr>
                  <w:rFonts w:ascii="Cambria Math" w:eastAsia="Batang" w:hAnsi="Verdana"/>
                  <w:i/>
                  <w:sz w:val="22"/>
                  <w:szCs w:val="22"/>
                </w:rPr>
              </m:ctrlPr>
            </m:sSubPr>
            <m:e>
              <m:r>
                <w:rPr>
                  <w:rFonts w:ascii="Cambria Math" w:eastAsia="Batang" w:hAnsi="Verdana"/>
                  <w:sz w:val="22"/>
                  <w:szCs w:val="22"/>
                </w:rPr>
                <m:t>Z</m:t>
              </m:r>
            </m:e>
            <m:sub>
              <m:r>
                <w:rPr>
                  <w:rFonts w:ascii="Cambria Math" w:eastAsia="Batang" w:hAnsi="Verdana"/>
                  <w:sz w:val="22"/>
                  <w:szCs w:val="22"/>
                </w:rPr>
                <m:t>1</m:t>
              </m:r>
              <m:r>
                <w:rPr>
                  <w:rFonts w:ascii="Cambria Math" w:eastAsia="Batang" w:hAnsi="Verdana"/>
                  <w:sz w:val="22"/>
                  <w:szCs w:val="22"/>
                </w:rPr>
                <m:t>t</m:t>
              </m:r>
            </m:sub>
          </m:sSub>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2</m:t>
              </m:r>
            </m:sub>
          </m:sSub>
          <m:sSub>
            <m:sSubPr>
              <m:ctrlPr>
                <w:rPr>
                  <w:rFonts w:ascii="Cambria Math" w:eastAsia="Batang" w:hAnsi="Verdana"/>
                  <w:i/>
                  <w:sz w:val="22"/>
                  <w:szCs w:val="22"/>
                </w:rPr>
              </m:ctrlPr>
            </m:sSubPr>
            <m:e>
              <m:r>
                <w:rPr>
                  <w:rFonts w:ascii="Cambria Math" w:eastAsia="Batang" w:hAnsi="Verdana"/>
                  <w:sz w:val="22"/>
                  <w:szCs w:val="22"/>
                </w:rPr>
                <m:t>Z</m:t>
              </m:r>
            </m:e>
            <m:sub>
              <m:r>
                <w:rPr>
                  <w:rFonts w:ascii="Cambria Math" w:eastAsia="Batang" w:hAnsi="Verdana"/>
                  <w:sz w:val="22"/>
                  <w:szCs w:val="22"/>
                </w:rPr>
                <m:t>2</m:t>
              </m:r>
              <m:r>
                <w:rPr>
                  <w:rFonts w:ascii="Cambria Math" w:eastAsia="Batang" w:hAnsi="Verdana"/>
                  <w:sz w:val="22"/>
                  <w:szCs w:val="22"/>
                </w:rPr>
                <m:t>t</m:t>
              </m:r>
            </m:sub>
          </m:sSub>
          <m:r>
            <w:rPr>
              <w:rFonts w:ascii="Cambria Math" w:eastAsia="Batang" w:hAnsi="Verdana"/>
              <w:sz w:val="22"/>
              <w:szCs w:val="22"/>
            </w:rPr>
            <m:t xml:space="preserve"> +</m:t>
          </m:r>
          <m:r>
            <w:rPr>
              <w:rFonts w:ascii="Cambria Math" w:eastAsia="Batang" w:hAnsi="Verdana"/>
              <w:sz w:val="22"/>
              <w:szCs w:val="22"/>
            </w:rPr>
            <m:t>…</m:t>
          </m:r>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sSub>
            <m:sSubPr>
              <m:ctrlPr>
                <w:rPr>
                  <w:rFonts w:ascii="Cambria Math" w:eastAsia="Batang" w:hAnsi="Verdana"/>
                  <w:i/>
                  <w:sz w:val="22"/>
                  <w:szCs w:val="22"/>
                </w:rPr>
              </m:ctrlPr>
            </m:sSubPr>
            <m:e>
              <m:r>
                <w:rPr>
                  <w:rFonts w:ascii="Cambria Math" w:eastAsia="Batang" w:hAnsi="Verdana"/>
                  <w:sz w:val="22"/>
                  <w:szCs w:val="22"/>
                </w:rPr>
                <m:t>Z</m:t>
              </m:r>
            </m:e>
            <m:sub>
              <m:r>
                <w:rPr>
                  <w:rFonts w:ascii="Cambria Math" w:eastAsia="Batang" w:hAnsi="Verdana"/>
                  <w:sz w:val="22"/>
                  <w:szCs w:val="22"/>
                </w:rPr>
                <m:t>q</m:t>
              </m:r>
              <m:r>
                <w:rPr>
                  <w:rFonts w:ascii="Cambria Math" w:eastAsia="Batang" w:hAnsi="Verdana"/>
                  <w:sz w:val="22"/>
                  <w:szCs w:val="22"/>
                </w:rPr>
                <m:t>t</m:t>
              </m:r>
            </m:sub>
          </m:sSub>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oMath>
      </m:oMathPara>
    </w:p>
    <w:p w:rsidR="007D104A" w:rsidRDefault="007D104A" w:rsidP="00055C82">
      <w:pPr>
        <w:spacing w:before="240" w:after="240" w:line="360" w:lineRule="auto"/>
        <w:jc w:val="both"/>
        <w:rPr>
          <w:rFonts w:ascii="Verdana" w:eastAsia="Batang" w:hAnsi="Verdana"/>
          <w:sz w:val="22"/>
          <w:szCs w:val="22"/>
        </w:rPr>
      </w:pPr>
    </w:p>
    <w:p w:rsidR="00250710" w:rsidRPr="00E223E8" w:rsidRDefault="007D104A" w:rsidP="00055C82">
      <w:pPr>
        <w:spacing w:before="240" w:after="240" w:line="360" w:lineRule="auto"/>
        <w:jc w:val="both"/>
        <w:rPr>
          <w:rFonts w:ascii="Verdana" w:eastAsia="Batang" w:hAnsi="Verdana"/>
          <w:sz w:val="22"/>
          <w:szCs w:val="22"/>
        </w:rPr>
      </w:pPr>
      <w:r>
        <w:rPr>
          <w:rFonts w:ascii="Verdana" w:eastAsia="Batang" w:hAnsi="Verdana"/>
          <w:sz w:val="22"/>
          <w:szCs w:val="22"/>
        </w:rPr>
        <w:t xml:space="preserve">O en notación </w:t>
      </w:r>
      <w:r w:rsidR="00CA5462" w:rsidRPr="00E223E8">
        <w:rPr>
          <w:rFonts w:ascii="Verdana" w:eastAsia="Batang" w:hAnsi="Verdana"/>
          <w:sz w:val="22"/>
          <w:szCs w:val="22"/>
        </w:rPr>
        <w:t>matricial</w:t>
      </w:r>
    </w:p>
    <w:p w:rsidR="00CA5462" w:rsidRPr="00E223E8" w:rsidRDefault="00D1609B" w:rsidP="007D104A">
      <w:pPr>
        <w:jc w:val="both"/>
        <w:rPr>
          <w:rFonts w:ascii="Verdana" w:eastAsia="Batang" w:hAnsi="Verdana"/>
          <w:b/>
          <w:sz w:val="22"/>
          <w:szCs w:val="22"/>
        </w:rPr>
      </w:pPr>
      <w:bookmarkStart w:id="20" w:name="_GoBack"/>
      <w:r w:rsidRPr="00E223E8">
        <w:rPr>
          <w:rFonts w:ascii="Verdana" w:eastAsia="Batang" w:hAnsi="Verdana"/>
          <w:b/>
          <w:sz w:val="22"/>
          <w:szCs w:val="22"/>
        </w:rPr>
        <w:t>Y = jα + Za + ε</w:t>
      </w:r>
    </w:p>
    <w:p w:rsidR="00D1609B" w:rsidRPr="00E223E8" w:rsidRDefault="00D1609B" w:rsidP="007D104A">
      <w:pPr>
        <w:jc w:val="both"/>
        <w:rPr>
          <w:rFonts w:ascii="Verdana" w:eastAsia="Batang" w:hAnsi="Verdana"/>
          <w:sz w:val="22"/>
          <w:szCs w:val="22"/>
        </w:rPr>
      </w:pPr>
      <w:r w:rsidRPr="00E223E8">
        <w:rPr>
          <w:rFonts w:ascii="Verdana" w:eastAsia="Batang" w:hAnsi="Verdana"/>
          <w:sz w:val="22"/>
          <w:szCs w:val="22"/>
        </w:rPr>
        <w:t>Tx1  Tx1  Tx1  Tx1</w:t>
      </w:r>
    </w:p>
    <w:bookmarkEnd w:id="20"/>
    <w:p w:rsidR="00D1609B" w:rsidRPr="00E223E8" w:rsidRDefault="00D1609B"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Además, como </w:t>
      </w:r>
      <w:r w:rsidRPr="00E223E8">
        <w:rPr>
          <w:rFonts w:ascii="Verdana" w:eastAsia="Batang" w:hAnsi="Verdana"/>
          <w:b/>
          <w:sz w:val="22"/>
          <w:szCs w:val="22"/>
        </w:rPr>
        <w:t>Z=XH</w:t>
      </w:r>
      <w:r w:rsidRPr="00E223E8">
        <w:rPr>
          <w:rFonts w:ascii="Verdana" w:eastAsia="Batang" w:hAnsi="Verdana"/>
          <w:sz w:val="22"/>
          <w:szCs w:val="22"/>
        </w:rPr>
        <w:t xml:space="preserve"> se puede escribir </w:t>
      </w:r>
    </w:p>
    <w:p w:rsidR="00971304" w:rsidRPr="00E223E8" w:rsidRDefault="00971304" w:rsidP="00055C82">
      <w:pPr>
        <w:spacing w:before="240" w:after="240"/>
        <w:jc w:val="both"/>
        <w:rPr>
          <w:rFonts w:ascii="Verdana" w:eastAsia="Batang" w:hAnsi="Verdana"/>
          <w:b/>
          <w:sz w:val="22"/>
          <w:szCs w:val="22"/>
        </w:rPr>
      </w:pPr>
      <w:r w:rsidRPr="00E223E8">
        <w:rPr>
          <w:rFonts w:ascii="Verdana" w:eastAsia="Batang" w:hAnsi="Verdana"/>
          <w:b/>
          <w:sz w:val="22"/>
          <w:szCs w:val="22"/>
        </w:rPr>
        <w:t>Y = jα + XHa + ε</w:t>
      </w:r>
    </w:p>
    <w:p w:rsidR="00971304" w:rsidRPr="00E223E8" w:rsidRDefault="00971304" w:rsidP="00055C82">
      <w:pPr>
        <w:jc w:val="both"/>
        <w:rPr>
          <w:rFonts w:ascii="Verdana" w:eastAsia="Batang" w:hAnsi="Verdana"/>
          <w:sz w:val="22"/>
          <w:szCs w:val="22"/>
        </w:rPr>
      </w:pPr>
      <w:r w:rsidRPr="00E223E8">
        <w:rPr>
          <w:rFonts w:ascii="Verdana" w:eastAsia="Batang" w:hAnsi="Verdana"/>
          <w:sz w:val="22"/>
          <w:szCs w:val="22"/>
        </w:rPr>
        <w:t>Tx1  Tx1  Tx1  Tx1</w:t>
      </w:r>
    </w:p>
    <w:p w:rsidR="00D1609B" w:rsidRPr="00E223E8" w:rsidRDefault="00971304" w:rsidP="00055C82">
      <w:pPr>
        <w:spacing w:before="240" w:after="240"/>
        <w:jc w:val="both"/>
        <w:rPr>
          <w:rFonts w:ascii="Verdana" w:eastAsia="Batang" w:hAnsi="Verdana"/>
          <w:sz w:val="22"/>
          <w:szCs w:val="22"/>
        </w:rPr>
      </w:pPr>
      <w:r w:rsidRPr="00E223E8">
        <w:rPr>
          <w:rFonts w:ascii="Verdana" w:eastAsia="Batang" w:hAnsi="Verdana"/>
          <w:sz w:val="22"/>
          <w:szCs w:val="22"/>
        </w:rPr>
        <w:t xml:space="preserve">Este modelo puede ser estimado por mínimos cuadrados ordinarios o por mínimos cuadrados generalizados (si los errores están autocorrelacionados y /o son heterocedásticos) haciendo la regresión de </w:t>
      </w:r>
      <w:r w:rsidRPr="00E223E8">
        <w:rPr>
          <w:rFonts w:ascii="Verdana" w:eastAsia="Batang" w:hAnsi="Verdana"/>
          <w:b/>
          <w:sz w:val="22"/>
          <w:szCs w:val="22"/>
        </w:rPr>
        <w:t>Y</w:t>
      </w:r>
      <w:r w:rsidRPr="00E223E8">
        <w:rPr>
          <w:rFonts w:ascii="Verdana" w:eastAsia="Batang" w:hAnsi="Verdana"/>
          <w:sz w:val="22"/>
          <w:szCs w:val="22"/>
        </w:rPr>
        <w:t xml:space="preserve"> sobre  </w:t>
      </w:r>
      <m:oMath>
        <m:d>
          <m:dPr>
            <m:begChr m:val="["/>
            <m:endChr m:val="]"/>
            <m:ctrlPr>
              <w:rPr>
                <w:rFonts w:ascii="Cambria Math" w:eastAsia="Batang" w:hAnsi="Verdana"/>
                <w:b/>
                <w:i/>
                <w:sz w:val="22"/>
                <w:szCs w:val="22"/>
              </w:rPr>
            </m:ctrlPr>
          </m:dPr>
          <m:e>
            <m:m>
              <m:mPr>
                <m:mcs>
                  <m:mc>
                    <m:mcPr>
                      <m:count m:val="2"/>
                      <m:mcJc m:val="center"/>
                    </m:mcPr>
                  </m:mc>
                </m:mcs>
                <m:ctrlPr>
                  <w:rPr>
                    <w:rFonts w:ascii="Cambria Math" w:eastAsia="Batang" w:hAnsi="Verdana"/>
                    <w:b/>
                    <w:i/>
                    <w:sz w:val="22"/>
                    <w:szCs w:val="22"/>
                  </w:rPr>
                </m:ctrlPr>
              </m:mPr>
              <m:mr>
                <m:e>
                  <m:r>
                    <m:rPr>
                      <m:sty m:val="bi"/>
                    </m:rPr>
                    <w:rPr>
                      <w:rFonts w:ascii="Cambria Math" w:eastAsia="Batang" w:hAnsi="Cambria Math"/>
                      <w:sz w:val="22"/>
                      <w:szCs w:val="22"/>
                    </w:rPr>
                    <m:t>j</m:t>
                  </m:r>
                </m:e>
                <m:e>
                  <m:r>
                    <m:rPr>
                      <m:sty m:val="bi"/>
                    </m:rPr>
                    <w:rPr>
                      <w:rFonts w:ascii="Cambria Math" w:eastAsia="Batang" w:hAnsi="Cambria Math"/>
                      <w:sz w:val="22"/>
                      <w:szCs w:val="22"/>
                    </w:rPr>
                    <m:t>XH</m:t>
                  </m:r>
                </m:e>
              </m:mr>
            </m:m>
          </m:e>
        </m:d>
      </m:oMath>
    </w:p>
    <w:p w:rsidR="002761B9" w:rsidRPr="00E223E8" w:rsidRDefault="00D708DC" w:rsidP="00D708DC">
      <w:pPr>
        <w:pBdr>
          <w:bottom w:val="thickThinLargeGap" w:sz="24" w:space="1" w:color="auto"/>
        </w:pBdr>
        <w:spacing w:before="240" w:after="240"/>
        <w:jc w:val="both"/>
        <w:rPr>
          <w:rFonts w:ascii="Verdana" w:eastAsia="Batang" w:hAnsi="Verdana"/>
          <w:sz w:val="22"/>
          <w:szCs w:val="22"/>
        </w:rPr>
      </w:pPr>
      <w:r w:rsidRPr="00E223E8">
        <w:rPr>
          <w:rFonts w:ascii="Verdana" w:eastAsia="Batang" w:hAnsi="Verdana"/>
          <w:sz w:val="22"/>
          <w:szCs w:val="22"/>
        </w:rPr>
        <w:t xml:space="preserve">De esta forma obtendríamos los (q+1)a que posibilitarán hallar los (k+1)β, haciendo uso de la matriz auxiliar </w:t>
      </w:r>
      <w:r w:rsidRPr="00E223E8">
        <w:rPr>
          <w:rFonts w:ascii="Verdana" w:eastAsia="Batang" w:hAnsi="Verdana"/>
          <w:b/>
          <w:sz w:val="22"/>
          <w:szCs w:val="22"/>
        </w:rPr>
        <w:t>H</w:t>
      </w:r>
      <w:r w:rsidRPr="00E223E8">
        <w:rPr>
          <w:rFonts w:ascii="Verdana" w:eastAsia="Batang" w:hAnsi="Verdana"/>
          <w:sz w:val="22"/>
          <w:szCs w:val="22"/>
        </w:rPr>
        <w:t xml:space="preserve">, esto es </w:t>
      </w:r>
    </w:p>
    <w:p w:rsidR="00D708DC" w:rsidRPr="00E223E8" w:rsidRDefault="00D708DC" w:rsidP="00D708DC">
      <w:pPr>
        <w:pBdr>
          <w:bottom w:val="thickThinLargeGap" w:sz="24" w:space="1" w:color="auto"/>
        </w:pBdr>
        <w:spacing w:before="240" w:after="240"/>
        <w:jc w:val="center"/>
        <w:rPr>
          <w:rFonts w:ascii="Verdana" w:eastAsia="Batang" w:hAnsi="Verdana"/>
          <w:sz w:val="22"/>
          <w:szCs w:val="22"/>
        </w:rPr>
      </w:pPr>
      <m:oMathPara>
        <m:oMath>
          <m:r>
            <w:rPr>
              <w:rFonts w:ascii="Cambria Math" w:eastAsia="Batang" w:hAnsi="Verdana"/>
              <w:sz w:val="22"/>
              <w:szCs w:val="22"/>
            </w:rPr>
            <w:lastRenderedPageBreak/>
            <m:t xml:space="preserve"> </m:t>
          </m:r>
          <m:acc>
            <m:accPr>
              <m:ctrlPr>
                <w:rPr>
                  <w:rFonts w:ascii="Cambria Math" w:eastAsia="Batang" w:hAnsi="Verdana"/>
                  <w:i/>
                  <w:sz w:val="22"/>
                  <w:szCs w:val="22"/>
                </w:rPr>
              </m:ctrlPr>
            </m:accPr>
            <m:e>
              <m:r>
                <w:rPr>
                  <w:rFonts w:ascii="Cambria Math" w:eastAsia="Batang" w:hAnsi="Cambria Math"/>
                  <w:sz w:val="22"/>
                  <w:szCs w:val="22"/>
                </w:rPr>
                <m:t>β</m:t>
              </m:r>
            </m:e>
          </m:acc>
          <m:r>
            <w:rPr>
              <w:rFonts w:ascii="Cambria Math" w:eastAsia="Batang" w:hAnsi="Verdana"/>
              <w:sz w:val="22"/>
              <w:szCs w:val="22"/>
            </w:rPr>
            <m:t>=</m:t>
          </m:r>
          <m:r>
            <w:rPr>
              <w:rFonts w:ascii="Cambria Math" w:eastAsia="Batang" w:hAnsi="Cambria Math"/>
              <w:sz w:val="22"/>
              <w:szCs w:val="22"/>
            </w:rPr>
            <m:t>H</m:t>
          </m:r>
          <m:acc>
            <m:accPr>
              <m:ctrlPr>
                <w:rPr>
                  <w:rFonts w:ascii="Cambria Math" w:eastAsia="Batang" w:hAnsi="Verdana"/>
                  <w:i/>
                  <w:sz w:val="22"/>
                  <w:szCs w:val="22"/>
                </w:rPr>
              </m:ctrlPr>
            </m:accPr>
            <m:e>
              <m:r>
                <w:rPr>
                  <w:rFonts w:ascii="Cambria Math" w:eastAsia="Batang" w:hAnsi="Cambria Math"/>
                  <w:sz w:val="22"/>
                  <w:szCs w:val="22"/>
                </w:rPr>
                <m:t>a</m:t>
              </m:r>
            </m:e>
          </m:acc>
        </m:oMath>
      </m:oMathPara>
    </w:p>
    <w:p w:rsidR="00D708DC" w:rsidRPr="00E223E8" w:rsidRDefault="00D708DC" w:rsidP="00D708DC">
      <w:pPr>
        <w:pBdr>
          <w:bottom w:val="thickThinLargeGap" w:sz="24" w:space="1" w:color="auto"/>
        </w:pBdr>
        <w:spacing w:before="240" w:after="240"/>
        <w:rPr>
          <w:rFonts w:ascii="Verdana" w:eastAsia="Batang" w:hAnsi="Verdana"/>
          <w:sz w:val="22"/>
          <w:szCs w:val="22"/>
        </w:rPr>
      </w:pPr>
      <w:r w:rsidRPr="00E223E8">
        <w:rPr>
          <w:rFonts w:ascii="Verdana" w:eastAsia="Batang" w:hAnsi="Verdana"/>
          <w:sz w:val="22"/>
          <w:szCs w:val="22"/>
        </w:rPr>
        <w:t>La regresión de los coeficientes estimados</w:t>
      </w:r>
    </w:p>
    <w:p w:rsidR="00D708DC" w:rsidRPr="00E223E8" w:rsidRDefault="00F67368" w:rsidP="00D708DC">
      <w:pPr>
        <w:pBdr>
          <w:bottom w:val="thickThinLargeGap" w:sz="24" w:space="1" w:color="auto"/>
        </w:pBdr>
        <w:spacing w:before="240" w:after="240"/>
        <w:rPr>
          <w:rFonts w:ascii="Verdana" w:eastAsia="Batang" w:hAnsi="Verdana"/>
          <w:sz w:val="22"/>
          <w:szCs w:val="22"/>
        </w:rPr>
      </w:pPr>
      <m:oMathPara>
        <m:oMath>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acc>
                      <m:accPr>
                        <m:ctrlPr>
                          <w:rPr>
                            <w:rFonts w:ascii="Cambria Math" w:eastAsia="Batang" w:hAnsi="Verdana"/>
                            <w:i/>
                            <w:sz w:val="22"/>
                            <w:szCs w:val="22"/>
                          </w:rPr>
                        </m:ctrlPr>
                      </m:accPr>
                      <m:e>
                        <m:r>
                          <w:rPr>
                            <w:rFonts w:ascii="Cambria Math" w:eastAsia="Batang" w:hAnsi="Cambria Math"/>
                            <w:sz w:val="22"/>
                            <w:szCs w:val="22"/>
                          </w:rPr>
                          <m:t>α</m:t>
                        </m:r>
                      </m:e>
                    </m:acc>
                  </m:e>
                </m:mr>
                <m:mr>
                  <m:e>
                    <m:acc>
                      <m:accPr>
                        <m:ctrlPr>
                          <w:rPr>
                            <w:rFonts w:ascii="Cambria Math" w:eastAsia="Batang" w:hAnsi="Verdana"/>
                            <w:i/>
                            <w:sz w:val="22"/>
                            <w:szCs w:val="22"/>
                          </w:rPr>
                        </m:ctrlPr>
                      </m:accPr>
                      <m:e>
                        <m:r>
                          <w:rPr>
                            <w:rFonts w:ascii="Cambria Math" w:eastAsia="Batang" w:hAnsi="Cambria Math"/>
                            <w:sz w:val="22"/>
                            <w:szCs w:val="22"/>
                          </w:rPr>
                          <m:t>a</m:t>
                        </m:r>
                      </m:e>
                    </m:acc>
                  </m:e>
                </m:mr>
              </m:m>
            </m:e>
          </m:d>
          <m:r>
            <w:rPr>
              <w:rFonts w:ascii="Cambria Math" w:eastAsia="Batang" w:hAnsi="Verdana"/>
              <w:sz w:val="22"/>
              <w:szCs w:val="22"/>
            </w:rPr>
            <m:t xml:space="preserve">= </m:t>
          </m:r>
          <m:sSup>
            <m:sSupPr>
              <m:ctrlPr>
                <w:rPr>
                  <w:rFonts w:ascii="Cambria Math" w:eastAsia="Batang" w:hAnsi="Verdana"/>
                  <w:i/>
                  <w:sz w:val="22"/>
                  <w:szCs w:val="22"/>
                </w:rPr>
              </m:ctrlPr>
            </m:sSupPr>
            <m:e>
              <m:d>
                <m:dPr>
                  <m:begChr m:val="["/>
                  <m:endChr m:val="]"/>
                  <m:ctrlPr>
                    <w:rPr>
                      <w:rFonts w:ascii="Cambria Math" w:eastAsia="Batang" w:hAnsi="Verdana"/>
                      <w:i/>
                      <w:sz w:val="22"/>
                      <w:szCs w:val="22"/>
                    </w:rPr>
                  </m:ctrlPr>
                </m:dPr>
                <m:e>
                  <m:d>
                    <m:dPr>
                      <m:ctrlPr>
                        <w:rPr>
                          <w:rFonts w:ascii="Cambria Math" w:eastAsia="Batang" w:hAnsi="Verdana"/>
                          <w:i/>
                          <w:sz w:val="22"/>
                          <w:szCs w:val="22"/>
                        </w:rPr>
                      </m:ctrlPr>
                    </m:dPr>
                    <m:e>
                      <m:r>
                        <w:rPr>
                          <w:rFonts w:ascii="Cambria Math" w:eastAsia="Batang" w:hAnsi="Cambria Math"/>
                          <w:sz w:val="22"/>
                          <w:szCs w:val="22"/>
                        </w:rPr>
                        <m:t>j</m:t>
                      </m:r>
                      <m:r>
                        <w:rPr>
                          <w:rFonts w:ascii="Cambria Math" w:eastAsia="Batang" w:hAnsi="Verdana"/>
                          <w:sz w:val="22"/>
                          <w:szCs w:val="22"/>
                        </w:rPr>
                        <m:t xml:space="preserve"> </m:t>
                      </m:r>
                      <m:r>
                        <w:rPr>
                          <w:rFonts w:ascii="Cambria Math" w:eastAsia="Batang" w:hAnsi="Cambria Math"/>
                          <w:sz w:val="22"/>
                          <w:szCs w:val="22"/>
                        </w:rPr>
                        <m:t>XH</m:t>
                      </m:r>
                    </m:e>
                  </m:d>
                  <m:r>
                    <w:rPr>
                      <w:rFonts w:ascii="Cambria Math" w:eastAsia="Batang" w:hAnsi="Verdana"/>
                      <w:sz w:val="22"/>
                      <w:szCs w:val="22"/>
                    </w:rPr>
                    <m:t>´</m:t>
                  </m:r>
                  <m:r>
                    <w:rPr>
                      <w:rFonts w:ascii="Cambria Math" w:eastAsia="Batang" w:hAnsi="Verdana"/>
                      <w:sz w:val="22"/>
                      <w:szCs w:val="22"/>
                    </w:rPr>
                    <m:t xml:space="preserve"> </m:t>
                  </m:r>
                  <m:d>
                    <m:dPr>
                      <m:ctrlPr>
                        <w:rPr>
                          <w:rFonts w:ascii="Cambria Math" w:eastAsia="Batang" w:hAnsi="Verdana"/>
                          <w:i/>
                          <w:sz w:val="22"/>
                          <w:szCs w:val="22"/>
                        </w:rPr>
                      </m:ctrlPr>
                    </m:dPr>
                    <m:e>
                      <m:r>
                        <w:rPr>
                          <w:rFonts w:ascii="Cambria Math" w:eastAsia="Batang" w:hAnsi="Cambria Math"/>
                          <w:sz w:val="22"/>
                          <w:szCs w:val="22"/>
                        </w:rPr>
                        <m:t>j</m:t>
                      </m:r>
                      <m:r>
                        <w:rPr>
                          <w:rFonts w:ascii="Cambria Math" w:eastAsia="Batang" w:hAnsi="Verdana"/>
                          <w:sz w:val="22"/>
                          <w:szCs w:val="22"/>
                        </w:rPr>
                        <m:t xml:space="preserve"> </m:t>
                      </m:r>
                      <m:r>
                        <w:rPr>
                          <w:rFonts w:ascii="Cambria Math" w:eastAsia="Batang" w:hAnsi="Cambria Math"/>
                          <w:sz w:val="22"/>
                          <w:szCs w:val="22"/>
                        </w:rPr>
                        <m:t>XH</m:t>
                      </m:r>
                    </m:e>
                  </m:d>
                </m:e>
              </m:d>
            </m:e>
            <m:sup>
              <m:r>
                <w:rPr>
                  <w:rFonts w:ascii="Verdana" w:eastAsia="Batang" w:hAnsi="Verdana"/>
                  <w:sz w:val="22"/>
                  <w:szCs w:val="22"/>
                </w:rPr>
                <m:t>-</m:t>
              </m:r>
              <m:r>
                <w:rPr>
                  <w:rFonts w:ascii="Cambria Math" w:eastAsia="Batang" w:hAnsi="Verdana"/>
                  <w:sz w:val="22"/>
                  <w:szCs w:val="22"/>
                </w:rPr>
                <m:t>1</m:t>
              </m:r>
            </m:sup>
          </m:sSup>
          <m:r>
            <w:rPr>
              <w:rFonts w:ascii="Cambria Math" w:eastAsia="Batang" w:hAnsi="Verdana"/>
              <w:sz w:val="22"/>
              <w:szCs w:val="22"/>
            </w:rPr>
            <m:t xml:space="preserve"> </m:t>
          </m:r>
          <m:d>
            <m:dPr>
              <m:begChr m:val="["/>
              <m:endChr m:val="]"/>
              <m:ctrlPr>
                <w:rPr>
                  <w:rFonts w:ascii="Cambria Math" w:eastAsia="Batang" w:hAnsi="Verdana"/>
                  <w:i/>
                  <w:sz w:val="22"/>
                  <w:szCs w:val="22"/>
                </w:rPr>
              </m:ctrlPr>
            </m:dPr>
            <m:e>
              <m:r>
                <w:rPr>
                  <w:rFonts w:ascii="Cambria Math" w:eastAsia="Batang" w:hAnsi="Cambria Math"/>
                  <w:sz w:val="22"/>
                  <w:szCs w:val="22"/>
                </w:rPr>
                <m:t>j</m:t>
              </m:r>
              <m:r>
                <w:rPr>
                  <w:rFonts w:ascii="Cambria Math" w:eastAsia="Batang" w:hAnsi="Verdana"/>
                  <w:sz w:val="22"/>
                  <w:szCs w:val="22"/>
                </w:rPr>
                <m:t xml:space="preserve"> </m:t>
              </m:r>
              <m:r>
                <w:rPr>
                  <w:rFonts w:ascii="Cambria Math" w:eastAsia="Batang" w:hAnsi="Cambria Math"/>
                  <w:sz w:val="22"/>
                  <w:szCs w:val="22"/>
                </w:rPr>
                <m:t>XH</m:t>
              </m:r>
              <m:r>
                <w:rPr>
                  <w:rFonts w:ascii="Cambria Math" w:eastAsia="Batang" w:hAnsi="Verdana"/>
                  <w:sz w:val="22"/>
                  <w:szCs w:val="22"/>
                </w:rPr>
                <m:t>´</m:t>
              </m:r>
            </m:e>
          </m:d>
          <m:r>
            <w:rPr>
              <w:rFonts w:ascii="Cambria Math" w:eastAsia="Batang" w:hAnsi="Verdana"/>
              <w:sz w:val="22"/>
              <w:szCs w:val="22"/>
            </w:rPr>
            <m:t xml:space="preserve"> </m:t>
          </m:r>
          <m:r>
            <w:rPr>
              <w:rFonts w:ascii="Cambria Math" w:eastAsia="Batang" w:hAnsi="Cambria Math"/>
              <w:sz w:val="22"/>
              <w:szCs w:val="22"/>
            </w:rPr>
            <m:t>Y</m:t>
          </m:r>
        </m:oMath>
      </m:oMathPara>
    </w:p>
    <w:p w:rsidR="00D708DC" w:rsidRPr="00E223E8" w:rsidRDefault="00F67368" w:rsidP="00D708DC">
      <w:pPr>
        <w:pBdr>
          <w:bottom w:val="thickThinLargeGap" w:sz="24" w:space="1" w:color="auto"/>
        </w:pBdr>
        <w:spacing w:before="240" w:after="240"/>
        <w:rPr>
          <w:rFonts w:ascii="Verdana" w:eastAsia="Batang" w:hAnsi="Verdana"/>
          <w:sz w:val="22"/>
          <w:szCs w:val="22"/>
        </w:rPr>
      </w:pPr>
      <m:oMathPara>
        <m:oMath>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acc>
                      <m:accPr>
                        <m:ctrlPr>
                          <w:rPr>
                            <w:rFonts w:ascii="Cambria Math" w:eastAsia="Batang" w:hAnsi="Verdana"/>
                            <w:i/>
                            <w:sz w:val="22"/>
                            <w:szCs w:val="22"/>
                          </w:rPr>
                        </m:ctrlPr>
                      </m:accPr>
                      <m:e>
                        <m:r>
                          <w:rPr>
                            <w:rFonts w:ascii="Cambria Math" w:eastAsia="Batang" w:hAnsi="Cambria Math"/>
                            <w:sz w:val="22"/>
                            <w:szCs w:val="22"/>
                          </w:rPr>
                          <m:t>α</m:t>
                        </m:r>
                      </m:e>
                    </m:acc>
                  </m:e>
                </m:mr>
                <m:mr>
                  <m:e>
                    <m:acc>
                      <m:accPr>
                        <m:ctrlPr>
                          <w:rPr>
                            <w:rFonts w:ascii="Cambria Math" w:eastAsia="Batang" w:hAnsi="Verdana"/>
                            <w:i/>
                            <w:sz w:val="22"/>
                            <w:szCs w:val="22"/>
                          </w:rPr>
                        </m:ctrlPr>
                      </m:accPr>
                      <m:e>
                        <m:r>
                          <w:rPr>
                            <w:rFonts w:ascii="Cambria Math" w:eastAsia="Batang" w:hAnsi="Cambria Math"/>
                            <w:sz w:val="22"/>
                            <w:szCs w:val="22"/>
                          </w:rPr>
                          <m:t>a</m:t>
                        </m:r>
                      </m:e>
                    </m:acc>
                  </m:e>
                </m:mr>
              </m:m>
            </m:e>
          </m:d>
          <m:r>
            <w:rPr>
              <w:rFonts w:ascii="Cambria Math" w:eastAsia="Batang" w:hAnsi="Verdana"/>
              <w:sz w:val="22"/>
              <w:szCs w:val="22"/>
            </w:rPr>
            <m:t xml:space="preserve">= </m:t>
          </m:r>
          <m:sSup>
            <m:sSupPr>
              <m:ctrlPr>
                <w:rPr>
                  <w:rFonts w:ascii="Cambria Math" w:eastAsia="Batang" w:hAnsi="Verdana"/>
                  <w:i/>
                  <w:sz w:val="22"/>
                  <w:szCs w:val="22"/>
                </w:rPr>
              </m:ctrlPr>
            </m:sSupPr>
            <m:e>
              <m:d>
                <m:dPr>
                  <m:begChr m:val="["/>
                  <m:endChr m:val="]"/>
                  <m:ctrlPr>
                    <w:rPr>
                      <w:rFonts w:ascii="Cambria Math" w:eastAsia="Batang" w:hAnsi="Verdana"/>
                      <w:i/>
                      <w:sz w:val="22"/>
                      <w:szCs w:val="22"/>
                    </w:rPr>
                  </m:ctrlPr>
                </m:dPr>
                <m:e>
                  <m:m>
                    <m:mPr>
                      <m:mcs>
                        <m:mc>
                          <m:mcPr>
                            <m:count m:val="2"/>
                            <m:mcJc m:val="center"/>
                          </m:mcPr>
                        </m:mc>
                      </m:mcs>
                      <m:ctrlPr>
                        <w:rPr>
                          <w:rFonts w:ascii="Cambria Math" w:eastAsia="Batang" w:hAnsi="Verdana"/>
                          <w:i/>
                          <w:sz w:val="22"/>
                          <w:szCs w:val="22"/>
                        </w:rPr>
                      </m:ctrlPr>
                    </m:mPr>
                    <m:mr>
                      <m:e>
                        <m:r>
                          <w:rPr>
                            <w:rFonts w:ascii="Cambria Math" w:eastAsia="Batang" w:hAnsi="Cambria Math"/>
                            <w:sz w:val="22"/>
                            <w:szCs w:val="22"/>
                          </w:rPr>
                          <m:t>j</m:t>
                        </m:r>
                        <m:r>
                          <w:rPr>
                            <w:rFonts w:ascii="Cambria Math" w:eastAsia="Batang" w:hAnsi="Verdana"/>
                            <w:sz w:val="22"/>
                            <w:szCs w:val="22"/>
                          </w:rPr>
                          <m:t>´</m:t>
                        </m:r>
                        <m:r>
                          <w:rPr>
                            <w:rFonts w:ascii="Cambria Math" w:eastAsia="Batang" w:hAnsi="Cambria Math"/>
                            <w:sz w:val="22"/>
                            <w:szCs w:val="22"/>
                          </w:rPr>
                          <m:t>j</m:t>
                        </m:r>
                      </m:e>
                      <m:e>
                        <m:r>
                          <w:rPr>
                            <w:rFonts w:ascii="Cambria Math" w:eastAsia="Batang" w:hAnsi="Cambria Math"/>
                            <w:sz w:val="22"/>
                            <w:szCs w:val="22"/>
                          </w:rPr>
                          <m:t>J</m:t>
                        </m:r>
                        <m:r>
                          <w:rPr>
                            <w:rFonts w:ascii="Cambria Math" w:eastAsia="Batang" w:hAnsi="Verdana"/>
                            <w:sz w:val="22"/>
                            <w:szCs w:val="22"/>
                          </w:rPr>
                          <m:t>´</m:t>
                        </m:r>
                        <m:r>
                          <w:rPr>
                            <w:rFonts w:ascii="Cambria Math" w:eastAsia="Batang" w:hAnsi="Cambria Math"/>
                            <w:sz w:val="22"/>
                            <w:szCs w:val="22"/>
                          </w:rPr>
                          <m:t>XH</m:t>
                        </m:r>
                      </m:e>
                    </m:mr>
                    <m:mr>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J</m:t>
                        </m:r>
                      </m:e>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XH</m:t>
                        </m:r>
                      </m:e>
                    </m:mr>
                  </m:m>
                </m:e>
              </m:d>
            </m:e>
            <m:sup>
              <m:r>
                <w:rPr>
                  <w:rFonts w:ascii="Verdana" w:eastAsia="Batang" w:hAnsi="Verdana"/>
                  <w:sz w:val="22"/>
                  <w:szCs w:val="22"/>
                </w:rPr>
                <m:t>-</m:t>
              </m:r>
              <m:r>
                <w:rPr>
                  <w:rFonts w:ascii="Cambria Math" w:eastAsia="Batang" w:hAnsi="Verdana"/>
                  <w:sz w:val="22"/>
                  <w:szCs w:val="22"/>
                </w:rPr>
                <m:t>1</m:t>
              </m:r>
            </m:sup>
          </m:sSup>
          <m:r>
            <w:rPr>
              <w:rFonts w:ascii="Cambria Math" w:eastAsia="Batang" w:hAnsi="Verdana"/>
              <w:sz w:val="22"/>
              <w:szCs w:val="22"/>
            </w:rPr>
            <m:t xml:space="preserve"> </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r>
                      <w:rPr>
                        <w:rFonts w:ascii="Cambria Math" w:eastAsia="Batang" w:hAnsi="Cambria Math"/>
                        <w:sz w:val="22"/>
                        <w:szCs w:val="22"/>
                      </w:rPr>
                      <m:t>jY</m:t>
                    </m:r>
                    <m:r>
                      <w:rPr>
                        <w:rFonts w:ascii="Cambria Math" w:eastAsia="Batang" w:hAnsi="Verdana"/>
                        <w:sz w:val="22"/>
                        <w:szCs w:val="22"/>
                      </w:rPr>
                      <m:t xml:space="preserve"> </m:t>
                    </m:r>
                  </m:e>
                </m:mr>
                <m:mr>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Y</m:t>
                    </m:r>
                  </m:e>
                </m:mr>
              </m:m>
            </m:e>
          </m:d>
          <m:r>
            <w:rPr>
              <w:rFonts w:ascii="Cambria Math" w:eastAsia="Batang" w:hAnsi="Verdana"/>
              <w:sz w:val="22"/>
              <w:szCs w:val="22"/>
            </w:rPr>
            <m:t xml:space="preserve"> </m:t>
          </m:r>
        </m:oMath>
      </m:oMathPara>
    </w:p>
    <w:p w:rsidR="00D708DC" w:rsidRPr="00E223E8" w:rsidRDefault="00D708DC" w:rsidP="00D708DC">
      <w:pPr>
        <w:pBdr>
          <w:bottom w:val="thickThinLargeGap" w:sz="24" w:space="1" w:color="auto"/>
        </w:pBdr>
        <w:spacing w:before="240" w:after="240"/>
        <w:jc w:val="both"/>
        <w:rPr>
          <w:rFonts w:ascii="Verdana" w:eastAsia="Batang" w:hAnsi="Verdana"/>
          <w:sz w:val="22"/>
          <w:szCs w:val="22"/>
        </w:rPr>
      </w:pPr>
      <w:r w:rsidRPr="00E223E8">
        <w:rPr>
          <w:rFonts w:ascii="Verdana" w:eastAsia="Batang" w:hAnsi="Verdana"/>
          <w:sz w:val="22"/>
          <w:szCs w:val="22"/>
        </w:rPr>
        <w:t>Con</w:t>
      </w:r>
    </w:p>
    <w:p w:rsidR="00D708DC" w:rsidRPr="00E223E8" w:rsidRDefault="00F67368" w:rsidP="00D708DC">
      <w:pPr>
        <w:pBdr>
          <w:bottom w:val="thickThinLargeGap" w:sz="24" w:space="1" w:color="auto"/>
        </w:pBdr>
        <w:spacing w:before="240" w:after="240"/>
        <w:jc w:val="both"/>
        <w:rPr>
          <w:rFonts w:ascii="Verdana" w:eastAsia="Batang" w:hAnsi="Verdana"/>
          <w:sz w:val="22"/>
          <w:szCs w:val="22"/>
        </w:rPr>
      </w:pPr>
      <m:oMathPara>
        <m:oMath>
          <m:acc>
            <m:accPr>
              <m:ctrlPr>
                <w:rPr>
                  <w:rFonts w:ascii="Cambria Math" w:eastAsia="Batang" w:hAnsi="Verdana"/>
                  <w:i/>
                  <w:sz w:val="22"/>
                  <w:szCs w:val="22"/>
                </w:rPr>
              </m:ctrlPr>
            </m:accPr>
            <m:e>
              <m:r>
                <w:rPr>
                  <w:rFonts w:ascii="Cambria Math" w:eastAsia="Batang" w:hAnsi="Cambria Math"/>
                  <w:sz w:val="22"/>
                  <w:szCs w:val="22"/>
                </w:rPr>
                <m:t>V</m:t>
              </m:r>
            </m:e>
          </m:acc>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acc>
                      <m:accPr>
                        <m:ctrlPr>
                          <w:rPr>
                            <w:rFonts w:ascii="Cambria Math" w:eastAsia="Batang" w:hAnsi="Verdana"/>
                            <w:i/>
                            <w:sz w:val="22"/>
                            <w:szCs w:val="22"/>
                          </w:rPr>
                        </m:ctrlPr>
                      </m:accPr>
                      <m:e>
                        <m:r>
                          <w:rPr>
                            <w:rFonts w:ascii="Cambria Math" w:eastAsia="Batang" w:hAnsi="Cambria Math"/>
                            <w:sz w:val="22"/>
                            <w:szCs w:val="22"/>
                          </w:rPr>
                          <m:t>∝</m:t>
                        </m:r>
                      </m:e>
                    </m:acc>
                  </m:e>
                </m:mr>
                <m:mr>
                  <m:e>
                    <m:acc>
                      <m:accPr>
                        <m:ctrlPr>
                          <w:rPr>
                            <w:rFonts w:ascii="Cambria Math" w:eastAsia="Batang" w:hAnsi="Verdana"/>
                            <w:i/>
                            <w:sz w:val="22"/>
                            <w:szCs w:val="22"/>
                          </w:rPr>
                        </m:ctrlPr>
                      </m:accPr>
                      <m:e>
                        <m:r>
                          <w:rPr>
                            <w:rFonts w:ascii="Cambria Math" w:eastAsia="Batang" w:hAnsi="Cambria Math"/>
                            <w:sz w:val="22"/>
                            <w:szCs w:val="22"/>
                          </w:rPr>
                          <m:t>a</m:t>
                        </m:r>
                      </m:e>
                    </m:acc>
                  </m:e>
                </m:mr>
              </m:m>
            </m:e>
          </m:d>
          <m:r>
            <w:rPr>
              <w:rFonts w:ascii="Cambria Math" w:eastAsia="Batang" w:hAnsi="Verdana"/>
              <w:sz w:val="22"/>
              <w:szCs w:val="22"/>
            </w:rPr>
            <m:t xml:space="preserve">= </m:t>
          </m:r>
          <m:sSup>
            <m:sSupPr>
              <m:ctrlPr>
                <w:rPr>
                  <w:rFonts w:ascii="Cambria Math" w:eastAsia="Batang" w:hAnsi="Verdana"/>
                  <w:i/>
                  <w:sz w:val="22"/>
                  <w:szCs w:val="22"/>
                </w:rPr>
              </m:ctrlPr>
            </m:sSupPr>
            <m:e>
              <m:r>
                <w:rPr>
                  <w:rFonts w:ascii="Cambria Math" w:eastAsia="Batang" w:hAnsi="Cambria Math"/>
                  <w:sz w:val="22"/>
                  <w:szCs w:val="22"/>
                </w:rPr>
                <m:t>S</m:t>
              </m:r>
            </m:e>
            <m:sup>
              <m:r>
                <w:rPr>
                  <w:rFonts w:ascii="Cambria Math" w:eastAsia="Batang" w:hAnsi="Verdana"/>
                  <w:sz w:val="22"/>
                  <w:szCs w:val="22"/>
                </w:rPr>
                <m:t>2</m:t>
              </m:r>
            </m:sup>
          </m:sSup>
          <m:r>
            <w:rPr>
              <w:rFonts w:ascii="Cambria Math" w:eastAsia="Batang" w:hAnsi="Verdana"/>
              <w:sz w:val="22"/>
              <w:szCs w:val="22"/>
            </w:rPr>
            <m:t xml:space="preserve"> </m:t>
          </m:r>
          <m:sSup>
            <m:sSupPr>
              <m:ctrlPr>
                <w:rPr>
                  <w:rFonts w:ascii="Cambria Math" w:eastAsia="Batang" w:hAnsi="Verdana"/>
                  <w:i/>
                  <w:sz w:val="22"/>
                  <w:szCs w:val="22"/>
                </w:rPr>
              </m:ctrlPr>
            </m:sSupPr>
            <m:e>
              <m:d>
                <m:dPr>
                  <m:ctrlPr>
                    <w:rPr>
                      <w:rFonts w:ascii="Cambria Math" w:eastAsia="Batang" w:hAnsi="Verdana"/>
                      <w:i/>
                      <w:sz w:val="22"/>
                      <w:szCs w:val="22"/>
                    </w:rPr>
                  </m:ctrlPr>
                </m:dPr>
                <m:e>
                  <m:m>
                    <m:mPr>
                      <m:mcs>
                        <m:mc>
                          <m:mcPr>
                            <m:count m:val="2"/>
                            <m:mcJc m:val="center"/>
                          </m:mcPr>
                        </m:mc>
                      </m:mcs>
                      <m:ctrlPr>
                        <w:rPr>
                          <w:rFonts w:ascii="Cambria Math" w:eastAsia="Batang" w:hAnsi="Verdana"/>
                          <w:i/>
                          <w:sz w:val="22"/>
                          <w:szCs w:val="22"/>
                        </w:rPr>
                      </m:ctrlPr>
                    </m:mPr>
                    <m:mr>
                      <m:e>
                        <m:r>
                          <w:rPr>
                            <w:rFonts w:ascii="Cambria Math" w:eastAsia="Batang" w:hAnsi="Cambria Math"/>
                            <w:sz w:val="22"/>
                            <w:szCs w:val="22"/>
                          </w:rPr>
                          <m:t>j</m:t>
                        </m:r>
                        <m:r>
                          <w:rPr>
                            <w:rFonts w:ascii="Cambria Math" w:eastAsia="Batang" w:hAnsi="Verdana"/>
                            <w:sz w:val="22"/>
                            <w:szCs w:val="22"/>
                          </w:rPr>
                          <m:t>´</m:t>
                        </m:r>
                        <m:r>
                          <w:rPr>
                            <w:rFonts w:ascii="Cambria Math" w:eastAsia="Batang" w:hAnsi="Cambria Math"/>
                            <w:sz w:val="22"/>
                            <w:szCs w:val="22"/>
                          </w:rPr>
                          <m:t>j</m:t>
                        </m:r>
                      </m:e>
                      <m:e>
                        <m:r>
                          <w:rPr>
                            <w:rFonts w:ascii="Cambria Math" w:eastAsia="Batang" w:hAnsi="Cambria Math"/>
                            <w:sz w:val="22"/>
                            <w:szCs w:val="22"/>
                          </w:rPr>
                          <m:t>j</m:t>
                        </m:r>
                        <m:r>
                          <w:rPr>
                            <w:rFonts w:ascii="Cambria Math" w:eastAsia="Batang" w:hAnsi="Verdana"/>
                            <w:sz w:val="22"/>
                            <w:szCs w:val="22"/>
                          </w:rPr>
                          <m:t>´</m:t>
                        </m:r>
                        <m:r>
                          <w:rPr>
                            <w:rFonts w:ascii="Cambria Math" w:eastAsia="Batang" w:hAnsi="Cambria Math"/>
                            <w:sz w:val="22"/>
                            <w:szCs w:val="22"/>
                          </w:rPr>
                          <m:t>XH</m:t>
                        </m:r>
                      </m:e>
                    </m:mr>
                    <m:mr>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XJ</m:t>
                        </m:r>
                      </m:e>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XH</m:t>
                        </m:r>
                      </m:e>
                    </m:mr>
                  </m:m>
                </m:e>
              </m:d>
            </m:e>
            <m:sup>
              <m:r>
                <w:rPr>
                  <w:rFonts w:ascii="Verdana" w:eastAsia="Batang" w:hAnsi="Verdana"/>
                  <w:sz w:val="22"/>
                  <w:szCs w:val="22"/>
                </w:rPr>
                <m:t>-</m:t>
              </m:r>
              <m:r>
                <w:rPr>
                  <w:rFonts w:ascii="Cambria Math" w:eastAsia="Batang" w:hAnsi="Verdana"/>
                  <w:sz w:val="22"/>
                  <w:szCs w:val="22"/>
                </w:rPr>
                <m:t>1</m:t>
              </m:r>
            </m:sup>
          </m:sSup>
        </m:oMath>
      </m:oMathPara>
    </w:p>
    <w:p w:rsidR="002761B9" w:rsidRPr="00E223E8" w:rsidRDefault="004E0679" w:rsidP="002761B9">
      <w:pPr>
        <w:pBdr>
          <w:bottom w:val="thickThinLargeGap" w:sz="24" w:space="1" w:color="auto"/>
        </w:pBd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Por lo que </w:t>
      </w:r>
    </w:p>
    <w:p w:rsidR="004E0679" w:rsidRPr="00E223E8" w:rsidRDefault="00F67368" w:rsidP="002761B9">
      <w:pPr>
        <w:pBdr>
          <w:bottom w:val="thickThinLargeGap" w:sz="24" w:space="1" w:color="auto"/>
        </w:pBdr>
        <w:spacing w:before="240" w:after="240" w:line="360" w:lineRule="auto"/>
        <w:jc w:val="both"/>
        <w:rPr>
          <w:rFonts w:ascii="Verdana" w:eastAsia="Batang" w:hAnsi="Verdana"/>
          <w:sz w:val="22"/>
          <w:szCs w:val="22"/>
        </w:rPr>
      </w:pPr>
      <m:oMathPara>
        <m:oMath>
          <m:acc>
            <m:accPr>
              <m:ctrlPr>
                <w:rPr>
                  <w:rFonts w:ascii="Cambria Math" w:eastAsia="Batang" w:hAnsi="Verdana"/>
                  <w:i/>
                  <w:sz w:val="22"/>
                  <w:szCs w:val="22"/>
                </w:rPr>
              </m:ctrlPr>
            </m:accPr>
            <m:e>
              <m:r>
                <w:rPr>
                  <w:rFonts w:ascii="Cambria Math" w:eastAsia="Batang" w:hAnsi="Cambria Math"/>
                  <w:sz w:val="22"/>
                  <w:szCs w:val="22"/>
                </w:rPr>
                <m:t>V</m:t>
              </m:r>
            </m:e>
          </m:acc>
          <m:r>
            <w:rPr>
              <w:rFonts w:ascii="Cambria Math" w:eastAsia="Batang" w:hAnsi="Verdana"/>
              <w:sz w:val="22"/>
              <w:szCs w:val="22"/>
            </w:rPr>
            <m:t xml:space="preserve"> </m:t>
          </m:r>
          <m:d>
            <m:dPr>
              <m:ctrlPr>
                <w:rPr>
                  <w:rFonts w:ascii="Cambria Math" w:eastAsia="Batang" w:hAnsi="Verdana"/>
                  <w:i/>
                  <w:sz w:val="22"/>
                  <w:szCs w:val="22"/>
                </w:rPr>
              </m:ctrlPr>
            </m:dPr>
            <m:e>
              <m:acc>
                <m:accPr>
                  <m:ctrlPr>
                    <w:rPr>
                      <w:rFonts w:ascii="Cambria Math" w:eastAsia="Batang" w:hAnsi="Verdana"/>
                      <w:i/>
                      <w:sz w:val="22"/>
                      <w:szCs w:val="22"/>
                    </w:rPr>
                  </m:ctrlPr>
                </m:accPr>
                <m:e>
                  <m:r>
                    <w:rPr>
                      <w:rFonts w:ascii="Cambria Math" w:eastAsia="Batang" w:hAnsi="Cambria Math"/>
                      <w:sz w:val="22"/>
                      <w:szCs w:val="22"/>
                    </w:rPr>
                    <m:t>a</m:t>
                  </m:r>
                </m:e>
              </m:acc>
            </m:e>
          </m:d>
          <m:r>
            <w:rPr>
              <w:rFonts w:ascii="Cambria Math" w:eastAsia="Batang" w:hAnsi="Verdana"/>
              <w:sz w:val="22"/>
              <w:szCs w:val="22"/>
            </w:rPr>
            <m:t xml:space="preserve">= </m:t>
          </m:r>
          <m:sSup>
            <m:sSupPr>
              <m:ctrlPr>
                <w:rPr>
                  <w:rFonts w:ascii="Cambria Math" w:eastAsia="Batang" w:hAnsi="Verdana"/>
                  <w:i/>
                  <w:sz w:val="22"/>
                  <w:szCs w:val="22"/>
                </w:rPr>
              </m:ctrlPr>
            </m:sSupPr>
            <m:e>
              <m:r>
                <w:rPr>
                  <w:rFonts w:ascii="Cambria Math" w:eastAsia="Batang" w:hAnsi="Cambria Math"/>
                  <w:sz w:val="22"/>
                  <w:szCs w:val="22"/>
                </w:rPr>
                <m:t>s</m:t>
              </m:r>
            </m:e>
            <m:sup>
              <m:r>
                <w:rPr>
                  <w:rFonts w:ascii="Cambria Math" w:eastAsia="Batang" w:hAnsi="Verdana"/>
                  <w:sz w:val="22"/>
                  <w:szCs w:val="22"/>
                </w:rPr>
                <m:t>2</m:t>
              </m:r>
            </m:sup>
          </m:sSup>
          <m:r>
            <w:rPr>
              <w:rFonts w:ascii="Cambria Math" w:eastAsia="Batang" w:hAnsi="Verdana"/>
              <w:sz w:val="22"/>
              <w:szCs w:val="22"/>
            </w:rPr>
            <m:t xml:space="preserve"> </m:t>
          </m:r>
          <m:sSup>
            <m:sSupPr>
              <m:ctrlPr>
                <w:rPr>
                  <w:rFonts w:ascii="Cambria Math" w:eastAsia="Batang" w:hAnsi="Verdana"/>
                  <w:i/>
                  <w:sz w:val="22"/>
                  <w:szCs w:val="22"/>
                </w:rPr>
              </m:ctrlPr>
            </m:sSupPr>
            <m:e>
              <m:d>
                <m:dPr>
                  <m:begChr m:val="["/>
                  <m:endChr m:val="]"/>
                  <m:ctrlPr>
                    <w:rPr>
                      <w:rFonts w:ascii="Cambria Math" w:eastAsia="Batang" w:hAnsi="Verdana"/>
                      <w:i/>
                      <w:sz w:val="22"/>
                      <w:szCs w:val="22"/>
                    </w:rPr>
                  </m:ctrlPr>
                </m:dPr>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XH</m:t>
                  </m:r>
                  <m:r>
                    <w:rPr>
                      <w:rFonts w:ascii="Verdana" w:eastAsia="Batang" w:hAnsi="Verdana"/>
                      <w:sz w:val="22"/>
                      <w:szCs w:val="22"/>
                    </w:rPr>
                    <m:t>-</m:t>
                  </m:r>
                  <m:r>
                    <w:rPr>
                      <w:rFonts w:ascii="Cambria Math" w:eastAsia="Batang" w:hAnsi="Verdana"/>
                      <w:sz w:val="22"/>
                      <w:szCs w:val="22"/>
                    </w:rPr>
                    <m:t xml:space="preserve"> </m:t>
                  </m:r>
                  <m:m>
                    <m:mPr>
                      <m:mcs>
                        <m:mc>
                          <m:mcPr>
                            <m:count m:val="1"/>
                            <m:mcJc m:val="center"/>
                          </m:mcPr>
                        </m:mc>
                      </m:mcs>
                      <m:ctrlPr>
                        <w:rPr>
                          <w:rFonts w:ascii="Cambria Math" w:eastAsia="Batang" w:hAnsi="Verdana"/>
                          <w:i/>
                          <w:sz w:val="22"/>
                          <w:szCs w:val="22"/>
                        </w:rPr>
                      </m:ctrlPr>
                    </m:mPr>
                    <m:mr>
                      <m:e>
                        <m:r>
                          <w:rPr>
                            <w:rFonts w:ascii="Cambria Math" w:eastAsia="Batang" w:hAnsi="Verdana"/>
                            <w:sz w:val="22"/>
                            <w:szCs w:val="22"/>
                          </w:rPr>
                          <m:t>1</m:t>
                        </m:r>
                      </m:e>
                    </m:mr>
                    <m:mr>
                      <m:e>
                        <m:r>
                          <w:rPr>
                            <w:rFonts w:ascii="Cambria Math" w:eastAsia="Batang" w:hAnsi="Cambria Math"/>
                            <w:sz w:val="22"/>
                            <w:szCs w:val="22"/>
                          </w:rPr>
                          <m:t>T</m:t>
                        </m:r>
                      </m:e>
                    </m:mr>
                  </m:m>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JJ</m:t>
                  </m:r>
                  <m:r>
                    <w:rPr>
                      <w:rFonts w:ascii="Cambria Math" w:eastAsia="Batang" w:hAnsi="Verdana"/>
                      <w:sz w:val="22"/>
                      <w:szCs w:val="22"/>
                    </w:rPr>
                    <m:t>´</m:t>
                  </m:r>
                  <m:r>
                    <w:rPr>
                      <w:rFonts w:ascii="Cambria Math" w:eastAsia="Batang" w:hAnsi="Cambria Math"/>
                      <w:sz w:val="22"/>
                      <w:szCs w:val="22"/>
                    </w:rPr>
                    <m:t>XH</m:t>
                  </m:r>
                </m:e>
              </m:d>
            </m:e>
            <m:sup>
              <m:r>
                <w:rPr>
                  <w:rFonts w:ascii="Verdana" w:eastAsia="Batang" w:hAnsi="Verdana"/>
                  <w:sz w:val="22"/>
                  <w:szCs w:val="22"/>
                </w:rPr>
                <m:t>-</m:t>
              </m:r>
              <m:r>
                <w:rPr>
                  <w:rFonts w:ascii="Cambria Math" w:eastAsia="Batang" w:hAnsi="Verdana"/>
                  <w:sz w:val="22"/>
                  <w:szCs w:val="22"/>
                </w:rPr>
                <m:t>1</m:t>
              </m:r>
            </m:sup>
          </m:sSup>
        </m:oMath>
      </m:oMathPara>
    </w:p>
    <w:p w:rsidR="004E0679" w:rsidRPr="00E223E8" w:rsidRDefault="005A3233" w:rsidP="002761B9">
      <w:pPr>
        <w:pBdr>
          <w:bottom w:val="thickThinLargeGap" w:sz="24" w:space="1" w:color="auto"/>
        </w:pBdr>
        <w:spacing w:before="240" w:after="240" w:line="360" w:lineRule="auto"/>
        <w:jc w:val="both"/>
        <w:rPr>
          <w:rFonts w:ascii="Verdana" w:eastAsia="Batang" w:hAnsi="Verdana"/>
          <w:sz w:val="22"/>
          <w:szCs w:val="22"/>
        </w:rPr>
      </w:pPr>
      <w:r w:rsidRPr="00E223E8">
        <w:rPr>
          <w:rFonts w:ascii="Verdana" w:eastAsia="Batang" w:hAnsi="Verdana"/>
          <w:sz w:val="22"/>
          <w:szCs w:val="22"/>
        </w:rPr>
        <w:t>De esta forma</w:t>
      </w:r>
    </w:p>
    <w:p w:rsidR="005A3233" w:rsidRPr="00E223E8" w:rsidRDefault="00F67368" w:rsidP="002761B9">
      <w:pPr>
        <w:pBdr>
          <w:bottom w:val="thickThinLargeGap" w:sz="24" w:space="1" w:color="auto"/>
        </w:pBdr>
        <w:spacing w:before="240" w:after="240" w:line="360" w:lineRule="auto"/>
        <w:jc w:val="both"/>
        <w:rPr>
          <w:rFonts w:ascii="Verdana" w:eastAsia="Batang" w:hAnsi="Verdana"/>
          <w:sz w:val="22"/>
          <w:szCs w:val="22"/>
        </w:rPr>
      </w:pPr>
      <m:oMathPara>
        <m:oMath>
          <m:acc>
            <m:accPr>
              <m:ctrlPr>
                <w:rPr>
                  <w:rFonts w:ascii="Cambria Math" w:eastAsia="Batang" w:hAnsi="Verdana"/>
                  <w:i/>
                  <w:sz w:val="22"/>
                  <w:szCs w:val="22"/>
                </w:rPr>
              </m:ctrlPr>
            </m:accPr>
            <m:e>
              <m:r>
                <w:rPr>
                  <w:rFonts w:ascii="Cambria Math" w:eastAsia="Batang" w:hAnsi="Cambria Math"/>
                  <w:sz w:val="22"/>
                  <w:szCs w:val="22"/>
                </w:rPr>
                <m:t>β</m:t>
              </m:r>
            </m:e>
          </m:acc>
          <m:r>
            <w:rPr>
              <w:rFonts w:ascii="Cambria Math" w:eastAsia="Batang" w:hAnsi="Verdana"/>
              <w:sz w:val="22"/>
              <w:szCs w:val="22"/>
            </w:rPr>
            <m:t>=</m:t>
          </m:r>
          <m:r>
            <w:rPr>
              <w:rFonts w:ascii="Cambria Math" w:eastAsia="Batang" w:hAnsi="Cambria Math"/>
              <w:sz w:val="22"/>
              <w:szCs w:val="22"/>
            </w:rPr>
            <m:t>H</m:t>
          </m:r>
          <m:acc>
            <m:accPr>
              <m:ctrlPr>
                <w:rPr>
                  <w:rFonts w:ascii="Cambria Math" w:eastAsia="Batang" w:hAnsi="Verdana"/>
                  <w:i/>
                  <w:sz w:val="22"/>
                  <w:szCs w:val="22"/>
                </w:rPr>
              </m:ctrlPr>
            </m:accPr>
            <m:e>
              <m:r>
                <w:rPr>
                  <w:rFonts w:ascii="Cambria Math" w:eastAsia="Batang" w:hAnsi="Cambria Math"/>
                  <w:sz w:val="22"/>
                  <w:szCs w:val="22"/>
                </w:rPr>
                <m:t>a</m:t>
              </m:r>
            </m:e>
          </m:acc>
        </m:oMath>
      </m:oMathPara>
    </w:p>
    <w:p w:rsidR="004E0679" w:rsidRPr="00E223E8" w:rsidRDefault="005A3233" w:rsidP="002761B9">
      <w:pPr>
        <w:pBdr>
          <w:bottom w:val="thickThinLargeGap" w:sz="24" w:space="1" w:color="auto"/>
        </w:pBdr>
        <w:spacing w:before="240" w:after="240" w:line="360" w:lineRule="auto"/>
        <w:jc w:val="both"/>
        <w:rPr>
          <w:rFonts w:ascii="Verdana" w:eastAsia="Batang" w:hAnsi="Verdana"/>
          <w:sz w:val="22"/>
          <w:szCs w:val="22"/>
        </w:rPr>
      </w:pPr>
      <m:oMathPara>
        <m:oMath>
          <m:r>
            <w:rPr>
              <w:rFonts w:ascii="Cambria Math" w:eastAsia="Batang" w:hAnsi="Cambria Math"/>
              <w:sz w:val="22"/>
              <w:szCs w:val="22"/>
            </w:rPr>
            <m:t>E</m:t>
          </m:r>
          <m:d>
            <m:dPr>
              <m:ctrlPr>
                <w:rPr>
                  <w:rFonts w:ascii="Cambria Math" w:eastAsia="Batang" w:hAnsi="Verdana"/>
                  <w:i/>
                  <w:sz w:val="22"/>
                  <w:szCs w:val="22"/>
                </w:rPr>
              </m:ctrlPr>
            </m:dPr>
            <m:e>
              <m:acc>
                <m:accPr>
                  <m:ctrlPr>
                    <w:rPr>
                      <w:rFonts w:ascii="Cambria Math" w:eastAsia="Batang" w:hAnsi="Verdana"/>
                      <w:i/>
                      <w:sz w:val="22"/>
                      <w:szCs w:val="22"/>
                    </w:rPr>
                  </m:ctrlPr>
                </m:accPr>
                <m:e>
                  <m:r>
                    <w:rPr>
                      <w:rFonts w:ascii="Cambria Math" w:eastAsia="Batang" w:hAnsi="Cambria Math"/>
                      <w:sz w:val="22"/>
                      <w:szCs w:val="22"/>
                    </w:rPr>
                    <m:t>β</m:t>
                  </m:r>
                </m:e>
              </m:acc>
            </m:e>
          </m:d>
          <m:r>
            <w:rPr>
              <w:rFonts w:ascii="Cambria Math" w:eastAsia="Batang" w:hAnsi="Verdana"/>
              <w:sz w:val="22"/>
              <w:szCs w:val="22"/>
            </w:rPr>
            <m:t>=</m:t>
          </m:r>
          <m:r>
            <w:rPr>
              <w:rFonts w:ascii="Cambria Math" w:eastAsia="Batang" w:hAnsi="Cambria Math"/>
              <w:sz w:val="22"/>
              <w:szCs w:val="22"/>
            </w:rPr>
            <m:t>H</m:t>
          </m:r>
          <m:r>
            <w:rPr>
              <w:rFonts w:ascii="Cambria Math" w:eastAsia="Batang" w:hAnsi="Verdana"/>
              <w:sz w:val="22"/>
              <w:szCs w:val="22"/>
            </w:rPr>
            <m:t xml:space="preserve"> </m:t>
          </m:r>
          <m:r>
            <w:rPr>
              <w:rFonts w:ascii="Cambria Math" w:eastAsia="Batang" w:hAnsi="Cambria Math"/>
              <w:sz w:val="22"/>
              <w:szCs w:val="22"/>
            </w:rPr>
            <m:t>E</m:t>
          </m:r>
          <m:d>
            <m:dPr>
              <m:ctrlPr>
                <w:rPr>
                  <w:rFonts w:ascii="Cambria Math" w:eastAsia="Batang" w:hAnsi="Verdana"/>
                  <w:i/>
                  <w:sz w:val="22"/>
                  <w:szCs w:val="22"/>
                </w:rPr>
              </m:ctrlPr>
            </m:dPr>
            <m:e>
              <m:acc>
                <m:accPr>
                  <m:ctrlPr>
                    <w:rPr>
                      <w:rFonts w:ascii="Cambria Math" w:eastAsia="Batang" w:hAnsi="Verdana"/>
                      <w:i/>
                      <w:sz w:val="22"/>
                      <w:szCs w:val="22"/>
                    </w:rPr>
                  </m:ctrlPr>
                </m:accPr>
                <m:e>
                  <m:r>
                    <w:rPr>
                      <w:rFonts w:ascii="Cambria Math" w:eastAsia="Batang" w:hAnsi="Cambria Math"/>
                      <w:sz w:val="22"/>
                      <w:szCs w:val="22"/>
                    </w:rPr>
                    <m:t>a</m:t>
                  </m:r>
                </m:e>
              </m:acc>
            </m:e>
          </m:d>
          <m:r>
            <w:rPr>
              <w:rFonts w:ascii="Cambria Math" w:eastAsia="Batang" w:hAnsi="Verdana"/>
              <w:sz w:val="22"/>
              <w:szCs w:val="22"/>
            </w:rPr>
            <m:t>=</m:t>
          </m:r>
          <m:r>
            <w:rPr>
              <w:rFonts w:ascii="Cambria Math" w:eastAsia="Batang" w:hAnsi="Cambria Math"/>
              <w:sz w:val="22"/>
              <w:szCs w:val="22"/>
            </w:rPr>
            <m:t>Ha</m:t>
          </m:r>
          <m:r>
            <w:rPr>
              <w:rFonts w:ascii="Cambria Math" w:eastAsia="Batang" w:hAnsi="Verdana"/>
              <w:sz w:val="22"/>
              <w:szCs w:val="22"/>
            </w:rPr>
            <m:t xml:space="preserve">= </m:t>
          </m:r>
          <m:r>
            <w:rPr>
              <w:rFonts w:ascii="Cambria Math" w:eastAsia="Batang" w:hAnsi="Cambria Math"/>
              <w:sz w:val="22"/>
              <w:szCs w:val="22"/>
            </w:rPr>
            <m:t>β</m:t>
          </m:r>
        </m:oMath>
      </m:oMathPara>
    </w:p>
    <w:p w:rsidR="004E0679" w:rsidRPr="00E223E8" w:rsidRDefault="00F67368" w:rsidP="002761B9">
      <w:pPr>
        <w:pBdr>
          <w:bottom w:val="thickThinLargeGap" w:sz="24" w:space="1" w:color="auto"/>
        </w:pBdr>
        <w:spacing w:before="240" w:after="240" w:line="360" w:lineRule="auto"/>
        <w:jc w:val="both"/>
        <w:rPr>
          <w:rFonts w:ascii="Verdana" w:eastAsia="Batang" w:hAnsi="Verdana"/>
          <w:sz w:val="22"/>
          <w:szCs w:val="22"/>
        </w:rPr>
      </w:pPr>
      <m:oMath>
        <m:acc>
          <m:accPr>
            <m:ctrlPr>
              <w:rPr>
                <w:rFonts w:ascii="Cambria Math" w:eastAsia="Batang" w:hAnsi="Verdana"/>
                <w:i/>
                <w:sz w:val="22"/>
                <w:szCs w:val="22"/>
              </w:rPr>
            </m:ctrlPr>
          </m:accPr>
          <m:e>
            <m:r>
              <w:rPr>
                <w:rFonts w:ascii="Cambria Math" w:eastAsia="Batang" w:hAnsi="Cambria Math"/>
                <w:sz w:val="22"/>
                <w:szCs w:val="22"/>
              </w:rPr>
              <m:t>V</m:t>
            </m:r>
          </m:e>
        </m:acc>
        <m:d>
          <m:dPr>
            <m:ctrlPr>
              <w:rPr>
                <w:rFonts w:ascii="Cambria Math" w:eastAsia="Batang" w:hAnsi="Verdana"/>
                <w:i/>
                <w:sz w:val="22"/>
                <w:szCs w:val="22"/>
              </w:rPr>
            </m:ctrlPr>
          </m:dPr>
          <m:e>
            <m:acc>
              <m:accPr>
                <m:ctrlPr>
                  <w:rPr>
                    <w:rFonts w:ascii="Cambria Math" w:eastAsia="Batang" w:hAnsi="Verdana"/>
                    <w:i/>
                    <w:sz w:val="22"/>
                    <w:szCs w:val="22"/>
                  </w:rPr>
                </m:ctrlPr>
              </m:accPr>
              <m:e>
                <m:r>
                  <w:rPr>
                    <w:rFonts w:ascii="Cambria Math" w:eastAsia="Batang" w:hAnsi="Cambria Math"/>
                    <w:sz w:val="22"/>
                    <w:szCs w:val="22"/>
                  </w:rPr>
                  <m:t>β</m:t>
                </m:r>
              </m:e>
            </m:acc>
          </m:e>
        </m:d>
        <m:r>
          <w:rPr>
            <w:rFonts w:ascii="Cambria Math" w:eastAsia="Batang" w:hAnsi="Verdana"/>
            <w:sz w:val="22"/>
            <w:szCs w:val="22"/>
          </w:rPr>
          <m:t xml:space="preserve">= </m:t>
        </m:r>
        <m:sSup>
          <m:sSupPr>
            <m:ctrlPr>
              <w:rPr>
                <w:rFonts w:ascii="Cambria Math" w:eastAsia="Batang" w:hAnsi="Verdana"/>
                <w:i/>
                <w:sz w:val="22"/>
                <w:szCs w:val="22"/>
              </w:rPr>
            </m:ctrlPr>
          </m:sSupPr>
          <m:e>
            <m:r>
              <w:rPr>
                <w:rFonts w:ascii="Cambria Math" w:eastAsia="Batang" w:hAnsi="Cambria Math"/>
                <w:sz w:val="22"/>
                <w:szCs w:val="22"/>
              </w:rPr>
              <m:t>s</m:t>
            </m:r>
          </m:e>
          <m:sup>
            <m:r>
              <w:rPr>
                <w:rFonts w:ascii="Cambria Math" w:eastAsia="Batang" w:hAnsi="Verdana"/>
                <w:sz w:val="22"/>
                <w:szCs w:val="22"/>
              </w:rPr>
              <m:t>2</m:t>
            </m:r>
          </m:sup>
        </m:sSup>
        <m:r>
          <w:rPr>
            <w:rFonts w:ascii="Cambria Math" w:eastAsia="Batang" w:hAnsi="Cambria Math"/>
            <w:sz w:val="22"/>
            <w:szCs w:val="22"/>
          </w:rPr>
          <m:t>H</m:t>
        </m:r>
        <m:acc>
          <m:accPr>
            <m:ctrlPr>
              <w:rPr>
                <w:rFonts w:ascii="Cambria Math" w:eastAsia="Batang" w:hAnsi="Verdana"/>
                <w:i/>
                <w:sz w:val="22"/>
                <w:szCs w:val="22"/>
              </w:rPr>
            </m:ctrlPr>
          </m:accPr>
          <m:e>
            <m:r>
              <w:rPr>
                <w:rFonts w:ascii="Cambria Math" w:eastAsia="Batang" w:hAnsi="Verdana"/>
                <w:sz w:val="22"/>
                <w:szCs w:val="22"/>
              </w:rPr>
              <m:t xml:space="preserve"> </m:t>
            </m:r>
            <m:r>
              <w:rPr>
                <w:rFonts w:ascii="Cambria Math" w:eastAsia="Batang" w:hAnsi="Cambria Math"/>
                <w:sz w:val="22"/>
                <w:szCs w:val="22"/>
              </w:rPr>
              <m:t>V</m:t>
            </m:r>
          </m:e>
        </m:acc>
        <m:d>
          <m:dPr>
            <m:ctrlPr>
              <w:rPr>
                <w:rFonts w:ascii="Cambria Math" w:eastAsia="Batang" w:hAnsi="Verdana"/>
                <w:i/>
                <w:sz w:val="22"/>
                <w:szCs w:val="22"/>
              </w:rPr>
            </m:ctrlPr>
          </m:dPr>
          <m:e>
            <m:acc>
              <m:accPr>
                <m:ctrlPr>
                  <w:rPr>
                    <w:rFonts w:ascii="Cambria Math" w:eastAsia="Batang" w:hAnsi="Verdana"/>
                    <w:i/>
                    <w:sz w:val="22"/>
                    <w:szCs w:val="22"/>
                  </w:rPr>
                </m:ctrlPr>
              </m:accPr>
              <m:e>
                <m:r>
                  <w:rPr>
                    <w:rFonts w:ascii="Cambria Math" w:eastAsia="Batang" w:hAnsi="Cambria Math"/>
                    <w:sz w:val="22"/>
                    <w:szCs w:val="22"/>
                  </w:rPr>
                  <m:t>a</m:t>
                </m:r>
              </m:e>
            </m:acc>
          </m:e>
        </m:d>
        <m:r>
          <w:rPr>
            <w:rFonts w:ascii="Cambria Math" w:eastAsia="Batang" w:hAnsi="Cambria Math"/>
            <w:sz w:val="22"/>
            <w:szCs w:val="22"/>
          </w:rPr>
          <m:t>H</m:t>
        </m:r>
        <m:r>
          <w:rPr>
            <w:rFonts w:ascii="Cambria Math" w:eastAsia="Batang" w:hAnsi="Verdana"/>
            <w:sz w:val="22"/>
            <w:szCs w:val="22"/>
          </w:rPr>
          <m:t>´</m:t>
        </m:r>
        <m:r>
          <w:rPr>
            <w:rFonts w:ascii="Cambria Math" w:eastAsia="Batang" w:hAnsi="Verdana"/>
            <w:sz w:val="22"/>
            <w:szCs w:val="22"/>
          </w:rPr>
          <m:t xml:space="preserve">= </m:t>
        </m:r>
        <m:sSup>
          <m:sSupPr>
            <m:ctrlPr>
              <w:rPr>
                <w:rFonts w:ascii="Cambria Math" w:eastAsia="Batang" w:hAnsi="Verdana"/>
                <w:i/>
                <w:sz w:val="22"/>
                <w:szCs w:val="22"/>
              </w:rPr>
            </m:ctrlPr>
          </m:sSupPr>
          <m:e>
            <m:r>
              <w:rPr>
                <w:rFonts w:ascii="Cambria Math" w:eastAsia="Batang" w:hAnsi="Cambria Math"/>
                <w:sz w:val="22"/>
                <w:szCs w:val="22"/>
              </w:rPr>
              <m:t>s</m:t>
            </m:r>
          </m:e>
          <m:sup>
            <m:r>
              <w:rPr>
                <w:rFonts w:ascii="Cambria Math" w:eastAsia="Batang" w:hAnsi="Verdana"/>
                <w:sz w:val="22"/>
                <w:szCs w:val="22"/>
              </w:rPr>
              <m:t>2</m:t>
            </m:r>
          </m:sup>
        </m:sSup>
        <m:r>
          <w:rPr>
            <w:rFonts w:ascii="Cambria Math" w:eastAsia="Batang" w:hAnsi="Cambria Math"/>
            <w:sz w:val="22"/>
            <w:szCs w:val="22"/>
          </w:rPr>
          <m:t>H</m:t>
        </m:r>
        <m:r>
          <w:rPr>
            <w:rFonts w:ascii="Cambria Math" w:eastAsia="Batang" w:hAnsi="Verdana"/>
            <w:sz w:val="22"/>
            <w:szCs w:val="22"/>
          </w:rPr>
          <m:t xml:space="preserve"> </m:t>
        </m:r>
        <m:sSup>
          <m:sSupPr>
            <m:ctrlPr>
              <w:rPr>
                <w:rFonts w:ascii="Cambria Math" w:eastAsia="Batang" w:hAnsi="Verdana"/>
                <w:i/>
                <w:sz w:val="22"/>
                <w:szCs w:val="22"/>
              </w:rPr>
            </m:ctrlPr>
          </m:sSupPr>
          <m:e>
            <m:d>
              <m:dPr>
                <m:begChr m:val="["/>
                <m:endChr m:val="]"/>
                <m:ctrlPr>
                  <w:rPr>
                    <w:rFonts w:ascii="Cambria Math" w:eastAsia="Batang" w:hAnsi="Verdana"/>
                    <w:i/>
                    <w:sz w:val="22"/>
                    <w:szCs w:val="22"/>
                  </w:rPr>
                </m:ctrlPr>
              </m:dPr>
              <m:e>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XH</m:t>
                </m:r>
                <m:r>
                  <w:rPr>
                    <w:rFonts w:ascii="Verdana" w:eastAsia="Batang" w:hAnsi="Verdana"/>
                    <w:sz w:val="22"/>
                    <w:szCs w:val="22"/>
                  </w:rPr>
                  <m:t>-</m:t>
                </m:r>
                <m:r>
                  <w:rPr>
                    <w:rFonts w:ascii="Cambria Math" w:eastAsia="Batang" w:hAnsi="Verdana"/>
                    <w:sz w:val="22"/>
                    <w:szCs w:val="22"/>
                  </w:rPr>
                  <m:t xml:space="preserve"> </m:t>
                </m:r>
                <m:f>
                  <m:fPr>
                    <m:ctrlPr>
                      <w:rPr>
                        <w:rFonts w:ascii="Cambria Math" w:eastAsia="Batang" w:hAnsi="Verdana"/>
                        <w:i/>
                        <w:sz w:val="22"/>
                        <w:szCs w:val="22"/>
                      </w:rPr>
                    </m:ctrlPr>
                  </m:fPr>
                  <m:num>
                    <m:r>
                      <w:rPr>
                        <w:rFonts w:ascii="Cambria Math" w:eastAsia="Batang" w:hAnsi="Verdana"/>
                        <w:sz w:val="22"/>
                        <w:szCs w:val="22"/>
                      </w:rPr>
                      <m:t>1</m:t>
                    </m:r>
                  </m:num>
                  <m:den>
                    <m:r>
                      <w:rPr>
                        <w:rFonts w:ascii="Cambria Math" w:eastAsia="Batang" w:hAnsi="Cambria Math"/>
                        <w:sz w:val="22"/>
                        <w:szCs w:val="22"/>
                      </w:rPr>
                      <m:t>T</m:t>
                    </m:r>
                  </m:den>
                </m:f>
                <m:r>
                  <w:rPr>
                    <w:rFonts w:ascii="Cambria Math" w:eastAsia="Batang" w:hAnsi="Cambria Math"/>
                    <w:sz w:val="22"/>
                    <w:szCs w:val="22"/>
                  </w:rPr>
                  <m:t>H</m:t>
                </m:r>
                <m:r>
                  <w:rPr>
                    <w:rFonts w:ascii="Cambria Math" w:eastAsia="Batang" w:hAnsi="Verdana"/>
                    <w:sz w:val="22"/>
                    <w:szCs w:val="22"/>
                  </w:rPr>
                  <m:t>´</m:t>
                </m:r>
                <m:r>
                  <w:rPr>
                    <w:rFonts w:ascii="Cambria Math" w:eastAsia="Batang" w:hAnsi="Cambria Math"/>
                    <w:sz w:val="22"/>
                    <w:szCs w:val="22"/>
                  </w:rPr>
                  <m:t>X</m:t>
                </m:r>
                <m:r>
                  <w:rPr>
                    <w:rFonts w:ascii="Cambria Math" w:eastAsia="Batang" w:hAnsi="Verdana"/>
                    <w:sz w:val="22"/>
                    <w:szCs w:val="22"/>
                  </w:rPr>
                  <m:t>´</m:t>
                </m:r>
                <m:r>
                  <w:rPr>
                    <w:rFonts w:ascii="Cambria Math" w:eastAsia="Batang" w:hAnsi="Cambria Math"/>
                    <w:sz w:val="22"/>
                    <w:szCs w:val="22"/>
                  </w:rPr>
                  <m:t>JJXH</m:t>
                </m:r>
              </m:e>
            </m:d>
          </m:e>
          <m:sup>
            <m:r>
              <w:rPr>
                <w:rFonts w:ascii="Verdana" w:eastAsia="Batang" w:hAnsi="Verdana"/>
                <w:sz w:val="22"/>
                <w:szCs w:val="22"/>
              </w:rPr>
              <m:t>-</m:t>
            </m:r>
            <m:r>
              <w:rPr>
                <w:rFonts w:ascii="Cambria Math" w:eastAsia="Batang" w:hAnsi="Verdana"/>
                <w:sz w:val="22"/>
                <w:szCs w:val="22"/>
              </w:rPr>
              <m:t>1</m:t>
            </m:r>
          </m:sup>
        </m:sSup>
        <m:r>
          <w:rPr>
            <w:rFonts w:ascii="Cambria Math" w:eastAsia="Batang" w:hAnsi="Verdana"/>
            <w:sz w:val="22"/>
            <w:szCs w:val="22"/>
          </w:rPr>
          <m:t xml:space="preserve"> </m:t>
        </m:r>
        <m:r>
          <w:rPr>
            <w:rFonts w:ascii="Cambria Math" w:eastAsia="Batang" w:hAnsi="Cambria Math"/>
            <w:sz w:val="22"/>
            <w:szCs w:val="22"/>
          </w:rPr>
          <m:t>H</m:t>
        </m:r>
        <m:r>
          <w:rPr>
            <w:rFonts w:ascii="Cambria Math" w:eastAsia="Batang" w:hAnsi="Verdana"/>
            <w:sz w:val="22"/>
            <w:szCs w:val="22"/>
          </w:rPr>
          <m:t>´</m:t>
        </m:r>
      </m:oMath>
      <w:r w:rsidR="005A3233" w:rsidRPr="00E223E8">
        <w:rPr>
          <w:rFonts w:ascii="Verdana" w:eastAsia="Batang" w:hAnsi="Verdana"/>
          <w:sz w:val="22"/>
          <w:szCs w:val="22"/>
        </w:rPr>
        <w:t xml:space="preserve"> </w:t>
      </w:r>
    </w:p>
    <w:p w:rsidR="004E0679" w:rsidRPr="00E223E8" w:rsidRDefault="00A1417D" w:rsidP="007E713B">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Estos modelos, además de la multicolinealidad, tienen el problema adicional de la determinación de: </w:t>
      </w:r>
    </w:p>
    <w:p w:rsidR="00A1417D" w:rsidRPr="00E223E8" w:rsidRDefault="00A1417D" w:rsidP="007E713B">
      <w:pPr>
        <w:pStyle w:val="Prrafodelista"/>
        <w:numPr>
          <w:ilvl w:val="0"/>
          <w:numId w:val="20"/>
        </w:numPr>
        <w:spacing w:before="240" w:after="240" w:line="360" w:lineRule="auto"/>
        <w:jc w:val="both"/>
        <w:rPr>
          <w:rFonts w:ascii="Verdana" w:eastAsia="Batang" w:hAnsi="Verdana"/>
        </w:rPr>
      </w:pPr>
      <w:r w:rsidRPr="00E223E8">
        <w:rPr>
          <w:rFonts w:ascii="Verdana" w:eastAsia="Batang" w:hAnsi="Verdana"/>
        </w:rPr>
        <w:t>Cantidad de rezagos a utilizar que, a su vez, puede afectar a los grados de libertad del modelo; esto es longitud del retardo (k)</w:t>
      </w:r>
    </w:p>
    <w:p w:rsidR="00A1417D" w:rsidRPr="00E223E8" w:rsidRDefault="00A1417D" w:rsidP="007E713B">
      <w:pPr>
        <w:pStyle w:val="Prrafodelista"/>
        <w:numPr>
          <w:ilvl w:val="0"/>
          <w:numId w:val="20"/>
        </w:numPr>
        <w:spacing w:before="240" w:after="240" w:line="360" w:lineRule="auto"/>
        <w:jc w:val="both"/>
        <w:rPr>
          <w:rFonts w:ascii="Verdana" w:eastAsia="Batang" w:hAnsi="Verdana"/>
        </w:rPr>
      </w:pPr>
      <w:r w:rsidRPr="00E223E8">
        <w:rPr>
          <w:rFonts w:ascii="Verdana" w:eastAsia="Batang" w:hAnsi="Verdana"/>
        </w:rPr>
        <w:t>Grado del polinomio (q)</w:t>
      </w:r>
    </w:p>
    <w:p w:rsidR="00A1417D" w:rsidRPr="00E223E8" w:rsidRDefault="00A1417D" w:rsidP="007E713B">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Una forma de solucionar estos problemas es la contrastación de la hipótesis nula de restricciones lineales sobre </w:t>
      </w:r>
      <w:r w:rsidRPr="00E223E8">
        <w:rPr>
          <w:rFonts w:ascii="Verdana" w:eastAsia="Batang" w:hAnsi="Verdana"/>
          <w:b/>
          <w:sz w:val="22"/>
          <w:szCs w:val="22"/>
        </w:rPr>
        <w:t>a</w:t>
      </w:r>
      <w:r w:rsidRPr="00E223E8">
        <w:rPr>
          <w:rFonts w:ascii="Verdana" w:eastAsia="Batang" w:hAnsi="Verdana"/>
          <w:sz w:val="22"/>
          <w:szCs w:val="22"/>
        </w:rPr>
        <w:t>:</w:t>
      </w:r>
    </w:p>
    <w:p w:rsidR="00A1417D" w:rsidRPr="00E223E8" w:rsidRDefault="00A1417D"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H</w:t>
      </w:r>
      <w:r w:rsidRPr="00E223E8">
        <w:rPr>
          <w:rFonts w:ascii="Verdana" w:eastAsia="Batang" w:hAnsi="Verdana"/>
          <w:sz w:val="22"/>
          <w:szCs w:val="22"/>
          <w:vertAlign w:val="subscript"/>
        </w:rPr>
        <w:t>0</w:t>
      </w:r>
      <w:r w:rsidRPr="00E223E8">
        <w:rPr>
          <w:rFonts w:ascii="Verdana" w:eastAsia="Batang" w:hAnsi="Verdana"/>
          <w:sz w:val="22"/>
          <w:szCs w:val="22"/>
        </w:rPr>
        <w:t xml:space="preserve"> : a</w:t>
      </w:r>
      <w:r w:rsidRPr="00E223E8">
        <w:rPr>
          <w:rFonts w:ascii="Verdana" w:eastAsia="Batang" w:hAnsi="Verdana"/>
          <w:sz w:val="22"/>
          <w:szCs w:val="22"/>
          <w:vertAlign w:val="subscript"/>
        </w:rPr>
        <w:t>0</w:t>
      </w:r>
      <w:r w:rsidRPr="00E223E8">
        <w:rPr>
          <w:rFonts w:ascii="Verdana" w:eastAsia="Batang" w:hAnsi="Verdana"/>
          <w:sz w:val="22"/>
          <w:szCs w:val="22"/>
        </w:rPr>
        <w:t xml:space="preserve"> + a</w:t>
      </w:r>
      <w:r w:rsidRPr="00E223E8">
        <w:rPr>
          <w:rFonts w:ascii="Verdana" w:eastAsia="Batang" w:hAnsi="Verdana"/>
          <w:sz w:val="22"/>
          <w:szCs w:val="22"/>
          <w:vertAlign w:val="subscript"/>
        </w:rPr>
        <w:t xml:space="preserve">1 </w:t>
      </w:r>
      <w:r w:rsidRPr="00E223E8">
        <w:rPr>
          <w:rFonts w:ascii="Verdana" w:eastAsia="Batang" w:hAnsi="Verdana"/>
          <w:sz w:val="22"/>
          <w:szCs w:val="22"/>
        </w:rPr>
        <w:t>+ a</w:t>
      </w:r>
      <w:r w:rsidRPr="00E223E8">
        <w:rPr>
          <w:rFonts w:ascii="Verdana" w:eastAsia="Batang" w:hAnsi="Verdana"/>
          <w:sz w:val="22"/>
          <w:szCs w:val="22"/>
          <w:vertAlign w:val="subscript"/>
        </w:rPr>
        <w:t>2</w:t>
      </w:r>
      <w:r w:rsidRPr="00E223E8">
        <w:rPr>
          <w:rFonts w:ascii="Verdana" w:eastAsia="Batang" w:hAnsi="Verdana"/>
          <w:sz w:val="22"/>
          <w:szCs w:val="22"/>
        </w:rPr>
        <w:t xml:space="preserve"> + a</w:t>
      </w:r>
      <w:r w:rsidRPr="00E223E8">
        <w:rPr>
          <w:rFonts w:ascii="Verdana" w:eastAsia="Batang" w:hAnsi="Verdana"/>
          <w:sz w:val="22"/>
          <w:szCs w:val="22"/>
          <w:vertAlign w:val="subscript"/>
        </w:rPr>
        <w:t>3</w:t>
      </w:r>
      <w:r w:rsidRPr="00E223E8">
        <w:rPr>
          <w:rFonts w:ascii="Verdana" w:eastAsia="Batang" w:hAnsi="Verdana"/>
          <w:sz w:val="22"/>
          <w:szCs w:val="22"/>
        </w:rPr>
        <w:t xml:space="preserve"> + … + a</w:t>
      </w:r>
      <w:r w:rsidRPr="00E223E8">
        <w:rPr>
          <w:rFonts w:ascii="Verdana" w:eastAsia="Batang" w:hAnsi="Verdana"/>
          <w:sz w:val="22"/>
          <w:szCs w:val="22"/>
          <w:vertAlign w:val="subscript"/>
        </w:rPr>
        <w:t>q</w:t>
      </w:r>
      <w:r w:rsidRPr="00E223E8">
        <w:rPr>
          <w:rFonts w:ascii="Verdana" w:eastAsia="Batang" w:hAnsi="Verdana"/>
          <w:sz w:val="22"/>
          <w:szCs w:val="22"/>
        </w:rPr>
        <w:t xml:space="preserve"> = 0</w:t>
      </w:r>
    </w:p>
    <w:p w:rsidR="00292005" w:rsidRPr="00E223E8" w:rsidRDefault="00292005"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A través del estadístico</w:t>
      </w:r>
    </w:p>
    <w:p w:rsidR="00292005" w:rsidRPr="00E223E8" w:rsidRDefault="00F67368" w:rsidP="00055C82">
      <w:pPr>
        <w:spacing w:before="240" w:after="240" w:line="360" w:lineRule="auto"/>
        <w:jc w:val="both"/>
        <w:rPr>
          <w:rFonts w:ascii="Verdana" w:eastAsia="Batang" w:hAnsi="Verdana"/>
          <w:sz w:val="22"/>
          <w:szCs w:val="22"/>
        </w:rPr>
      </w:pPr>
      <m:oMath>
        <m:sSup>
          <m:sSupPr>
            <m:ctrlPr>
              <w:rPr>
                <w:rFonts w:ascii="Cambria Math" w:eastAsia="Batang" w:hAnsi="Verdana"/>
                <w:i/>
                <w:sz w:val="22"/>
                <w:szCs w:val="22"/>
              </w:rPr>
            </m:ctrlPr>
          </m:sSupPr>
          <m:e>
            <m:r>
              <w:rPr>
                <w:rFonts w:ascii="Cambria Math" w:eastAsia="Batang" w:hAnsi="Cambria Math"/>
                <w:sz w:val="22"/>
                <w:szCs w:val="22"/>
              </w:rPr>
              <m:t>F</m:t>
            </m:r>
          </m:e>
          <m:sup>
            <m:r>
              <w:rPr>
                <w:rFonts w:ascii="Verdana" w:eastAsia="Batang" w:hAnsi="Cambria Math"/>
                <w:sz w:val="22"/>
                <w:szCs w:val="22"/>
              </w:rPr>
              <m:t>*</m:t>
            </m:r>
          </m:sup>
        </m:sSup>
        <m:r>
          <w:rPr>
            <w:rFonts w:ascii="Cambria Math" w:eastAsia="Batang" w:hAnsi="Verdana"/>
            <w:sz w:val="22"/>
            <w:szCs w:val="22"/>
          </w:rPr>
          <m:t xml:space="preserve">= </m:t>
        </m:r>
        <m:f>
          <m:fPr>
            <m:ctrlPr>
              <w:rPr>
                <w:rFonts w:ascii="Cambria Math" w:eastAsia="Batang" w:hAnsi="Verdana"/>
                <w:i/>
                <w:sz w:val="22"/>
                <w:szCs w:val="22"/>
              </w:rPr>
            </m:ctrlPr>
          </m:fPr>
          <m:num>
            <m:d>
              <m:dPr>
                <m:begChr m:val="["/>
                <m:endChr m:val="]"/>
                <m:ctrlPr>
                  <w:rPr>
                    <w:rFonts w:ascii="Cambria Math" w:eastAsia="Batang" w:hAnsi="Verdana"/>
                    <w:i/>
                    <w:sz w:val="22"/>
                    <w:szCs w:val="22"/>
                  </w:rPr>
                </m:ctrlPr>
              </m:dPr>
              <m:e>
                <m:d>
                  <m:dPr>
                    <m:ctrlPr>
                      <w:rPr>
                        <w:rFonts w:ascii="Cambria Math" w:eastAsia="Batang" w:hAnsi="Verdana"/>
                        <w:i/>
                        <w:sz w:val="22"/>
                        <w:szCs w:val="22"/>
                      </w:rPr>
                    </m:ctrlPr>
                  </m:dPr>
                  <m:e>
                    <m:r>
                      <w:rPr>
                        <w:rFonts w:ascii="Cambria Math" w:eastAsia="Batang" w:hAnsi="Cambria Math"/>
                        <w:sz w:val="22"/>
                        <w:szCs w:val="22"/>
                      </w:rPr>
                      <m:t>R</m:t>
                    </m:r>
                    <m:r>
                      <w:rPr>
                        <w:rFonts w:ascii="Cambria Math" w:eastAsia="Batang" w:hAnsi="Verdana"/>
                        <w:sz w:val="22"/>
                        <w:szCs w:val="22"/>
                      </w:rPr>
                      <m:t xml:space="preserve"> </m:t>
                    </m:r>
                    <m:acc>
                      <m:accPr>
                        <m:ctrlPr>
                          <w:rPr>
                            <w:rFonts w:ascii="Cambria Math" w:eastAsia="Batang" w:hAnsi="Verdana"/>
                            <w:i/>
                            <w:sz w:val="22"/>
                            <w:szCs w:val="22"/>
                          </w:rPr>
                        </m:ctrlPr>
                      </m:accPr>
                      <m:e>
                        <m:r>
                          <w:rPr>
                            <w:rFonts w:ascii="Cambria Math" w:eastAsia="Batang" w:hAnsi="Cambria Math"/>
                            <w:sz w:val="22"/>
                            <w:szCs w:val="22"/>
                          </w:rPr>
                          <m:t>R</m:t>
                        </m:r>
                      </m:e>
                    </m:acc>
                  </m:e>
                </m:d>
                <m:r>
                  <w:rPr>
                    <w:rFonts w:ascii="Cambria Math" w:eastAsia="Batang" w:hAnsi="Verdana"/>
                    <w:sz w:val="22"/>
                    <w:szCs w:val="22"/>
                  </w:rPr>
                  <m:t>´</m:t>
                </m:r>
                <m:sSup>
                  <m:sSupPr>
                    <m:ctrlPr>
                      <w:rPr>
                        <w:rFonts w:ascii="Cambria Math" w:eastAsia="Batang" w:hAnsi="Verdana"/>
                        <w:i/>
                        <w:sz w:val="22"/>
                        <w:szCs w:val="22"/>
                      </w:rPr>
                    </m:ctrlPr>
                  </m:sSupPr>
                  <m:e>
                    <m:d>
                      <m:dPr>
                        <m:begChr m:val="["/>
                        <m:endChr m:val="]"/>
                        <m:ctrlPr>
                          <w:rPr>
                            <w:rFonts w:ascii="Cambria Math" w:eastAsia="Batang" w:hAnsi="Verdana"/>
                            <w:i/>
                            <w:sz w:val="22"/>
                            <w:szCs w:val="22"/>
                          </w:rPr>
                        </m:ctrlPr>
                      </m:dPr>
                      <m:e>
                        <m:r>
                          <w:rPr>
                            <w:rFonts w:ascii="Cambria Math" w:eastAsia="Batang" w:hAnsi="Cambria Math"/>
                            <w:sz w:val="22"/>
                            <w:szCs w:val="22"/>
                          </w:rPr>
                          <m:t>R</m:t>
                        </m:r>
                        <m:r>
                          <w:rPr>
                            <w:rFonts w:ascii="Cambria Math" w:eastAsia="Batang" w:hAnsi="Verdana"/>
                            <w:sz w:val="22"/>
                            <w:szCs w:val="22"/>
                          </w:rPr>
                          <m:t xml:space="preserve"> </m:t>
                        </m:r>
                        <m:sSup>
                          <m:sSupPr>
                            <m:ctrlPr>
                              <w:rPr>
                                <w:rFonts w:ascii="Cambria Math" w:eastAsia="Batang" w:hAnsi="Verdana"/>
                                <w:i/>
                                <w:sz w:val="22"/>
                                <w:szCs w:val="22"/>
                              </w:rPr>
                            </m:ctrlPr>
                          </m:sSupPr>
                          <m:e>
                            <m:d>
                              <m:dPr>
                                <m:ctrlPr>
                                  <w:rPr>
                                    <w:rFonts w:ascii="Cambria Math" w:eastAsia="Batang" w:hAnsi="Verdana"/>
                                    <w:i/>
                                    <w:sz w:val="22"/>
                                    <w:szCs w:val="22"/>
                                  </w:rPr>
                                </m:ctrlPr>
                              </m:dPr>
                              <m:e>
                                <m:r>
                                  <w:rPr>
                                    <w:rFonts w:ascii="Cambria Math" w:eastAsia="Batang" w:hAnsi="Cambria Math"/>
                                    <w:sz w:val="22"/>
                                    <w:szCs w:val="22"/>
                                  </w:rPr>
                                  <m:t>Z</m:t>
                                </m:r>
                                <m:r>
                                  <w:rPr>
                                    <w:rFonts w:ascii="Cambria Math" w:eastAsia="Batang" w:hAnsi="Verdana"/>
                                    <w:sz w:val="22"/>
                                    <w:szCs w:val="22"/>
                                  </w:rPr>
                                  <m:t>´</m:t>
                                </m:r>
                                <m:r>
                                  <w:rPr>
                                    <w:rFonts w:ascii="Cambria Math" w:eastAsia="Batang" w:hAnsi="Cambria Math"/>
                                    <w:sz w:val="22"/>
                                    <w:szCs w:val="22"/>
                                  </w:rPr>
                                  <m:t>Z</m:t>
                                </m:r>
                              </m:e>
                            </m:d>
                          </m:e>
                          <m:sup>
                            <m:r>
                              <w:rPr>
                                <w:rFonts w:ascii="Verdana" w:eastAsia="Batang" w:hAnsi="Verdana"/>
                                <w:sz w:val="22"/>
                                <w:szCs w:val="22"/>
                              </w:rPr>
                              <m:t>-</m:t>
                            </m:r>
                            <m:r>
                              <w:rPr>
                                <w:rFonts w:ascii="Cambria Math" w:eastAsia="Batang" w:hAnsi="Verdana"/>
                                <w:sz w:val="22"/>
                                <w:szCs w:val="22"/>
                              </w:rPr>
                              <m:t>1</m:t>
                            </m:r>
                          </m:sup>
                        </m:sSup>
                        <m:r>
                          <w:rPr>
                            <w:rFonts w:ascii="Cambria Math" w:eastAsia="Batang" w:hAnsi="Cambria Math"/>
                            <w:sz w:val="22"/>
                            <w:szCs w:val="22"/>
                          </w:rPr>
                          <m:t>R</m:t>
                        </m:r>
                        <m:r>
                          <w:rPr>
                            <w:rFonts w:ascii="Cambria Math" w:eastAsia="Batang" w:hAnsi="Verdana"/>
                            <w:sz w:val="22"/>
                            <w:szCs w:val="22"/>
                          </w:rPr>
                          <m:t>´</m:t>
                        </m:r>
                      </m:e>
                    </m:d>
                  </m:e>
                  <m:sup>
                    <m:r>
                      <w:rPr>
                        <w:rFonts w:ascii="Verdana" w:eastAsia="Batang" w:hAnsi="Verdana"/>
                        <w:sz w:val="22"/>
                        <w:szCs w:val="22"/>
                      </w:rPr>
                      <m:t>-</m:t>
                    </m:r>
                    <m:r>
                      <w:rPr>
                        <w:rFonts w:ascii="Cambria Math" w:eastAsia="Batang" w:hAnsi="Verdana"/>
                        <w:sz w:val="22"/>
                        <w:szCs w:val="22"/>
                      </w:rPr>
                      <m:t>1</m:t>
                    </m:r>
                  </m:sup>
                </m:sSup>
                <m:r>
                  <w:rPr>
                    <w:rFonts w:ascii="Cambria Math" w:eastAsia="Batang" w:hAnsi="Verdana"/>
                    <w:sz w:val="22"/>
                    <w:szCs w:val="22"/>
                  </w:rPr>
                  <m:t xml:space="preserve"> </m:t>
                </m:r>
                <m:d>
                  <m:dPr>
                    <m:ctrlPr>
                      <w:rPr>
                        <w:rFonts w:ascii="Cambria Math" w:eastAsia="Batang" w:hAnsi="Verdana"/>
                        <w:i/>
                        <w:sz w:val="22"/>
                        <w:szCs w:val="22"/>
                      </w:rPr>
                    </m:ctrlPr>
                  </m:dPr>
                  <m:e>
                    <m:r>
                      <w:rPr>
                        <w:rFonts w:ascii="Cambria Math" w:eastAsia="Batang" w:hAnsi="Cambria Math"/>
                        <w:sz w:val="22"/>
                        <w:szCs w:val="22"/>
                      </w:rPr>
                      <m:t>R</m:t>
                    </m:r>
                    <m:acc>
                      <m:accPr>
                        <m:ctrlPr>
                          <w:rPr>
                            <w:rFonts w:ascii="Cambria Math" w:eastAsia="Batang" w:hAnsi="Verdana"/>
                            <w:i/>
                            <w:sz w:val="22"/>
                            <w:szCs w:val="22"/>
                          </w:rPr>
                        </m:ctrlPr>
                      </m:accPr>
                      <m:e>
                        <m:r>
                          <w:rPr>
                            <w:rFonts w:ascii="Cambria Math" w:eastAsia="Batang" w:hAnsi="Cambria Math"/>
                            <w:sz w:val="22"/>
                            <w:szCs w:val="22"/>
                          </w:rPr>
                          <m:t>a</m:t>
                        </m:r>
                      </m:e>
                    </m:acc>
                  </m:e>
                </m:d>
              </m:e>
            </m:d>
            <m:r>
              <w:rPr>
                <w:rFonts w:ascii="Cambria Math" w:eastAsia="Batang" w:hAnsi="Verdana"/>
                <w:sz w:val="22"/>
                <w:szCs w:val="22"/>
              </w:rPr>
              <m:t xml:space="preserve"> / 1</m:t>
            </m:r>
          </m:num>
          <m:den>
            <m:r>
              <w:rPr>
                <w:rFonts w:ascii="Cambria Math" w:eastAsia="Batang" w:hAnsi="Cambria Math"/>
                <w:sz w:val="22"/>
                <w:szCs w:val="22"/>
              </w:rPr>
              <m:t>e</m:t>
            </m:r>
            <m:r>
              <w:rPr>
                <w:rFonts w:ascii="Cambria Math" w:eastAsia="Batang" w:hAnsi="Verdana"/>
                <w:sz w:val="22"/>
                <w:szCs w:val="22"/>
              </w:rPr>
              <m:t>é</m:t>
            </m:r>
            <m:r>
              <w:rPr>
                <w:rFonts w:ascii="Cambria Math" w:eastAsia="Batang" w:hAnsi="Verdana"/>
                <w:sz w:val="22"/>
                <w:szCs w:val="22"/>
              </w:rPr>
              <m:t xml:space="preserve"> / </m:t>
            </m:r>
            <m:d>
              <m:dPr>
                <m:ctrlPr>
                  <w:rPr>
                    <w:rFonts w:ascii="Cambria Math" w:eastAsia="Batang" w:hAnsi="Verdana"/>
                    <w:i/>
                    <w:sz w:val="22"/>
                    <w:szCs w:val="22"/>
                  </w:rPr>
                </m:ctrlPr>
              </m:dPr>
              <m:e>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q</m:t>
                </m:r>
                <m:r>
                  <w:rPr>
                    <w:rFonts w:ascii="Verdana" w:eastAsia="Batang" w:hAnsi="Verdana"/>
                    <w:sz w:val="22"/>
                    <w:szCs w:val="22"/>
                  </w:rPr>
                  <m:t>-</m:t>
                </m:r>
                <m:r>
                  <w:rPr>
                    <w:rFonts w:ascii="Cambria Math" w:eastAsia="Batang" w:hAnsi="Verdana"/>
                    <w:sz w:val="22"/>
                    <w:szCs w:val="22"/>
                  </w:rPr>
                  <m:t>2</m:t>
                </m:r>
              </m:e>
            </m:d>
            <m:r>
              <w:rPr>
                <w:rFonts w:ascii="Cambria Math" w:eastAsia="Batang" w:hAnsi="Verdana"/>
                <w:sz w:val="22"/>
                <w:szCs w:val="22"/>
              </w:rPr>
              <m:t xml:space="preserve"> </m:t>
            </m:r>
          </m:den>
        </m:f>
        <m:r>
          <w:rPr>
            <w:rFonts w:ascii="Cambria Math" w:eastAsia="Batang" w:hAnsi="Verdana"/>
            <w:sz w:val="22"/>
            <w:szCs w:val="22"/>
          </w:rPr>
          <m:t>≈</m:t>
        </m:r>
        <m:r>
          <w:rPr>
            <w:rFonts w:ascii="Cambria Math" w:eastAsia="Batang" w:hAnsi="Cambria Math"/>
            <w:sz w:val="22"/>
            <w:szCs w:val="22"/>
          </w:rPr>
          <m:t>F∝</m:t>
        </m:r>
        <m:r>
          <w:rPr>
            <w:rFonts w:ascii="Cambria Math" w:eastAsia="Batang" w:hAnsi="Verdana"/>
            <w:sz w:val="22"/>
            <w:szCs w:val="22"/>
          </w:rPr>
          <m:t xml:space="preserve">0,1, </m:t>
        </m:r>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q</m:t>
        </m:r>
        <m:r>
          <w:rPr>
            <w:rFonts w:ascii="Verdana" w:eastAsia="Batang" w:hAnsi="Verdana"/>
            <w:sz w:val="22"/>
            <w:szCs w:val="22"/>
          </w:rPr>
          <m:t>-</m:t>
        </m:r>
        <m:r>
          <w:rPr>
            <w:rFonts w:ascii="Cambria Math" w:eastAsia="Batang" w:hAnsi="Verdana"/>
            <w:sz w:val="22"/>
            <w:szCs w:val="22"/>
          </w:rPr>
          <m:t>2</m:t>
        </m:r>
      </m:oMath>
      <w:r w:rsidR="00292005" w:rsidRPr="00E223E8">
        <w:rPr>
          <w:rFonts w:ascii="Verdana" w:eastAsia="Batang" w:hAnsi="Verdana"/>
          <w:sz w:val="22"/>
          <w:szCs w:val="22"/>
        </w:rPr>
        <w:t xml:space="preserve"> </w:t>
      </w:r>
    </w:p>
    <w:p w:rsidR="00A1417D" w:rsidRPr="00E223E8" w:rsidRDefault="00292005"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Donde </w:t>
      </w:r>
    </w:p>
    <w:p w:rsidR="00292005" w:rsidRPr="00E223E8" w:rsidRDefault="00DA55F9" w:rsidP="00055C82">
      <w:pPr>
        <w:spacing w:before="240" w:after="240" w:line="360" w:lineRule="auto"/>
        <w:jc w:val="both"/>
        <w:rPr>
          <w:rFonts w:ascii="Verdana" w:eastAsia="Batang" w:hAnsi="Verdana"/>
          <w:sz w:val="22"/>
          <w:szCs w:val="22"/>
        </w:rPr>
      </w:pPr>
      <m:oMathPara>
        <m:oMath>
          <m:r>
            <w:rPr>
              <w:rFonts w:ascii="Cambria Math" w:eastAsia="Batang" w:hAnsi="Cambria Math"/>
              <w:sz w:val="22"/>
              <w:szCs w:val="22"/>
            </w:rPr>
            <m:t>R</m:t>
          </m:r>
          <m:acc>
            <m:accPr>
              <m:ctrlPr>
                <w:rPr>
                  <w:rFonts w:ascii="Cambria Math" w:eastAsia="Batang" w:hAnsi="Verdana"/>
                  <w:i/>
                  <w:sz w:val="22"/>
                  <w:szCs w:val="22"/>
                </w:rPr>
              </m:ctrlPr>
            </m:accPr>
            <m:e>
              <m:r>
                <w:rPr>
                  <w:rFonts w:ascii="Cambria Math" w:eastAsia="Batang" w:hAnsi="Cambria Math"/>
                  <w:sz w:val="22"/>
                  <w:szCs w:val="22"/>
                </w:rPr>
                <m:t>a</m:t>
              </m:r>
            </m:e>
          </m:acc>
          <m:r>
            <w:rPr>
              <w:rFonts w:ascii="Cambria Math" w:eastAsia="Batang" w:hAnsi="Verdana"/>
              <w:sz w:val="22"/>
              <w:szCs w:val="22"/>
            </w:rPr>
            <m:t xml:space="preserve">= </m:t>
          </m:r>
          <m:d>
            <m:dPr>
              <m:begChr m:val="["/>
              <m:endChr m:val="]"/>
              <m:grow m:val="0"/>
              <m:ctrlPr>
                <w:rPr>
                  <w:rFonts w:ascii="Cambria Math" w:eastAsia="Batang" w:hAnsi="Verdana"/>
                  <w:i/>
                  <w:sz w:val="22"/>
                  <w:szCs w:val="22"/>
                </w:rPr>
              </m:ctrlPr>
            </m:dPr>
            <m:e>
              <m:m>
                <m:mPr>
                  <m:mcs>
                    <m:mc>
                      <m:mcPr>
                        <m:count m:val="5"/>
                        <m:mcJc m:val="center"/>
                      </m:mcPr>
                    </m:mc>
                  </m:mcs>
                  <m:ctrlPr>
                    <w:rPr>
                      <w:rFonts w:ascii="Cambria Math" w:eastAsia="Batang" w:hAnsi="Verdana"/>
                      <w:i/>
                      <w:sz w:val="22"/>
                      <w:szCs w:val="22"/>
                    </w:rPr>
                  </m:ctrlPr>
                </m:mPr>
                <m:mr>
                  <m:e>
                    <m:r>
                      <w:rPr>
                        <w:rFonts w:ascii="Cambria Math" w:eastAsia="Batang" w:hAnsi="Verdana"/>
                        <w:sz w:val="22"/>
                        <w:szCs w:val="22"/>
                      </w:rPr>
                      <m:t>0</m:t>
                    </m:r>
                  </m:e>
                  <m:e>
                    <m:r>
                      <w:rPr>
                        <w:rFonts w:ascii="Cambria Math" w:eastAsia="Batang" w:hAnsi="Verdana"/>
                        <w:sz w:val="22"/>
                        <w:szCs w:val="22"/>
                      </w:rPr>
                      <m:t>1</m:t>
                    </m:r>
                  </m:e>
                  <m:e>
                    <m:r>
                      <w:rPr>
                        <w:rFonts w:ascii="Cambria Math" w:eastAsia="Batang" w:hAnsi="Verdana"/>
                        <w:sz w:val="22"/>
                        <w:szCs w:val="22"/>
                      </w:rPr>
                      <m:t>1</m:t>
                    </m:r>
                    <m:ctrlPr>
                      <w:rPr>
                        <w:rFonts w:ascii="Cambria Math" w:eastAsia="Cambria Math" w:hAnsi="Verdana" w:cs="Cambria Math"/>
                        <w:i/>
                        <w:sz w:val="22"/>
                        <w:szCs w:val="22"/>
                      </w:rPr>
                    </m:ctrlPr>
                  </m:e>
                  <m:e>
                    <m:r>
                      <w:rPr>
                        <w:rFonts w:ascii="Cambria Math" w:eastAsia="Cambria Math" w:hAnsi="Verdana" w:cs="Cambria Math"/>
                        <w:sz w:val="22"/>
                        <w:szCs w:val="22"/>
                      </w:rPr>
                      <m:t>…</m:t>
                    </m:r>
                    <m:ctrlPr>
                      <w:rPr>
                        <w:rFonts w:ascii="Cambria Math" w:eastAsia="Cambria Math" w:hAnsi="Verdana" w:cs="Cambria Math"/>
                        <w:i/>
                        <w:sz w:val="22"/>
                        <w:szCs w:val="22"/>
                      </w:rPr>
                    </m:ctrlPr>
                  </m:e>
                  <m:e>
                    <m:r>
                      <w:rPr>
                        <w:rFonts w:ascii="Cambria Math" w:eastAsia="Cambria Math" w:hAnsi="Verdana" w:cs="Cambria Math"/>
                        <w:sz w:val="22"/>
                        <w:szCs w:val="22"/>
                      </w:rPr>
                      <m:t>1</m:t>
                    </m:r>
                  </m:e>
                </m:mr>
              </m:m>
            </m:e>
          </m:d>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Verdana"/>
                            <w:sz w:val="22"/>
                            <w:szCs w:val="22"/>
                          </w:rPr>
                          <m:t>0</m:t>
                        </m:r>
                      </m:sub>
                    </m:sSub>
                    <m:ctrlPr>
                      <w:rPr>
                        <w:rFonts w:ascii="Cambria Math" w:eastAsia="Cambria Math" w:hAnsi="Verdana" w:cs="Cambria Math"/>
                        <w:i/>
                        <w:sz w:val="22"/>
                        <w:szCs w:val="22"/>
                      </w:rPr>
                    </m:ctrlPr>
                  </m:e>
                </m:mr>
                <m:mr>
                  <m:e>
                    <m:sSub>
                      <m:sSubPr>
                        <m:ctrlPr>
                          <w:rPr>
                            <w:rFonts w:ascii="Cambria Math" w:eastAsia="Cambria Math" w:hAnsi="Verdana" w:cs="Cambria Math"/>
                            <w:i/>
                            <w:sz w:val="22"/>
                            <w:szCs w:val="22"/>
                          </w:rPr>
                        </m:ctrlPr>
                      </m:sSubPr>
                      <m:e>
                        <m:r>
                          <w:rPr>
                            <w:rFonts w:ascii="Cambria Math" w:eastAsia="Cambria Math" w:hAnsi="Cambria Math" w:cs="Cambria Math"/>
                            <w:sz w:val="22"/>
                            <w:szCs w:val="22"/>
                          </w:rPr>
                          <m:t>a</m:t>
                        </m:r>
                      </m:e>
                      <m:sub>
                        <m:r>
                          <w:rPr>
                            <w:rFonts w:ascii="Cambria Math" w:eastAsia="Cambria Math" w:hAnsi="Verdana" w:cs="Cambria Math"/>
                            <w:sz w:val="22"/>
                            <w:szCs w:val="22"/>
                          </w:rPr>
                          <m:t>1</m:t>
                        </m:r>
                      </m:sub>
                    </m:sSub>
                    <m:ctrlPr>
                      <w:rPr>
                        <w:rFonts w:ascii="Cambria Math" w:eastAsia="Cambria Math" w:hAnsi="Verdana" w:cs="Cambria Math"/>
                        <w:i/>
                        <w:sz w:val="22"/>
                        <w:szCs w:val="22"/>
                      </w:rPr>
                    </m:ctrlPr>
                  </m:e>
                </m:mr>
                <m:mr>
                  <m:e>
                    <m:sSub>
                      <m:sSubPr>
                        <m:ctrlPr>
                          <w:rPr>
                            <w:rFonts w:ascii="Cambria Math" w:eastAsia="Cambria Math" w:hAnsi="Verdana" w:cs="Cambria Math"/>
                            <w:i/>
                            <w:sz w:val="22"/>
                            <w:szCs w:val="22"/>
                          </w:rPr>
                        </m:ctrlPr>
                      </m:sSubPr>
                      <m:e>
                        <m:r>
                          <w:rPr>
                            <w:rFonts w:ascii="Cambria Math" w:eastAsia="Cambria Math" w:hAnsi="Cambria Math" w:cs="Cambria Math"/>
                            <w:sz w:val="22"/>
                            <w:szCs w:val="22"/>
                          </w:rPr>
                          <m:t>a</m:t>
                        </m:r>
                      </m:e>
                      <m:sub>
                        <m:r>
                          <w:rPr>
                            <w:rFonts w:ascii="Cambria Math" w:eastAsia="Cambria Math" w:hAnsi="Verdana" w:cs="Cambria Math"/>
                            <w:sz w:val="22"/>
                            <w:szCs w:val="22"/>
                          </w:rPr>
                          <m:t>2</m:t>
                        </m:r>
                      </m:sub>
                    </m:sSub>
                    <m:ctrlPr>
                      <w:rPr>
                        <w:rFonts w:ascii="Cambria Math" w:eastAsia="Cambria Math" w:hAnsi="Verdana" w:cs="Cambria Math"/>
                        <w:i/>
                        <w:sz w:val="22"/>
                        <w:szCs w:val="22"/>
                      </w:rPr>
                    </m:ctrlPr>
                  </m:e>
                </m:mr>
                <m:mr>
                  <m:e>
                    <m:r>
                      <w:rPr>
                        <w:rFonts w:ascii="Verdana" w:eastAsia="Cambria Math" w:hAnsi="Cambria Math" w:cs="Cambria Math"/>
                        <w:sz w:val="22"/>
                        <w:szCs w:val="22"/>
                      </w:rPr>
                      <m:t>⋮</m:t>
                    </m:r>
                  </m:e>
                </m:mr>
                <m:mr>
                  <m:e>
                    <m:sSub>
                      <m:sSubPr>
                        <m:ctrlPr>
                          <w:rPr>
                            <w:rFonts w:ascii="Cambria Math" w:eastAsia="Batang" w:hAnsi="Verdana"/>
                            <w:i/>
                            <w:sz w:val="22"/>
                            <w:szCs w:val="22"/>
                          </w:rPr>
                        </m:ctrlPr>
                      </m:sSubPr>
                      <m:e>
                        <m:r>
                          <w:rPr>
                            <w:rFonts w:ascii="Cambria Math" w:eastAsia="Batang" w:hAnsi="Cambria Math"/>
                            <w:sz w:val="22"/>
                            <w:szCs w:val="22"/>
                          </w:rPr>
                          <m:t>a</m:t>
                        </m:r>
                      </m:e>
                      <m:sub>
                        <m:r>
                          <w:rPr>
                            <w:rFonts w:ascii="Cambria Math" w:eastAsia="Batang" w:hAnsi="Cambria Math"/>
                            <w:sz w:val="22"/>
                            <w:szCs w:val="22"/>
                          </w:rPr>
                          <m:t>q</m:t>
                        </m:r>
                      </m:sub>
                    </m:sSub>
                  </m:e>
                </m:mr>
              </m:m>
            </m:e>
          </m:d>
          <m:r>
            <w:rPr>
              <w:rFonts w:ascii="Cambria Math" w:eastAsia="Batang" w:hAnsi="Verdana"/>
              <w:sz w:val="22"/>
              <w:szCs w:val="22"/>
            </w:rPr>
            <m:t xml:space="preserve">= </m:t>
          </m:r>
          <m:d>
            <m:dPr>
              <m:begChr m:val="["/>
              <m:endChr m:val="]"/>
              <m:ctrlPr>
                <w:rPr>
                  <w:rFonts w:ascii="Cambria Math" w:eastAsia="Batang" w:hAnsi="Verdana"/>
                  <w:i/>
                  <w:sz w:val="22"/>
                  <w:szCs w:val="22"/>
                </w:rPr>
              </m:ctrlPr>
            </m:dPr>
            <m:e>
              <m:m>
                <m:mPr>
                  <m:mcs>
                    <m:mc>
                      <m:mcPr>
                        <m:count m:val="1"/>
                        <m:mcJc m:val="center"/>
                      </m:mcPr>
                    </m:mc>
                  </m:mcs>
                  <m:ctrlPr>
                    <w:rPr>
                      <w:rFonts w:ascii="Cambria Math" w:eastAsia="Batang" w:hAnsi="Verdana"/>
                      <w:i/>
                      <w:sz w:val="22"/>
                      <w:szCs w:val="22"/>
                    </w:rPr>
                  </m:ctrlPr>
                </m:mPr>
                <m:mr>
                  <m:e>
                    <m:m>
                      <m:mPr>
                        <m:mcs>
                          <m:mc>
                            <m:mcPr>
                              <m:count m:val="1"/>
                              <m:mcJc m:val="center"/>
                            </m:mcPr>
                          </m:mc>
                        </m:mcs>
                        <m:ctrlPr>
                          <w:rPr>
                            <w:rFonts w:ascii="Cambria Math" w:eastAsia="Batang" w:hAnsi="Verdana"/>
                            <w:i/>
                            <w:sz w:val="22"/>
                            <w:szCs w:val="22"/>
                          </w:rPr>
                        </m:ctrlPr>
                      </m:mPr>
                      <m:mr>
                        <m:e>
                          <m:r>
                            <w:rPr>
                              <w:rFonts w:ascii="Cambria Math" w:eastAsia="Batang" w:hAnsi="Verdana"/>
                              <w:sz w:val="22"/>
                              <w:szCs w:val="22"/>
                            </w:rPr>
                            <m:t>0</m:t>
                          </m:r>
                        </m:e>
                      </m:mr>
                      <m:mr>
                        <m:e>
                          <m:r>
                            <w:rPr>
                              <w:rFonts w:ascii="Cambria Math" w:eastAsia="Batang" w:hAnsi="Verdana"/>
                              <w:sz w:val="22"/>
                              <w:szCs w:val="22"/>
                            </w:rPr>
                            <m:t>0</m:t>
                          </m:r>
                        </m:e>
                      </m:mr>
                      <m:mr>
                        <m:e>
                          <m:r>
                            <w:rPr>
                              <w:rFonts w:ascii="Cambria Math" w:eastAsia="Batang" w:hAnsi="Verdana"/>
                              <w:sz w:val="22"/>
                              <w:szCs w:val="22"/>
                            </w:rPr>
                            <m:t>0</m:t>
                          </m:r>
                        </m:e>
                      </m:mr>
                    </m:m>
                  </m:e>
                </m:mr>
                <m:mr>
                  <m:e>
                    <m:m>
                      <m:mPr>
                        <m:mcs>
                          <m:mc>
                            <m:mcPr>
                              <m:count m:val="1"/>
                              <m:mcJc m:val="center"/>
                            </m:mcPr>
                          </m:mc>
                        </m:mcs>
                        <m:ctrlPr>
                          <w:rPr>
                            <w:rFonts w:ascii="Cambria Math" w:eastAsia="Batang" w:hAnsi="Verdana"/>
                            <w:i/>
                            <w:sz w:val="22"/>
                            <w:szCs w:val="22"/>
                          </w:rPr>
                        </m:ctrlPr>
                      </m:mPr>
                      <m:mr>
                        <m:e>
                          <m:r>
                            <w:rPr>
                              <w:rFonts w:ascii="Verdana" w:eastAsia="Batang" w:hAnsi="Cambria Math"/>
                              <w:sz w:val="22"/>
                              <w:szCs w:val="22"/>
                            </w:rPr>
                            <m:t>⋮</m:t>
                          </m:r>
                        </m:e>
                      </m:mr>
                      <m:mr>
                        <m:e>
                          <m:r>
                            <w:rPr>
                              <w:rFonts w:ascii="Cambria Math" w:eastAsia="Batang" w:hAnsi="Verdana"/>
                              <w:sz w:val="22"/>
                              <w:szCs w:val="22"/>
                            </w:rPr>
                            <m:t>0</m:t>
                          </m:r>
                        </m:e>
                      </m:mr>
                    </m:m>
                  </m:e>
                </m:mr>
              </m:m>
            </m:e>
          </m:d>
        </m:oMath>
      </m:oMathPara>
    </w:p>
    <w:p w:rsidR="00A1417D" w:rsidRPr="00E223E8" w:rsidRDefault="00A526CE"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Si F* › F a</w:t>
      </w:r>
      <w:r w:rsidRPr="00E223E8">
        <w:rPr>
          <w:rFonts w:ascii="Verdana" w:eastAsia="Batang" w:hAnsi="Verdana"/>
          <w:sz w:val="22"/>
          <w:szCs w:val="22"/>
          <w:vertAlign w:val="subscript"/>
        </w:rPr>
        <w:t>0</w:t>
      </w:r>
      <w:r w:rsidRPr="00E223E8">
        <w:rPr>
          <w:rFonts w:ascii="Verdana" w:eastAsia="Batang" w:hAnsi="Verdana"/>
          <w:sz w:val="22"/>
          <w:szCs w:val="22"/>
        </w:rPr>
        <w:t>; 1; T-q-2 se rechaza la hipótesis nula y tanto los rezagos como el grado del polinomio son adecuados; caso contrario hay que volver a hacer la regresión con un grado menor t.</w:t>
      </w:r>
    </w:p>
    <w:p w:rsidR="00A1417D" w:rsidRPr="00E223E8" w:rsidRDefault="00A1417D" w:rsidP="00055C82">
      <w:pPr>
        <w:spacing w:before="240" w:after="240" w:line="360" w:lineRule="auto"/>
        <w:jc w:val="both"/>
        <w:rPr>
          <w:rFonts w:ascii="Verdana" w:eastAsia="Batang" w:hAnsi="Verdana"/>
          <w:sz w:val="22"/>
          <w:szCs w:val="22"/>
        </w:rPr>
      </w:pPr>
    </w:p>
    <w:p w:rsidR="006946BF" w:rsidRPr="00055C82" w:rsidRDefault="006946BF" w:rsidP="00055C82">
      <w:pPr>
        <w:spacing w:before="240" w:after="240" w:line="360" w:lineRule="auto"/>
        <w:jc w:val="both"/>
        <w:rPr>
          <w:rFonts w:ascii="Verdana" w:eastAsia="Batang" w:hAnsi="Verdana"/>
          <w:b/>
          <w:sz w:val="22"/>
          <w:szCs w:val="22"/>
        </w:rPr>
      </w:pPr>
      <w:r w:rsidRPr="00055C82">
        <w:rPr>
          <w:rFonts w:ascii="Verdana" w:eastAsia="Batang" w:hAnsi="Verdana"/>
          <w:b/>
          <w:sz w:val="22"/>
          <w:szCs w:val="22"/>
        </w:rPr>
        <w:t>Retardo aritmético de Fischer</w:t>
      </w:r>
    </w:p>
    <w:p w:rsidR="006946BF" w:rsidRPr="00E223E8" w:rsidRDefault="006946BF"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Dado </w:t>
      </w:r>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m:t>
        </m:r>
        <m:r>
          <w:rPr>
            <w:rFonts w:ascii="Cambria Math" w:eastAsia="Batang" w:hAnsi="Verdana"/>
            <w:sz w:val="22"/>
            <w:szCs w:val="22"/>
          </w:rPr>
          <m:t xml:space="preserve"> + </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sSub>
              <m:sSubPr>
                <m:ctrlPr>
                  <w:rPr>
                    <w:rFonts w:ascii="Cambria Math" w:eastAsia="Batang" w:hAnsi="Verdana"/>
                    <w:i/>
                    <w:sz w:val="22"/>
                    <w:szCs w:val="22"/>
                  </w:rPr>
                </m:ctrlPr>
              </m:sSubPr>
              <m:e>
                <m:r>
                  <w:rPr>
                    <w:rFonts w:ascii="Cambria Math" w:eastAsia="Batang" w:hAnsi="Cambria Math"/>
                    <w:sz w:val="22"/>
                    <w:szCs w:val="22"/>
                  </w:rPr>
                  <m:t>δ</m:t>
                </m:r>
              </m:e>
              <m:sub>
                <m:r>
                  <w:rPr>
                    <w:rFonts w:ascii="Cambria Math" w:eastAsia="Batang" w:hAnsi="Cambria Math"/>
                    <w:sz w:val="22"/>
                    <w:szCs w:val="22"/>
                  </w:rPr>
                  <m:t>i</m:t>
                </m:r>
              </m:sub>
            </m:sSub>
          </m:e>
        </m:nary>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oMath>
    </w:p>
    <w:p w:rsidR="00A1417D" w:rsidRPr="00E223E8" w:rsidRDefault="00F67368" w:rsidP="00055C82">
      <w:pPr>
        <w:spacing w:before="240" w:after="240" w:line="360" w:lineRule="auto"/>
        <w:jc w:val="both"/>
        <w:rPr>
          <w:rFonts w:ascii="Verdana" w:eastAsia="Batang" w:hAnsi="Verdana"/>
          <w:sz w:val="22"/>
          <w:szCs w:val="22"/>
        </w:rPr>
      </w:pPr>
      <m:oMathPara>
        <m:oMathParaPr>
          <m:jc m:val="left"/>
        </m:oMathParaPr>
        <m:oMath>
          <m:sSub>
            <m:sSubPr>
              <m:ctrlPr>
                <w:rPr>
                  <w:rFonts w:ascii="Cambria Math" w:eastAsia="Batang" w:hAnsi="Verdana"/>
                  <w:i/>
                  <w:sz w:val="22"/>
                  <w:szCs w:val="22"/>
                </w:rPr>
              </m:ctrlPr>
            </m:sSubPr>
            <m:e>
              <m:r>
                <w:rPr>
                  <w:rFonts w:ascii="Cambria Math" w:eastAsia="Batang" w:hAnsi="Cambria Math"/>
                  <w:sz w:val="22"/>
                  <w:szCs w:val="22"/>
                </w:rPr>
                <m:t>δ</m:t>
              </m:r>
            </m:e>
            <m:sub>
              <m:r>
                <w:rPr>
                  <w:rFonts w:ascii="Cambria Math" w:eastAsia="Batang" w:hAnsi="Cambria Math"/>
                  <w:sz w:val="22"/>
                  <w:szCs w:val="22"/>
                </w:rPr>
                <m:t>i</m:t>
              </m:r>
            </m:sub>
          </m:sSub>
          <m:r>
            <w:rPr>
              <w:rFonts w:ascii="Cambria Math" w:eastAsia="Batang" w:hAnsi="Verdana"/>
              <w:sz w:val="22"/>
              <w:szCs w:val="22"/>
            </w:rPr>
            <m:t xml:space="preserve">= </m:t>
          </m:r>
          <m:d>
            <m:dPr>
              <m:begChr m:val="{"/>
              <m:endChr m:val=""/>
              <m:ctrlPr>
                <w:rPr>
                  <w:rFonts w:ascii="Cambria Math" w:eastAsia="Batang" w:hAnsi="Verdana"/>
                  <w:i/>
                  <w:sz w:val="22"/>
                  <w:szCs w:val="22"/>
                </w:rPr>
              </m:ctrlPr>
            </m:dPr>
            <m:e>
              <m:eqArr>
                <m:eqArrPr>
                  <m:ctrlPr>
                    <w:rPr>
                      <w:rFonts w:ascii="Cambria Math" w:eastAsia="Batang" w:hAnsi="Verdana"/>
                      <w:i/>
                      <w:sz w:val="22"/>
                      <w:szCs w:val="22"/>
                    </w:rPr>
                  </m:ctrlPr>
                </m:eqArrPr>
                <m:e>
                  <m:d>
                    <m:dPr>
                      <m:ctrlPr>
                        <w:rPr>
                          <w:rFonts w:ascii="Cambria Math" w:eastAsia="Batang" w:hAnsi="Verdana"/>
                          <w:i/>
                          <w:sz w:val="22"/>
                          <w:szCs w:val="22"/>
                        </w:rPr>
                      </m:ctrlPr>
                    </m:dPr>
                    <m:e>
                      <m:r>
                        <w:rPr>
                          <w:rFonts w:ascii="Cambria Math" w:eastAsia="Batang" w:hAnsi="Cambria Math"/>
                          <w:sz w:val="22"/>
                          <w:szCs w:val="22"/>
                        </w:rPr>
                        <m:t>k</m:t>
                      </m:r>
                      <m:r>
                        <w:rPr>
                          <w:rFonts w:ascii="Cambria Math" w:eastAsia="Batang" w:hAnsi="Verdana"/>
                          <w:sz w:val="22"/>
                          <w:szCs w:val="22"/>
                        </w:rPr>
                        <m:t>+1</m:t>
                      </m:r>
                      <m:r>
                        <w:rPr>
                          <w:rFonts w:ascii="Cambria Math" w:eastAsia="Batang" w:hAnsi="Verdana"/>
                          <w:sz w:val="22"/>
                          <w:szCs w:val="22"/>
                        </w:rPr>
                        <m:t>-</m:t>
                      </m:r>
                      <m:r>
                        <w:rPr>
                          <w:rFonts w:ascii="Cambria Math" w:eastAsia="Batang" w:hAnsi="Cambria Math"/>
                          <w:sz w:val="22"/>
                          <w:szCs w:val="22"/>
                        </w:rPr>
                        <m:t>i</m:t>
                      </m:r>
                    </m:e>
                  </m:d>
                  <m:r>
                    <w:rPr>
                      <w:rFonts w:ascii="Cambria Math" w:eastAsia="Batang" w:hAnsi="Cambria Math"/>
                      <w:sz w:val="22"/>
                      <w:szCs w:val="22"/>
                    </w:rPr>
                    <m:t>δ</m:t>
                  </m:r>
                  <m:r>
                    <w:rPr>
                      <w:rFonts w:ascii="Cambria Math" w:eastAsia="Batang" w:hAnsi="Verdana"/>
                      <w:sz w:val="22"/>
                      <w:szCs w:val="22"/>
                    </w:rPr>
                    <m:t xml:space="preserve">     0</m:t>
                  </m:r>
                  <m:r>
                    <w:rPr>
                      <w:rFonts w:ascii="Cambria Math" w:eastAsia="Batang" w:hAnsi="Verdana"/>
                      <w:sz w:val="22"/>
                      <w:szCs w:val="22"/>
                    </w:rPr>
                    <m:t>≤</m:t>
                  </m:r>
                  <m:r>
                    <w:rPr>
                      <w:rFonts w:ascii="Cambria Math" w:eastAsia="Batang" w:hAnsi="Cambria Math"/>
                      <w:sz w:val="22"/>
                      <w:szCs w:val="22"/>
                    </w:rPr>
                    <m:t>i</m:t>
                  </m:r>
                  <m:r>
                    <w:rPr>
                      <w:rFonts w:ascii="Cambria Math" w:eastAsia="Batang" w:hAnsi="Verdana"/>
                      <w:sz w:val="22"/>
                      <w:szCs w:val="22"/>
                    </w:rPr>
                    <m:t>≤</m:t>
                  </m:r>
                  <m:r>
                    <w:rPr>
                      <w:rFonts w:ascii="Cambria Math" w:eastAsia="Batang" w:hAnsi="Cambria Math"/>
                      <w:sz w:val="22"/>
                      <w:szCs w:val="22"/>
                    </w:rPr>
                    <m:t>k</m:t>
                  </m:r>
                </m:e>
                <m:e>
                  <m:r>
                    <w:rPr>
                      <w:rFonts w:ascii="Cambria Math" w:eastAsia="Batang" w:hAnsi="Verdana"/>
                      <w:sz w:val="22"/>
                      <w:szCs w:val="22"/>
                    </w:rPr>
                    <m:t xml:space="preserve">0                   </m:t>
                  </m:r>
                  <m:r>
                    <w:rPr>
                      <w:rFonts w:ascii="Cambria Math" w:eastAsia="Batang" w:hAnsi="Cambria Math"/>
                      <w:sz w:val="22"/>
                      <w:szCs w:val="22"/>
                    </w:rPr>
                    <m:t>i</m:t>
                  </m:r>
                  <m:r>
                    <w:rPr>
                      <w:rFonts w:ascii="Cambria Math" w:eastAsia="Batang" w:hAnsi="Verdana"/>
                      <w:sz w:val="22"/>
                      <w:szCs w:val="22"/>
                    </w:rPr>
                    <m:t>&gt;</m:t>
                  </m:r>
                  <m:r>
                    <w:rPr>
                      <w:rFonts w:ascii="Cambria Math" w:eastAsia="Batang" w:hAnsi="Cambria Math"/>
                      <w:sz w:val="22"/>
                      <w:szCs w:val="22"/>
                    </w:rPr>
                    <m:t>s</m:t>
                  </m:r>
                </m:e>
              </m:eqArr>
            </m:e>
          </m:d>
          <m:r>
            <w:rPr>
              <w:rFonts w:ascii="Cambria Math" w:eastAsia="Batang" w:hAnsi="Verdana"/>
              <w:sz w:val="22"/>
              <w:szCs w:val="22"/>
            </w:rPr>
            <m:t xml:space="preserve">   </m:t>
          </m:r>
        </m:oMath>
      </m:oMathPara>
    </w:p>
    <w:p w:rsidR="00A1417D" w:rsidRPr="00E223E8" w:rsidRDefault="000F312E"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Reemplazando en el modelo</w:t>
      </w:r>
    </w:p>
    <w:p w:rsidR="000F312E" w:rsidRPr="00E223E8" w:rsidRDefault="00F67368" w:rsidP="00055C82">
      <w:pPr>
        <w:spacing w:before="240" w:after="240" w:line="360" w:lineRule="auto"/>
        <w:jc w:val="both"/>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m:t>
          </m:r>
          <m:r>
            <w:rPr>
              <w:rFonts w:ascii="Cambria Math" w:eastAsia="Batang" w:hAnsi="Verdana"/>
              <w:sz w:val="22"/>
              <w:szCs w:val="22"/>
            </w:rPr>
            <m:t>+</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d>
                <m:dPr>
                  <m:ctrlPr>
                    <w:rPr>
                      <w:rFonts w:ascii="Cambria Math" w:eastAsia="Batang" w:hAnsi="Verdana"/>
                      <w:i/>
                      <w:sz w:val="22"/>
                      <w:szCs w:val="22"/>
                    </w:rPr>
                  </m:ctrlPr>
                </m:dPr>
                <m:e>
                  <m:r>
                    <w:rPr>
                      <w:rFonts w:ascii="Cambria Math" w:eastAsia="Batang" w:hAnsi="Verdana"/>
                      <w:sz w:val="22"/>
                      <w:szCs w:val="22"/>
                    </w:rPr>
                    <m:t>1</m:t>
                  </m:r>
                  <m:r>
                    <w:rPr>
                      <w:rFonts w:ascii="Cambria Math" w:eastAsia="Batang" w:hAnsi="Verdana"/>
                      <w:sz w:val="22"/>
                      <w:szCs w:val="22"/>
                    </w:rPr>
                    <m:t>-</m:t>
                  </m:r>
                  <m:r>
                    <w:rPr>
                      <w:rFonts w:ascii="Cambria Math" w:eastAsia="Batang" w:hAnsi="Cambria Math"/>
                      <w:sz w:val="22"/>
                      <w:szCs w:val="22"/>
                    </w:rPr>
                    <m:t>i</m:t>
                  </m:r>
                </m:e>
              </m:d>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e>
          </m:nary>
        </m:oMath>
      </m:oMathPara>
    </w:p>
    <w:p w:rsidR="00A1417D" w:rsidRPr="00E223E8" w:rsidRDefault="000F312E"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El modelo a estimar es</w:t>
      </w:r>
    </w:p>
    <w:p w:rsidR="000F312E" w:rsidRPr="00E223E8" w:rsidRDefault="00F67368" w:rsidP="00055C82">
      <w:pPr>
        <w:spacing w:before="240" w:after="240" w:line="360" w:lineRule="auto"/>
        <w:jc w:val="both"/>
        <w:rPr>
          <w:rFonts w:ascii="Verdana" w:eastAsia="Batang" w:hAnsi="Verdana"/>
          <w:sz w:val="22"/>
          <w:szCs w:val="22"/>
        </w:rPr>
      </w:pPr>
      <m:oMathPara>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δ</m:t>
              </m:r>
              <m:r>
                <w:rPr>
                  <w:rFonts w:ascii="Cambria Math" w:eastAsia="Batang" w:hAnsi="Verdana"/>
                  <w:sz w:val="22"/>
                  <w:szCs w:val="22"/>
                </w:rPr>
                <m:t xml:space="preserve"> </m:t>
              </m:r>
              <m:r>
                <w:rPr>
                  <w:rFonts w:ascii="Cambria Math" w:eastAsia="Batang" w:hAnsi="Cambria Math"/>
                  <w:sz w:val="22"/>
                  <w:szCs w:val="22"/>
                </w:rPr>
                <m:t>Z</m:t>
              </m:r>
            </m:e>
            <m:sub>
              <m:r>
                <w:rPr>
                  <w:rFonts w:ascii="Cambria Math" w:eastAsia="Batang" w:hAnsi="Cambria Math"/>
                  <w:sz w:val="22"/>
                  <w:szCs w:val="22"/>
                </w:rPr>
                <m:t>t</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oMath>
      </m:oMathPara>
    </w:p>
    <w:p w:rsidR="00A1417D" w:rsidRPr="00E223E8" w:rsidRDefault="00A1417D" w:rsidP="00055C82">
      <w:pPr>
        <w:spacing w:before="240" w:after="240" w:line="360" w:lineRule="auto"/>
        <w:jc w:val="both"/>
        <w:rPr>
          <w:rFonts w:ascii="Verdana" w:eastAsia="Batang" w:hAnsi="Verdana"/>
          <w:sz w:val="22"/>
          <w:szCs w:val="22"/>
        </w:rPr>
      </w:pPr>
    </w:p>
    <w:p w:rsidR="00A10BB6" w:rsidRPr="00055C82" w:rsidRDefault="00A10BB6" w:rsidP="00055C82">
      <w:pPr>
        <w:spacing w:before="240" w:after="240" w:line="360" w:lineRule="auto"/>
        <w:jc w:val="both"/>
        <w:rPr>
          <w:rFonts w:ascii="Verdana" w:eastAsia="Batang" w:hAnsi="Verdana"/>
          <w:b/>
          <w:sz w:val="22"/>
          <w:szCs w:val="22"/>
        </w:rPr>
      </w:pPr>
      <w:r w:rsidRPr="00055C82">
        <w:rPr>
          <w:rFonts w:ascii="Verdana" w:eastAsia="Batang" w:hAnsi="Verdana"/>
          <w:b/>
          <w:sz w:val="22"/>
          <w:szCs w:val="22"/>
        </w:rPr>
        <w:t>Retardo en v invertida de De Leeuw</w:t>
      </w:r>
    </w:p>
    <w:p w:rsidR="00A10BB6" w:rsidRPr="00E223E8" w:rsidRDefault="00A10BB6" w:rsidP="00055C82">
      <w:pP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Dado </w:t>
      </w:r>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m:t>
        </m:r>
        <m:r>
          <w:rPr>
            <w:rFonts w:ascii="Cambria Math" w:eastAsia="Batang" w:hAnsi="Verdana"/>
            <w:sz w:val="22"/>
            <w:szCs w:val="22"/>
          </w:rPr>
          <m:t xml:space="preserve"> + </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sup>
          <m:e>
            <m:sSub>
              <m:sSubPr>
                <m:ctrlPr>
                  <w:rPr>
                    <w:rFonts w:ascii="Cambria Math" w:eastAsia="Batang" w:hAnsi="Verdana"/>
                    <w:i/>
                    <w:sz w:val="22"/>
                    <w:szCs w:val="22"/>
                  </w:rPr>
                </m:ctrlPr>
              </m:sSubPr>
              <m:e>
                <m:r>
                  <w:rPr>
                    <w:rFonts w:ascii="Cambria Math" w:eastAsia="Batang" w:hAnsi="Cambria Math"/>
                    <w:sz w:val="22"/>
                    <w:szCs w:val="22"/>
                  </w:rPr>
                  <m:t>δ</m:t>
                </m:r>
              </m:e>
              <m:sub>
                <m:r>
                  <w:rPr>
                    <w:rFonts w:ascii="Cambria Math" w:eastAsia="Batang" w:hAnsi="Cambria Math"/>
                    <w:sz w:val="22"/>
                    <w:szCs w:val="22"/>
                  </w:rPr>
                  <m:t>i</m:t>
                </m:r>
              </m:sub>
            </m:sSub>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e>
        </m:nary>
      </m:oMath>
    </w:p>
    <w:p w:rsidR="00A10BB6" w:rsidRPr="00E223E8" w:rsidRDefault="00F67368" w:rsidP="002761B9">
      <w:pPr>
        <w:pBdr>
          <w:bottom w:val="thickThinLargeGap" w:sz="24" w:space="1" w:color="auto"/>
        </w:pBdr>
        <w:spacing w:before="240" w:after="240" w:line="360" w:lineRule="auto"/>
        <w:jc w:val="both"/>
        <w:rPr>
          <w:rFonts w:ascii="Verdana" w:eastAsia="Batang" w:hAnsi="Verdana"/>
          <w:sz w:val="22"/>
          <w:szCs w:val="22"/>
        </w:rPr>
      </w:pPr>
      <m:oMathPara>
        <m:oMathParaPr>
          <m:jc m:val="left"/>
        </m:oMathParaPr>
        <m:oMath>
          <m:sSub>
            <m:sSubPr>
              <m:ctrlPr>
                <w:rPr>
                  <w:rFonts w:ascii="Cambria Math" w:eastAsia="Batang" w:hAnsi="Verdana"/>
                  <w:i/>
                  <w:sz w:val="22"/>
                  <w:szCs w:val="22"/>
                </w:rPr>
              </m:ctrlPr>
            </m:sSubPr>
            <m:e>
              <m:r>
                <w:rPr>
                  <w:rFonts w:ascii="Cambria Math" w:eastAsia="Batang" w:hAnsi="Cambria Math"/>
                  <w:sz w:val="22"/>
                  <w:szCs w:val="22"/>
                </w:rPr>
                <m:t>δ</m:t>
              </m:r>
            </m:e>
            <m:sub>
              <m:r>
                <w:rPr>
                  <w:rFonts w:ascii="Cambria Math" w:eastAsia="Batang" w:hAnsi="Cambria Math"/>
                  <w:sz w:val="22"/>
                  <w:szCs w:val="22"/>
                </w:rPr>
                <m:t>i</m:t>
              </m:r>
            </m:sub>
          </m:sSub>
          <m:r>
            <w:rPr>
              <w:rFonts w:ascii="Cambria Math" w:eastAsia="Batang" w:hAnsi="Verdana"/>
              <w:sz w:val="22"/>
              <w:szCs w:val="22"/>
            </w:rPr>
            <m:t xml:space="preserve">= </m:t>
          </m:r>
          <m:d>
            <m:dPr>
              <m:begChr m:val="{"/>
              <m:endChr m:val=""/>
              <m:ctrlPr>
                <w:rPr>
                  <w:rFonts w:ascii="Cambria Math" w:eastAsia="Batang" w:hAnsi="Verdana"/>
                  <w:i/>
                  <w:sz w:val="22"/>
                  <w:szCs w:val="22"/>
                </w:rPr>
              </m:ctrlPr>
            </m:dPr>
            <m:e>
              <m:eqArr>
                <m:eqArrPr>
                  <m:ctrlPr>
                    <w:rPr>
                      <w:rFonts w:ascii="Cambria Math" w:eastAsia="Batang" w:hAnsi="Verdana"/>
                      <w:i/>
                      <w:sz w:val="22"/>
                      <w:szCs w:val="22"/>
                    </w:rPr>
                  </m:ctrlPr>
                </m:eqArrPr>
                <m:e>
                  <m:r>
                    <w:rPr>
                      <w:rFonts w:ascii="Cambria Math" w:eastAsia="Batang" w:hAnsi="Cambria Math"/>
                      <w:sz w:val="22"/>
                      <w:szCs w:val="22"/>
                    </w:rPr>
                    <m:t>iδ</m:t>
                  </m:r>
                  <m:r>
                    <w:rPr>
                      <w:rFonts w:ascii="Cambria Math" w:eastAsia="Batang" w:hAnsi="Verdana"/>
                      <w:sz w:val="22"/>
                      <w:szCs w:val="22"/>
                    </w:rPr>
                    <m:t xml:space="preserve">            0</m:t>
                  </m:r>
                  <m:r>
                    <w:rPr>
                      <w:rFonts w:ascii="Cambria Math" w:eastAsia="Batang" w:hAnsi="Verdana"/>
                      <w:sz w:val="22"/>
                      <w:szCs w:val="22"/>
                    </w:rPr>
                    <m:t>≤</m:t>
                  </m:r>
                  <m:r>
                    <w:rPr>
                      <w:rFonts w:ascii="Cambria Math" w:eastAsia="Batang" w:hAnsi="Cambria Math"/>
                      <w:sz w:val="22"/>
                      <w:szCs w:val="22"/>
                    </w:rPr>
                    <m:t>i</m:t>
                  </m:r>
                  <m:r>
                    <w:rPr>
                      <w:rFonts w:ascii="Cambria Math" w:eastAsia="Batang" w:hAnsi="Verdana"/>
                      <w:sz w:val="22"/>
                      <w:szCs w:val="22"/>
                    </w:rPr>
                    <m:t>≤</m:t>
                  </m:r>
                  <m:r>
                    <w:rPr>
                      <w:rFonts w:ascii="Cambria Math" w:eastAsia="Batang" w:hAnsi="Cambria Math"/>
                      <w:sz w:val="22"/>
                      <w:szCs w:val="22"/>
                    </w:rPr>
                    <m:t>k</m:t>
                  </m:r>
                  <m:r>
                    <w:rPr>
                      <w:rFonts w:ascii="Cambria Math" w:eastAsia="Batang" w:hAnsi="Verdana"/>
                      <w:sz w:val="22"/>
                      <w:szCs w:val="22"/>
                    </w:rPr>
                    <m:t>/2</m:t>
                  </m:r>
                </m:e>
                <m:e>
                  <m:d>
                    <m:dPr>
                      <m:ctrlPr>
                        <w:rPr>
                          <w:rFonts w:ascii="Cambria Math" w:eastAsia="Batang" w:hAnsi="Verdana"/>
                          <w:i/>
                          <w:sz w:val="22"/>
                          <w:szCs w:val="22"/>
                        </w:rPr>
                      </m:ctrlPr>
                    </m:dPr>
                    <m:e>
                      <m:r>
                        <w:rPr>
                          <w:rFonts w:ascii="Cambria Math" w:eastAsia="Batang" w:hAnsi="Cambria Math"/>
                          <w:sz w:val="22"/>
                          <w:szCs w:val="22"/>
                        </w:rPr>
                        <m:t>k</m:t>
                      </m:r>
                      <m:r>
                        <w:rPr>
                          <w:rFonts w:ascii="Verdana" w:eastAsia="Batang" w:hAnsi="Verdana"/>
                          <w:sz w:val="22"/>
                          <w:szCs w:val="22"/>
                        </w:rPr>
                        <m:t>-</m:t>
                      </m:r>
                      <m:r>
                        <w:rPr>
                          <w:rFonts w:ascii="Cambria Math" w:eastAsia="Batang" w:hAnsi="Cambria Math"/>
                          <w:sz w:val="22"/>
                          <w:szCs w:val="22"/>
                        </w:rPr>
                        <m:t>i</m:t>
                      </m:r>
                    </m:e>
                  </m:d>
                  <m:r>
                    <w:rPr>
                      <w:rFonts w:ascii="Cambria Math" w:eastAsia="Batang" w:hAnsi="Cambria Math"/>
                      <w:sz w:val="22"/>
                      <w:szCs w:val="22"/>
                    </w:rPr>
                    <m:t>δ</m:t>
                  </m:r>
                  <m:r>
                    <w:rPr>
                      <w:rFonts w:ascii="Cambria Math" w:eastAsia="Batang" w:hAnsi="Verdana"/>
                      <w:sz w:val="22"/>
                      <w:szCs w:val="22"/>
                    </w:rPr>
                    <m:t xml:space="preserve">          </m:t>
                  </m:r>
                  <m:f>
                    <m:fPr>
                      <m:ctrlPr>
                        <w:rPr>
                          <w:rFonts w:ascii="Cambria Math" w:eastAsia="Batang" w:hAnsi="Verdana"/>
                          <w:i/>
                          <w:sz w:val="22"/>
                          <w:szCs w:val="22"/>
                        </w:rPr>
                      </m:ctrlPr>
                    </m:fPr>
                    <m:num>
                      <m:r>
                        <w:rPr>
                          <w:rFonts w:ascii="Cambria Math" w:eastAsia="Batang" w:hAnsi="Cambria Math"/>
                          <w:sz w:val="22"/>
                          <w:szCs w:val="22"/>
                        </w:rPr>
                        <m:t>k</m:t>
                      </m:r>
                    </m:num>
                    <m:den>
                      <m:r>
                        <w:rPr>
                          <w:rFonts w:ascii="Cambria Math" w:eastAsia="Batang" w:hAnsi="Verdana"/>
                          <w:sz w:val="22"/>
                          <w:szCs w:val="22"/>
                        </w:rPr>
                        <m:t>2</m:t>
                      </m:r>
                    </m:den>
                  </m:f>
                  <m:r>
                    <w:rPr>
                      <w:rFonts w:ascii="Cambria Math" w:eastAsia="Batang" w:hAnsi="Verdana"/>
                      <w:sz w:val="22"/>
                      <w:szCs w:val="22"/>
                    </w:rPr>
                    <m:t>+ 1</m:t>
                  </m:r>
                  <m:r>
                    <w:rPr>
                      <w:rFonts w:ascii="Cambria Math" w:eastAsia="Batang" w:hAnsi="Verdana"/>
                      <w:sz w:val="22"/>
                      <w:szCs w:val="22"/>
                    </w:rPr>
                    <m:t>≤</m:t>
                  </m:r>
                  <m:r>
                    <w:rPr>
                      <w:rFonts w:ascii="Cambria Math" w:eastAsia="Batang" w:hAnsi="Cambria Math"/>
                      <w:sz w:val="22"/>
                      <w:szCs w:val="22"/>
                    </w:rPr>
                    <m:t>i</m:t>
                  </m:r>
                  <m:r>
                    <w:rPr>
                      <w:rFonts w:ascii="Cambria Math" w:eastAsia="Batang" w:hAnsi="Verdana"/>
                      <w:sz w:val="22"/>
                      <w:szCs w:val="22"/>
                    </w:rPr>
                    <m:t>≤</m:t>
                  </m:r>
                  <m:r>
                    <w:rPr>
                      <w:rFonts w:ascii="Cambria Math" w:eastAsia="Batang" w:hAnsi="Cambria Math"/>
                      <w:sz w:val="22"/>
                      <w:szCs w:val="22"/>
                    </w:rPr>
                    <m:t>k</m:t>
                  </m:r>
                </m:e>
              </m:eqArr>
            </m:e>
          </m:d>
        </m:oMath>
      </m:oMathPara>
    </w:p>
    <w:p w:rsidR="00A10BB6" w:rsidRPr="00E223E8" w:rsidRDefault="00A10BB6" w:rsidP="002761B9">
      <w:pPr>
        <w:pBdr>
          <w:bottom w:val="thickThinLargeGap" w:sz="24" w:space="1" w:color="auto"/>
        </w:pBdr>
        <w:spacing w:before="240" w:after="240" w:line="360" w:lineRule="auto"/>
        <w:jc w:val="both"/>
        <w:rPr>
          <w:rFonts w:ascii="Verdana" w:eastAsia="Batang" w:hAnsi="Verdana"/>
          <w:sz w:val="22"/>
          <w:szCs w:val="22"/>
        </w:rPr>
      </w:pPr>
      <w:r w:rsidRPr="00E223E8">
        <w:rPr>
          <w:rFonts w:ascii="Verdana" w:eastAsia="Batang" w:hAnsi="Verdana"/>
          <w:sz w:val="22"/>
          <w:szCs w:val="22"/>
        </w:rPr>
        <w:t>Reemplazando en el modelo</w:t>
      </w:r>
    </w:p>
    <w:p w:rsidR="00A10BB6" w:rsidRPr="00E223E8" w:rsidRDefault="00F67368" w:rsidP="002761B9">
      <w:pPr>
        <w:pBdr>
          <w:bottom w:val="thickThinLargeGap" w:sz="24" w:space="1" w:color="auto"/>
        </w:pBdr>
        <w:spacing w:before="240" w:after="240" w:line="360" w:lineRule="auto"/>
        <w:jc w:val="both"/>
        <w:rPr>
          <w:rFonts w:ascii="Verdana" w:eastAsia="Batang" w:hAnsi="Verdana"/>
          <w:sz w:val="22"/>
          <w:szCs w:val="22"/>
        </w:rPr>
      </w:pPr>
      <m:oMathPara>
        <m:oMathParaPr>
          <m:jc m:val="left"/>
        </m:oMathParaPr>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m:t>
          </m:r>
          <m:r>
            <w:rPr>
              <w:rFonts w:ascii="Cambria Math" w:eastAsia="Batang" w:hAnsi="Verdana"/>
              <w:sz w:val="22"/>
              <w:szCs w:val="22"/>
            </w:rPr>
            <m:t xml:space="preserve">+ </m:t>
          </m:r>
          <m:r>
            <w:rPr>
              <w:rFonts w:ascii="Cambria Math" w:eastAsia="Batang" w:hAnsi="Cambria Math"/>
              <w:sz w:val="22"/>
              <w:szCs w:val="22"/>
            </w:rPr>
            <m:t>δ</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=0</m:t>
              </m:r>
            </m:sub>
            <m:sup>
              <m:r>
                <w:rPr>
                  <w:rFonts w:ascii="Cambria Math" w:eastAsia="Batang" w:hAnsi="Cambria Math"/>
                  <w:sz w:val="22"/>
                  <w:szCs w:val="22"/>
                </w:rPr>
                <m:t>k</m:t>
              </m:r>
              <m:r>
                <w:rPr>
                  <w:rFonts w:ascii="Cambria Math" w:eastAsia="Batang" w:hAnsi="Verdana"/>
                  <w:sz w:val="22"/>
                  <w:szCs w:val="22"/>
                </w:rPr>
                <m:t>/2</m:t>
              </m:r>
            </m:sup>
            <m:e>
              <m:r>
                <w:rPr>
                  <w:rFonts w:ascii="Cambria Math" w:eastAsia="Batang" w:hAnsi="Cambria Math"/>
                  <w:sz w:val="22"/>
                  <w:szCs w:val="22"/>
                </w:rPr>
                <m:t>i</m:t>
              </m:r>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r>
                <w:rPr>
                  <w:rFonts w:ascii="Cambria Math" w:eastAsia="Batang" w:hAnsi="Verdana"/>
                  <w:sz w:val="22"/>
                  <w:szCs w:val="22"/>
                </w:rPr>
                <m:t xml:space="preserve">+ </m:t>
              </m:r>
              <m:nary>
                <m:naryPr>
                  <m:chr m:val="∑"/>
                  <m:limLoc m:val="undOvr"/>
                  <m:ctrlPr>
                    <w:rPr>
                      <w:rFonts w:ascii="Cambria Math" w:eastAsia="Batang" w:hAnsi="Verdana"/>
                      <w:i/>
                      <w:sz w:val="22"/>
                      <w:szCs w:val="22"/>
                    </w:rPr>
                  </m:ctrlPr>
                </m:naryPr>
                <m:sub>
                  <m:r>
                    <w:rPr>
                      <w:rFonts w:ascii="Cambria Math" w:eastAsia="Batang" w:hAnsi="Cambria Math"/>
                      <w:sz w:val="22"/>
                      <w:szCs w:val="22"/>
                    </w:rPr>
                    <m:t>i</m:t>
                  </m:r>
                  <m:r>
                    <w:rPr>
                      <w:rFonts w:ascii="Cambria Math" w:eastAsia="Batang" w:hAnsi="Verdana"/>
                      <w:sz w:val="22"/>
                      <w:szCs w:val="22"/>
                    </w:rPr>
                    <m:t xml:space="preserve">= </m:t>
                  </m:r>
                  <m:f>
                    <m:fPr>
                      <m:ctrlPr>
                        <w:rPr>
                          <w:rFonts w:ascii="Cambria Math" w:eastAsia="Batang" w:hAnsi="Verdana"/>
                          <w:i/>
                          <w:sz w:val="22"/>
                          <w:szCs w:val="22"/>
                        </w:rPr>
                      </m:ctrlPr>
                    </m:fPr>
                    <m:num>
                      <m:r>
                        <w:rPr>
                          <w:rFonts w:ascii="Cambria Math" w:eastAsia="Batang" w:hAnsi="Cambria Math"/>
                          <w:sz w:val="22"/>
                          <w:szCs w:val="22"/>
                        </w:rPr>
                        <m:t>k</m:t>
                      </m:r>
                    </m:num>
                    <m:den>
                      <m:r>
                        <w:rPr>
                          <w:rFonts w:ascii="Cambria Math" w:eastAsia="Batang" w:hAnsi="Verdana"/>
                          <w:sz w:val="22"/>
                          <w:szCs w:val="22"/>
                        </w:rPr>
                        <m:t>2</m:t>
                      </m:r>
                    </m:den>
                  </m:f>
                  <m:r>
                    <w:rPr>
                      <w:rFonts w:ascii="Cambria Math" w:eastAsia="Batang" w:hAnsi="Verdana"/>
                      <w:sz w:val="22"/>
                      <w:szCs w:val="22"/>
                    </w:rPr>
                    <m:t>+1</m:t>
                  </m:r>
                </m:sub>
                <m:sup>
                  <m:r>
                    <w:rPr>
                      <w:rFonts w:ascii="Cambria Math" w:eastAsia="Batang" w:hAnsi="Cambria Math"/>
                      <w:sz w:val="22"/>
                      <w:szCs w:val="22"/>
                    </w:rPr>
                    <m:t>k</m:t>
                  </m:r>
                  <m:r>
                    <w:rPr>
                      <w:rFonts w:ascii="Cambria Math" w:eastAsia="Batang" w:hAnsi="Verdana"/>
                      <w:sz w:val="22"/>
                      <w:szCs w:val="22"/>
                    </w:rPr>
                    <m:t>/2</m:t>
                  </m:r>
                </m:sup>
                <m:e>
                  <m:r>
                    <w:rPr>
                      <w:rFonts w:ascii="Cambria Math" w:eastAsia="Batang" w:hAnsi="Verdana"/>
                      <w:sz w:val="22"/>
                      <w:szCs w:val="22"/>
                    </w:rPr>
                    <m:t>(</m:t>
                  </m:r>
                  <m:r>
                    <w:rPr>
                      <w:rFonts w:ascii="Cambria Math" w:eastAsia="Batang" w:hAnsi="Cambria Math"/>
                      <w:sz w:val="22"/>
                      <w:szCs w:val="22"/>
                    </w:rPr>
                    <m:t>k</m:t>
                  </m:r>
                  <m:r>
                    <w:rPr>
                      <w:rFonts w:ascii="Verdana" w:eastAsia="Batang" w:hAnsi="Verdana"/>
                      <w:sz w:val="22"/>
                      <w:szCs w:val="22"/>
                    </w:rPr>
                    <m:t>-</m:t>
                  </m:r>
                  <m:r>
                    <w:rPr>
                      <w:rFonts w:ascii="Cambria Math" w:eastAsia="Batang" w:hAnsi="Verdana"/>
                      <w:sz w:val="22"/>
                      <w:szCs w:val="22"/>
                    </w:rPr>
                    <m:t>1)</m:t>
                  </m:r>
                  <m:sSub>
                    <m:sSubPr>
                      <m:ctrlPr>
                        <w:rPr>
                          <w:rFonts w:ascii="Cambria Math" w:eastAsia="Batang" w:hAnsi="Verdana"/>
                          <w:i/>
                          <w:sz w:val="22"/>
                          <w:szCs w:val="22"/>
                        </w:rPr>
                      </m:ctrlPr>
                    </m:sSubPr>
                    <m:e>
                      <m:r>
                        <w:rPr>
                          <w:rFonts w:ascii="Cambria Math" w:eastAsia="Batang" w:hAnsi="Cambria Math"/>
                          <w:sz w:val="22"/>
                          <w:szCs w:val="22"/>
                        </w:rPr>
                        <m:t>X</m:t>
                      </m:r>
                    </m:e>
                    <m:sub>
                      <m:r>
                        <w:rPr>
                          <w:rFonts w:ascii="Cambria Math" w:eastAsia="Batang" w:hAnsi="Cambria Math"/>
                          <w:sz w:val="22"/>
                          <w:szCs w:val="22"/>
                        </w:rPr>
                        <m:t>t</m:t>
                      </m:r>
                      <m:r>
                        <w:rPr>
                          <w:rFonts w:ascii="Verdana" w:eastAsia="Batang" w:hAnsi="Verdana"/>
                          <w:sz w:val="22"/>
                          <w:szCs w:val="22"/>
                        </w:rPr>
                        <m:t>-</m:t>
                      </m:r>
                      <m:r>
                        <w:rPr>
                          <w:rFonts w:ascii="Cambria Math" w:eastAsia="Batang" w:hAnsi="Cambria Math"/>
                          <w:sz w:val="22"/>
                          <w:szCs w:val="22"/>
                        </w:rPr>
                        <m:t>i</m:t>
                      </m:r>
                    </m:sub>
                  </m:sSub>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e>
              </m:nary>
            </m:e>
          </m:nary>
        </m:oMath>
      </m:oMathPara>
    </w:p>
    <w:p w:rsidR="00A10BB6" w:rsidRPr="00E223E8" w:rsidRDefault="00420179" w:rsidP="002761B9">
      <w:pPr>
        <w:pBdr>
          <w:bottom w:val="thickThinLargeGap" w:sz="24" w:space="1" w:color="auto"/>
        </w:pBdr>
        <w:spacing w:before="240" w:after="240" w:line="360" w:lineRule="auto"/>
        <w:jc w:val="both"/>
        <w:rPr>
          <w:rFonts w:ascii="Verdana" w:eastAsia="Batang" w:hAnsi="Verdana"/>
          <w:sz w:val="22"/>
          <w:szCs w:val="22"/>
        </w:rPr>
      </w:pPr>
      <w:r w:rsidRPr="00E223E8">
        <w:rPr>
          <w:rFonts w:ascii="Verdana" w:eastAsia="Batang" w:hAnsi="Verdana"/>
          <w:sz w:val="22"/>
          <w:szCs w:val="22"/>
        </w:rPr>
        <w:t xml:space="preserve">El modelo a estimar es </w:t>
      </w:r>
    </w:p>
    <w:p w:rsidR="00420179" w:rsidRPr="007E713B" w:rsidRDefault="00F67368" w:rsidP="002761B9">
      <w:pPr>
        <w:pBdr>
          <w:bottom w:val="thickThinLargeGap" w:sz="24" w:space="1" w:color="auto"/>
        </w:pBdr>
        <w:spacing w:before="240" w:after="240" w:line="360" w:lineRule="auto"/>
        <w:jc w:val="both"/>
        <w:rPr>
          <w:rFonts w:ascii="Verdana" w:eastAsia="Batang" w:hAnsi="Verdana"/>
          <w:sz w:val="22"/>
          <w:szCs w:val="22"/>
        </w:rPr>
      </w:pPr>
      <m:oMathPara>
        <m:oMathParaPr>
          <m:jc m:val="left"/>
        </m:oMathParaPr>
        <m:oMath>
          <m:sSub>
            <m:sSubPr>
              <m:ctrlPr>
                <w:rPr>
                  <w:rFonts w:ascii="Cambria Math" w:eastAsia="Batang" w:hAnsi="Verdana"/>
                  <w:i/>
                  <w:sz w:val="22"/>
                  <w:szCs w:val="22"/>
                </w:rPr>
              </m:ctrlPr>
            </m:sSubPr>
            <m:e>
              <m:r>
                <w:rPr>
                  <w:rFonts w:ascii="Cambria Math" w:eastAsia="Batang" w:hAnsi="Cambria Math"/>
                  <w:sz w:val="22"/>
                  <w:szCs w:val="22"/>
                </w:rPr>
                <m:t>Y</m:t>
              </m:r>
            </m:e>
            <m:sub>
              <m:r>
                <w:rPr>
                  <w:rFonts w:ascii="Cambria Math" w:eastAsia="Batang" w:hAnsi="Cambria Math"/>
                  <w:sz w:val="22"/>
                  <w:szCs w:val="22"/>
                </w:rPr>
                <m:t>t</m:t>
              </m:r>
            </m:sub>
          </m:sSub>
          <m:r>
            <w:rPr>
              <w:rFonts w:ascii="Cambria Math" w:eastAsia="Batang" w:hAnsi="Verdana"/>
              <w:sz w:val="22"/>
              <w:szCs w:val="22"/>
            </w:rPr>
            <m:t xml:space="preserve">= </m:t>
          </m:r>
          <m:r>
            <w:rPr>
              <w:rFonts w:ascii="Cambria Math" w:eastAsia="Batang" w:hAnsi="Cambria Math"/>
              <w:sz w:val="22"/>
              <w:szCs w:val="22"/>
            </w:rPr>
            <m:t>∝</m:t>
          </m:r>
          <m:r>
            <w:rPr>
              <w:rFonts w:ascii="Cambria Math" w:eastAsia="Batang" w:hAnsi="Verdana"/>
              <w:sz w:val="22"/>
              <w:szCs w:val="22"/>
            </w:rPr>
            <m:t xml:space="preserve"> + </m:t>
          </m:r>
          <m:sSub>
            <m:sSubPr>
              <m:ctrlPr>
                <w:rPr>
                  <w:rFonts w:ascii="Cambria Math" w:eastAsia="Batang" w:hAnsi="Verdana"/>
                  <w:i/>
                  <w:sz w:val="22"/>
                  <w:szCs w:val="22"/>
                </w:rPr>
              </m:ctrlPr>
            </m:sSubPr>
            <m:e>
              <m:r>
                <w:rPr>
                  <w:rFonts w:ascii="Cambria Math" w:eastAsia="Batang" w:hAnsi="Cambria Math"/>
                  <w:sz w:val="22"/>
                  <w:szCs w:val="22"/>
                </w:rPr>
                <m:t>δ</m:t>
              </m:r>
              <m:r>
                <w:rPr>
                  <w:rFonts w:ascii="Cambria Math" w:eastAsia="Batang" w:hAnsi="Verdana"/>
                  <w:sz w:val="22"/>
                  <w:szCs w:val="22"/>
                </w:rPr>
                <m:t xml:space="preserve"> </m:t>
              </m:r>
              <m:r>
                <w:rPr>
                  <w:rFonts w:ascii="Cambria Math" w:eastAsia="Batang" w:hAnsi="Cambria Math"/>
                  <w:sz w:val="22"/>
                  <w:szCs w:val="22"/>
                </w:rPr>
                <m:t>Z</m:t>
              </m:r>
            </m:e>
            <m:sub>
              <m:r>
                <w:rPr>
                  <w:rFonts w:ascii="Cambria Math" w:eastAsia="Batang" w:hAnsi="Cambria Math"/>
                  <w:sz w:val="22"/>
                  <w:szCs w:val="22"/>
                </w:rPr>
                <m:t>t</m:t>
              </m:r>
            </m:sub>
          </m:sSub>
          <m:r>
            <w:rPr>
              <w:rFonts w:ascii="Cambria Math" w:eastAsia="Batang" w:hAnsi="Verdana"/>
              <w:sz w:val="22"/>
              <w:szCs w:val="22"/>
            </w:rPr>
            <m:t xml:space="preserve">+ </m:t>
          </m:r>
          <m:sSub>
            <m:sSubPr>
              <m:ctrlPr>
                <w:rPr>
                  <w:rFonts w:ascii="Cambria Math" w:eastAsia="Batang" w:hAnsi="Verdana"/>
                  <w:i/>
                  <w:sz w:val="22"/>
                  <w:szCs w:val="22"/>
                </w:rPr>
              </m:ctrlPr>
            </m:sSubPr>
            <m:e>
              <m:r>
                <w:rPr>
                  <w:rFonts w:ascii="Cambria Math" w:eastAsia="Batang" w:hAnsi="Cambria Math"/>
                  <w:sz w:val="22"/>
                  <w:szCs w:val="22"/>
                </w:rPr>
                <m:t>ε</m:t>
              </m:r>
            </m:e>
            <m:sub>
              <m:r>
                <w:rPr>
                  <w:rFonts w:ascii="Cambria Math" w:eastAsia="Batang" w:hAnsi="Cambria Math"/>
                  <w:sz w:val="22"/>
                  <w:szCs w:val="22"/>
                </w:rPr>
                <m:t>t</m:t>
              </m:r>
            </m:sub>
          </m:sSub>
        </m:oMath>
      </m:oMathPara>
    </w:p>
    <w:p w:rsidR="007E713B" w:rsidRDefault="007E713B" w:rsidP="002761B9">
      <w:pPr>
        <w:pBdr>
          <w:bottom w:val="thickThinLargeGap" w:sz="24" w:space="1" w:color="auto"/>
        </w:pBdr>
        <w:spacing w:before="240" w:after="240" w:line="360" w:lineRule="auto"/>
        <w:jc w:val="both"/>
        <w:rPr>
          <w:rFonts w:ascii="Verdana" w:eastAsia="Batang" w:hAnsi="Verdana"/>
          <w:sz w:val="22"/>
          <w:szCs w:val="22"/>
        </w:rPr>
      </w:pPr>
    </w:p>
    <w:p w:rsidR="007E713B" w:rsidRPr="00E223E8" w:rsidRDefault="007E713B" w:rsidP="002761B9">
      <w:pPr>
        <w:pBdr>
          <w:bottom w:val="thickThinLargeGap" w:sz="24" w:space="1" w:color="auto"/>
        </w:pBdr>
        <w:spacing w:before="240" w:after="240" w:line="360" w:lineRule="auto"/>
        <w:jc w:val="both"/>
        <w:rPr>
          <w:rFonts w:ascii="Verdana" w:eastAsia="Batang" w:hAnsi="Verdana"/>
          <w:sz w:val="22"/>
          <w:szCs w:val="22"/>
        </w:rPr>
      </w:pPr>
    </w:p>
    <w:p w:rsidR="00420179" w:rsidRDefault="00420179" w:rsidP="002761B9">
      <w:pPr>
        <w:pBdr>
          <w:bottom w:val="thickThinLargeGap" w:sz="24" w:space="1" w:color="auto"/>
        </w:pBdr>
        <w:spacing w:before="240" w:after="240" w:line="360" w:lineRule="auto"/>
        <w:jc w:val="both"/>
        <w:rPr>
          <w:rFonts w:eastAsia="Batang"/>
        </w:rPr>
      </w:pPr>
    </w:p>
    <w:p w:rsidR="0099092A" w:rsidRDefault="0099092A">
      <w:pPr>
        <w:pStyle w:val="Ttulo3"/>
        <w:spacing w:before="240" w:after="240" w:line="360" w:lineRule="auto"/>
        <w:ind w:left="0"/>
        <w:rPr>
          <w:rFonts w:ascii="Verdana" w:eastAsia="Batang" w:hAnsi="Verdana" w:cs="Arial"/>
          <w:b/>
          <w:bCs/>
          <w:snapToGrid/>
          <w:szCs w:val="24"/>
        </w:rPr>
      </w:pPr>
      <w:bookmarkStart w:id="21" w:name="_Toc177469776"/>
      <w:bookmarkStart w:id="22" w:name="_Toc306010419"/>
      <w:r>
        <w:rPr>
          <w:rFonts w:ascii="Verdana" w:eastAsia="Batang" w:hAnsi="Verdana" w:cs="Arial"/>
          <w:b/>
          <w:bCs/>
          <w:snapToGrid/>
          <w:szCs w:val="24"/>
        </w:rPr>
        <w:t>CASOS DE ESTUDIO, PREGUNTAS Y PROBLEMAS</w:t>
      </w:r>
      <w:bookmarkEnd w:id="21"/>
      <w:bookmarkEnd w:id="22"/>
    </w:p>
    <w:p w:rsidR="0099092A" w:rsidRDefault="0099092A">
      <w:pPr>
        <w:pStyle w:val="Ttulo4"/>
        <w:spacing w:before="240" w:after="240" w:line="240" w:lineRule="auto"/>
        <w:jc w:val="left"/>
        <w:rPr>
          <w:rFonts w:ascii="Verdana" w:eastAsia="Batang" w:hAnsi="Verdana"/>
          <w:bCs/>
          <w:snapToGrid/>
          <w:sz w:val="24"/>
          <w:szCs w:val="24"/>
        </w:rPr>
      </w:pPr>
      <w:bookmarkStart w:id="23" w:name="_Toc130374573"/>
      <w:bookmarkStart w:id="24" w:name="_Toc177469777"/>
      <w:bookmarkStart w:id="25" w:name="_Toc306010420"/>
      <w:r>
        <w:rPr>
          <w:rFonts w:ascii="Verdana" w:eastAsia="Batang" w:hAnsi="Verdana"/>
          <w:bCs/>
          <w:snapToGrid/>
          <w:sz w:val="24"/>
          <w:szCs w:val="24"/>
        </w:rPr>
        <w:t xml:space="preserve">Caso </w:t>
      </w:r>
      <w:r w:rsidR="00B0578F">
        <w:rPr>
          <w:rFonts w:ascii="Verdana" w:eastAsia="Batang" w:hAnsi="Verdana"/>
          <w:bCs/>
          <w:snapToGrid/>
          <w:sz w:val="24"/>
          <w:szCs w:val="24"/>
        </w:rPr>
        <w:t>1</w:t>
      </w:r>
      <w:r w:rsidR="00BE2B8C">
        <w:rPr>
          <w:rFonts w:ascii="Verdana" w:eastAsia="Batang" w:hAnsi="Verdana"/>
          <w:bCs/>
          <w:snapToGrid/>
          <w:sz w:val="24"/>
          <w:szCs w:val="24"/>
        </w:rPr>
        <w:t>8</w:t>
      </w:r>
      <w:r w:rsidR="00B0578F">
        <w:rPr>
          <w:rFonts w:ascii="Verdana" w:eastAsia="Batang" w:hAnsi="Verdana"/>
          <w:bCs/>
          <w:snapToGrid/>
          <w:sz w:val="24"/>
          <w:szCs w:val="24"/>
        </w:rPr>
        <w:t>.</w:t>
      </w:r>
      <w:r>
        <w:rPr>
          <w:rFonts w:ascii="Verdana" w:eastAsia="Batang" w:hAnsi="Verdana"/>
          <w:bCs/>
          <w:snapToGrid/>
          <w:sz w:val="24"/>
          <w:szCs w:val="24"/>
        </w:rPr>
        <w:t>1: Modelo de Rezagos Distribuidos de Almon para la función Consumo</w:t>
      </w:r>
      <w:bookmarkEnd w:id="23"/>
      <w:bookmarkEnd w:id="24"/>
      <w:bookmarkEnd w:id="25"/>
    </w:p>
    <w:p w:rsidR="0099092A" w:rsidRDefault="0099092A">
      <w:pPr>
        <w:autoSpaceDE w:val="0"/>
        <w:autoSpaceDN w:val="0"/>
        <w:adjustRightInd w:val="0"/>
        <w:spacing w:before="240" w:after="120"/>
        <w:jc w:val="both"/>
        <w:rPr>
          <w:rFonts w:ascii="Verdana" w:hAnsi="Verdana" w:cs="Arial"/>
          <w:sz w:val="22"/>
          <w:szCs w:val="22"/>
        </w:rPr>
      </w:pPr>
      <w:r>
        <w:rPr>
          <w:rFonts w:ascii="Verdana" w:hAnsi="Verdana" w:cs="Arial"/>
          <w:sz w:val="22"/>
          <w:szCs w:val="22"/>
        </w:rPr>
        <w:t xml:space="preserve">El objetivo es aplicar la técnica de Almon a los datos de Consumo y PBI de Argentina utilizando la información existente en </w:t>
      </w:r>
      <w:smartTag w:uri="urn:schemas-microsoft-com:office:smarttags" w:element="PersonName">
        <w:smartTagPr>
          <w:attr w:name="ProductID" w:val="la Tabla"/>
        </w:smartTagPr>
        <w:r>
          <w:rPr>
            <w:rFonts w:ascii="Verdana" w:hAnsi="Verdana" w:cs="Arial"/>
            <w:sz w:val="22"/>
            <w:szCs w:val="22"/>
          </w:rPr>
          <w:t>la Tabla</w:t>
        </w:r>
      </w:smartTag>
      <w:r>
        <w:rPr>
          <w:rFonts w:ascii="Verdana" w:hAnsi="Verdana" w:cs="Arial"/>
          <w:sz w:val="22"/>
          <w:szCs w:val="22"/>
        </w:rPr>
        <w:t xml:space="preserve"> 12.4. </w:t>
      </w:r>
    </w:p>
    <w:p w:rsidR="0099092A" w:rsidRDefault="0099092A">
      <w:pPr>
        <w:autoSpaceDE w:val="0"/>
        <w:autoSpaceDN w:val="0"/>
        <w:adjustRightInd w:val="0"/>
        <w:spacing w:before="240" w:after="120"/>
        <w:jc w:val="both"/>
        <w:rPr>
          <w:rFonts w:ascii="Verdana" w:hAnsi="Verdana" w:cs="Arial"/>
          <w:sz w:val="22"/>
          <w:szCs w:val="22"/>
        </w:rPr>
      </w:pPr>
      <w:r>
        <w:rPr>
          <w:rFonts w:ascii="Verdana" w:hAnsi="Verdana" w:cs="Arial"/>
          <w:sz w:val="22"/>
          <w:szCs w:val="22"/>
        </w:rPr>
        <w:t xml:space="preserve">Uno de los problemas que se presenta es el desconocimiento de la relación de causalidad, ¿el comportamiento del consumo causa un comportamiento determinado en el PBI?, o ¿las variaciones en el PBI dan lugar a cambios en el consumo? </w:t>
      </w:r>
    </w:p>
    <w:p w:rsidR="0099092A" w:rsidRDefault="0099092A">
      <w:pPr>
        <w:autoSpaceDE w:val="0"/>
        <w:autoSpaceDN w:val="0"/>
        <w:adjustRightInd w:val="0"/>
        <w:spacing w:before="240" w:after="120"/>
        <w:jc w:val="both"/>
        <w:rPr>
          <w:rFonts w:ascii="Verdana" w:hAnsi="Verdana" w:cs="Arial"/>
          <w:sz w:val="22"/>
          <w:szCs w:val="22"/>
        </w:rPr>
      </w:pPr>
      <w:r>
        <w:rPr>
          <w:rFonts w:ascii="Verdana" w:hAnsi="Verdana" w:cs="Arial"/>
          <w:sz w:val="22"/>
          <w:szCs w:val="22"/>
        </w:rPr>
        <w:t xml:space="preserve">Para aproximar una respuesta a esos interrogantes es de utilidad el Test de Granger, que mide la causalidad cuando hay relación  temporal del tipo adelanto rezago entre las variables. </w:t>
      </w:r>
    </w:p>
    <w:p w:rsidR="00A94FAE" w:rsidRDefault="00A94FAE">
      <w:pPr>
        <w:autoSpaceDE w:val="0"/>
        <w:autoSpaceDN w:val="0"/>
        <w:adjustRightInd w:val="0"/>
        <w:spacing w:before="240" w:after="120"/>
        <w:jc w:val="both"/>
        <w:rPr>
          <w:rFonts w:ascii="Verdana" w:hAnsi="Verdana" w:cs="Arial"/>
          <w:sz w:val="22"/>
          <w:szCs w:val="22"/>
        </w:rPr>
      </w:pPr>
    </w:p>
    <w:p w:rsidR="0099092A" w:rsidRDefault="0099092A">
      <w:pPr>
        <w:pStyle w:val="Ttulo5"/>
        <w:spacing w:after="120"/>
        <w:rPr>
          <w:rFonts w:ascii="Verdana" w:eastAsia="Batang" w:hAnsi="Verdana"/>
          <w:sz w:val="22"/>
          <w:szCs w:val="20"/>
          <w:lang w:val="es-ES_tradnl"/>
        </w:rPr>
      </w:pPr>
      <w:bookmarkStart w:id="26" w:name="_Toc306010421"/>
      <w:r>
        <w:rPr>
          <w:rFonts w:ascii="Verdana" w:eastAsia="Batang" w:hAnsi="Verdana"/>
          <w:sz w:val="22"/>
          <w:szCs w:val="20"/>
          <w:lang w:val="es-ES_tradnl"/>
        </w:rPr>
        <w:t>Prueba de Granger</w:t>
      </w:r>
      <w:bookmarkEnd w:id="26"/>
    </w:p>
    <w:p w:rsidR="0099092A" w:rsidRDefault="0099092A">
      <w:pPr>
        <w:autoSpaceDE w:val="0"/>
        <w:autoSpaceDN w:val="0"/>
        <w:adjustRightInd w:val="0"/>
        <w:spacing w:before="240" w:after="120"/>
        <w:jc w:val="both"/>
        <w:rPr>
          <w:rFonts w:ascii="Verdana" w:hAnsi="Verdana" w:cs="Arial"/>
          <w:sz w:val="22"/>
          <w:szCs w:val="22"/>
          <w:lang w:val="es-ES_tradnl"/>
        </w:rPr>
      </w:pPr>
      <w:r>
        <w:rPr>
          <w:rFonts w:ascii="Verdana" w:hAnsi="Verdana" w:cs="Arial"/>
          <w:sz w:val="22"/>
          <w:szCs w:val="22"/>
        </w:rPr>
        <w:t>La prueba involucra la estimación de dos regresiones</w:t>
      </w:r>
    </w:p>
    <w:p w:rsidR="0099092A" w:rsidRDefault="0099092A">
      <w:pPr>
        <w:autoSpaceDE w:val="0"/>
        <w:autoSpaceDN w:val="0"/>
        <w:adjustRightInd w:val="0"/>
        <w:spacing w:before="120" w:after="120"/>
        <w:jc w:val="center"/>
        <w:rPr>
          <w:rFonts w:ascii="Verdana" w:hAnsi="Verdana" w:cs="Arial"/>
          <w:sz w:val="22"/>
          <w:szCs w:val="22"/>
        </w:rPr>
      </w:pPr>
      <w:r w:rsidRPr="00D30958">
        <w:rPr>
          <w:rFonts w:ascii="Verdana" w:hAnsi="Verdana" w:cs="Arial"/>
          <w:position w:val="-66"/>
          <w:sz w:val="22"/>
          <w:szCs w:val="20"/>
        </w:rPr>
        <w:object w:dxaOrig="3159" w:dyaOrig="1440">
          <v:shape id="_x0000_i1165" type="#_x0000_t75" style="width:158.25pt;height:1in" o:ole="">
            <v:imagedata r:id="rId286" o:title=""/>
          </v:shape>
          <o:OLEObject Type="Embed" ProgID="Equation.3" ShapeID="_x0000_i1165" DrawAspect="Content" ObjectID="_1405518222" r:id="rId287"/>
        </w:object>
      </w:r>
    </w:p>
    <w:p w:rsidR="0099092A" w:rsidRDefault="0099092A">
      <w:pPr>
        <w:autoSpaceDE w:val="0"/>
        <w:autoSpaceDN w:val="0"/>
        <w:adjustRightInd w:val="0"/>
        <w:spacing w:before="120" w:after="120"/>
        <w:rPr>
          <w:rFonts w:ascii="Verdana" w:hAnsi="Verdana" w:cs="Arial"/>
          <w:sz w:val="22"/>
          <w:szCs w:val="20"/>
        </w:rPr>
      </w:pPr>
      <w:proofErr w:type="gramStart"/>
      <w:r>
        <w:rPr>
          <w:rFonts w:ascii="Verdana" w:hAnsi="Verdana" w:cs="Arial"/>
          <w:sz w:val="22"/>
          <w:szCs w:val="22"/>
        </w:rPr>
        <w:t>donde</w:t>
      </w:r>
      <w:proofErr w:type="gramEnd"/>
      <w:r>
        <w:rPr>
          <w:rFonts w:ascii="Verdana" w:hAnsi="Verdana" w:cs="Arial"/>
          <w:sz w:val="22"/>
          <w:szCs w:val="22"/>
        </w:rPr>
        <w:t xml:space="preserve"> se supone que </w:t>
      </w:r>
      <w:r w:rsidRPr="00D30958">
        <w:rPr>
          <w:rFonts w:ascii="Verdana" w:hAnsi="Verdana" w:cs="Arial"/>
          <w:position w:val="-12"/>
          <w:sz w:val="22"/>
          <w:szCs w:val="20"/>
        </w:rPr>
        <w:object w:dxaOrig="300" w:dyaOrig="360">
          <v:shape id="_x0000_i1166" type="#_x0000_t75" style="width:14.95pt;height:17.65pt" o:ole="">
            <v:imagedata r:id="rId288" o:title=""/>
          </v:shape>
          <o:OLEObject Type="Embed" ProgID="Equation.3" ShapeID="_x0000_i1166" DrawAspect="Content" ObjectID="_1405518223" r:id="rId289"/>
        </w:object>
      </w:r>
      <w:r>
        <w:rPr>
          <w:rFonts w:ascii="Verdana" w:hAnsi="Verdana" w:cs="Arial"/>
          <w:sz w:val="22"/>
          <w:szCs w:val="20"/>
        </w:rPr>
        <w:t xml:space="preserve"> y </w:t>
      </w:r>
      <w:r w:rsidRPr="00D30958">
        <w:rPr>
          <w:rFonts w:ascii="Verdana" w:hAnsi="Verdana" w:cs="Arial"/>
          <w:position w:val="-12"/>
          <w:sz w:val="22"/>
          <w:szCs w:val="20"/>
        </w:rPr>
        <w:object w:dxaOrig="340" w:dyaOrig="360">
          <v:shape id="_x0000_i1167" type="#_x0000_t75" style="width:17pt;height:17.65pt" o:ole="">
            <v:imagedata r:id="rId290" o:title=""/>
          </v:shape>
          <o:OLEObject Type="Embed" ProgID="Equation.3" ShapeID="_x0000_i1167" DrawAspect="Content" ObjectID="_1405518224" r:id="rId291"/>
        </w:object>
      </w:r>
      <w:r>
        <w:rPr>
          <w:rFonts w:ascii="Verdana" w:hAnsi="Verdana" w:cs="Arial"/>
          <w:sz w:val="22"/>
          <w:szCs w:val="20"/>
        </w:rPr>
        <w:t xml:space="preserve"> no están correlacionados. </w:t>
      </w:r>
    </w:p>
    <w:p w:rsidR="0099092A" w:rsidRDefault="0099092A">
      <w:pPr>
        <w:autoSpaceDE w:val="0"/>
        <w:autoSpaceDN w:val="0"/>
        <w:adjustRightInd w:val="0"/>
        <w:spacing w:before="120" w:after="120"/>
        <w:rPr>
          <w:rFonts w:ascii="Verdana" w:hAnsi="Verdana" w:cs="Arial"/>
          <w:sz w:val="22"/>
          <w:szCs w:val="20"/>
        </w:rPr>
      </w:pPr>
      <w:r>
        <w:rPr>
          <w:rFonts w:ascii="Verdana" w:hAnsi="Verdana" w:cs="Arial"/>
          <w:sz w:val="22"/>
          <w:szCs w:val="20"/>
        </w:rPr>
        <w:t xml:space="preserve">Los pasos consisten en </w:t>
      </w:r>
    </w:p>
    <w:p w:rsidR="0099092A" w:rsidRDefault="0099092A">
      <w:pPr>
        <w:numPr>
          <w:ilvl w:val="1"/>
          <w:numId w:val="2"/>
        </w:numPr>
        <w:autoSpaceDE w:val="0"/>
        <w:autoSpaceDN w:val="0"/>
        <w:adjustRightInd w:val="0"/>
        <w:spacing w:before="120" w:after="120"/>
        <w:jc w:val="both"/>
        <w:rPr>
          <w:rFonts w:ascii="Verdana" w:hAnsi="Verdana" w:cs="Arial"/>
          <w:sz w:val="22"/>
          <w:szCs w:val="20"/>
        </w:rPr>
      </w:pPr>
      <w:r>
        <w:rPr>
          <w:rFonts w:ascii="Verdana" w:hAnsi="Verdana" w:cs="Arial"/>
          <w:sz w:val="22"/>
          <w:szCs w:val="20"/>
        </w:rPr>
        <w:t xml:space="preserve">regresar </w:t>
      </w:r>
      <w:r w:rsidRPr="00D30958">
        <w:rPr>
          <w:rFonts w:ascii="Verdana" w:hAnsi="Verdana" w:cs="Arial"/>
          <w:position w:val="-4"/>
          <w:sz w:val="22"/>
          <w:szCs w:val="20"/>
        </w:rPr>
        <w:object w:dxaOrig="240" w:dyaOrig="260">
          <v:shape id="_x0000_i1168" type="#_x0000_t75" style="width:12.25pt;height:14.25pt" o:ole="">
            <v:imagedata r:id="rId292" o:title=""/>
          </v:shape>
          <o:OLEObject Type="Embed" ProgID="Equation.3" ShapeID="_x0000_i1168" DrawAspect="Content" ObjectID="_1405518225" r:id="rId293"/>
        </w:object>
      </w:r>
      <w:r>
        <w:rPr>
          <w:rFonts w:ascii="Verdana" w:hAnsi="Verdana" w:cs="Arial"/>
          <w:sz w:val="22"/>
          <w:szCs w:val="20"/>
        </w:rPr>
        <w:t xml:space="preserve"> sobre los rezagos de </w:t>
      </w:r>
      <w:r w:rsidRPr="00D30958">
        <w:rPr>
          <w:rFonts w:ascii="Verdana" w:hAnsi="Verdana" w:cs="Arial"/>
          <w:position w:val="-4"/>
          <w:sz w:val="22"/>
          <w:szCs w:val="20"/>
        </w:rPr>
        <w:object w:dxaOrig="240" w:dyaOrig="260">
          <v:shape id="_x0000_i1169" type="#_x0000_t75" style="width:12.25pt;height:14.25pt" o:ole="">
            <v:imagedata r:id="rId294" o:title=""/>
          </v:shape>
          <o:OLEObject Type="Embed" ProgID="Equation.3" ShapeID="_x0000_i1169" DrawAspect="Content" ObjectID="_1405518226" r:id="rId295"/>
        </w:object>
      </w:r>
      <w:r>
        <w:rPr>
          <w:rFonts w:ascii="Verdana" w:hAnsi="Verdana" w:cs="Arial"/>
          <w:sz w:val="22"/>
          <w:szCs w:val="20"/>
        </w:rPr>
        <w:t xml:space="preserve"> para obtener la suma de los cuadrados de los residuos restringidos (</w:t>
      </w:r>
      <w:r w:rsidRPr="00D30958">
        <w:rPr>
          <w:rFonts w:ascii="Verdana" w:hAnsi="Verdana" w:cs="Arial"/>
          <w:position w:val="-10"/>
          <w:sz w:val="22"/>
          <w:szCs w:val="20"/>
        </w:rPr>
        <w:object w:dxaOrig="660" w:dyaOrig="340">
          <v:shape id="_x0000_i1170" type="#_x0000_t75" style="width:32.6pt;height:17pt" o:ole="">
            <v:imagedata r:id="rId296" o:title=""/>
          </v:shape>
          <o:OLEObject Type="Embed" ProgID="Equation.3" ShapeID="_x0000_i1170" DrawAspect="Content" ObjectID="_1405518227" r:id="rId297"/>
        </w:object>
      </w:r>
      <w:r>
        <w:rPr>
          <w:rFonts w:ascii="Verdana" w:hAnsi="Verdana" w:cs="Arial"/>
          <w:sz w:val="22"/>
          <w:szCs w:val="20"/>
        </w:rPr>
        <w:t>)</w:t>
      </w:r>
    </w:p>
    <w:p w:rsidR="0099092A" w:rsidRDefault="0099092A">
      <w:pPr>
        <w:numPr>
          <w:ilvl w:val="1"/>
          <w:numId w:val="2"/>
        </w:numPr>
        <w:autoSpaceDE w:val="0"/>
        <w:autoSpaceDN w:val="0"/>
        <w:adjustRightInd w:val="0"/>
        <w:spacing w:before="120" w:after="120"/>
        <w:jc w:val="both"/>
        <w:rPr>
          <w:rFonts w:ascii="Verdana" w:hAnsi="Verdana" w:cs="Arial"/>
          <w:sz w:val="22"/>
          <w:szCs w:val="22"/>
        </w:rPr>
      </w:pPr>
      <w:r>
        <w:rPr>
          <w:rFonts w:ascii="Verdana" w:hAnsi="Verdana" w:cs="Arial"/>
          <w:sz w:val="22"/>
          <w:szCs w:val="20"/>
        </w:rPr>
        <w:t xml:space="preserve">repetir la regresión anterior pero incorporando los términos rezagados de </w:t>
      </w:r>
      <w:r w:rsidRPr="00D30958">
        <w:rPr>
          <w:rFonts w:ascii="Verdana" w:hAnsi="Verdana" w:cs="Arial"/>
          <w:position w:val="-4"/>
          <w:sz w:val="22"/>
          <w:szCs w:val="20"/>
        </w:rPr>
        <w:object w:dxaOrig="279" w:dyaOrig="260">
          <v:shape id="_x0000_i1171" type="#_x0000_t75" style="width:14.25pt;height:14.25pt" o:ole="">
            <v:imagedata r:id="rId298" o:title=""/>
          </v:shape>
          <o:OLEObject Type="Embed" ProgID="Equation.3" ShapeID="_x0000_i1171" DrawAspect="Content" ObjectID="_1405518228" r:id="rId299"/>
        </w:object>
      </w:r>
      <w:r>
        <w:rPr>
          <w:rFonts w:ascii="Verdana" w:hAnsi="Verdana" w:cs="Arial"/>
          <w:sz w:val="22"/>
          <w:szCs w:val="20"/>
        </w:rPr>
        <w:t xml:space="preserve"> para obtener la suma del cuadrado de los residuos sin restringir (</w:t>
      </w:r>
      <w:r w:rsidRPr="00D30958">
        <w:rPr>
          <w:rFonts w:ascii="Verdana" w:hAnsi="Verdana" w:cs="Arial"/>
          <w:position w:val="-10"/>
          <w:sz w:val="22"/>
          <w:szCs w:val="20"/>
        </w:rPr>
        <w:object w:dxaOrig="740" w:dyaOrig="340">
          <v:shape id="_x0000_i1172" type="#_x0000_t75" style="width:36.7pt;height:17pt" o:ole="">
            <v:imagedata r:id="rId300" o:title=""/>
          </v:shape>
          <o:OLEObject Type="Embed" ProgID="Equation.3" ShapeID="_x0000_i1172" DrawAspect="Content" ObjectID="_1405518229" r:id="rId301"/>
        </w:object>
      </w:r>
      <w:r>
        <w:rPr>
          <w:rFonts w:ascii="Verdana" w:hAnsi="Verdana" w:cs="Arial"/>
          <w:sz w:val="22"/>
          <w:szCs w:val="20"/>
        </w:rPr>
        <w:t>)</w:t>
      </w:r>
    </w:p>
    <w:p w:rsidR="0099092A" w:rsidRDefault="0099092A">
      <w:pPr>
        <w:numPr>
          <w:ilvl w:val="1"/>
          <w:numId w:val="2"/>
        </w:numPr>
        <w:autoSpaceDE w:val="0"/>
        <w:autoSpaceDN w:val="0"/>
        <w:adjustRightInd w:val="0"/>
        <w:spacing w:before="120" w:after="120"/>
        <w:rPr>
          <w:rFonts w:ascii="Verdana" w:hAnsi="Verdana" w:cs="Arial"/>
          <w:sz w:val="22"/>
          <w:szCs w:val="22"/>
        </w:rPr>
      </w:pPr>
      <w:r>
        <w:rPr>
          <w:rFonts w:ascii="Verdana" w:hAnsi="Verdana" w:cs="Arial"/>
          <w:sz w:val="22"/>
          <w:szCs w:val="20"/>
        </w:rPr>
        <w:t>se construye el estadístico</w:t>
      </w:r>
    </w:p>
    <w:p w:rsidR="0099092A" w:rsidRDefault="0099092A">
      <w:pPr>
        <w:autoSpaceDE w:val="0"/>
        <w:autoSpaceDN w:val="0"/>
        <w:adjustRightInd w:val="0"/>
        <w:spacing w:before="120" w:after="120"/>
        <w:ind w:left="1080" w:firstLine="720"/>
        <w:rPr>
          <w:rFonts w:ascii="Verdana" w:hAnsi="Verdana" w:cs="Arial"/>
          <w:sz w:val="22"/>
          <w:szCs w:val="20"/>
        </w:rPr>
      </w:pPr>
      <w:r w:rsidRPr="00D30958">
        <w:rPr>
          <w:rFonts w:ascii="Verdana" w:hAnsi="Verdana" w:cs="Arial"/>
          <w:position w:val="-30"/>
          <w:sz w:val="22"/>
          <w:szCs w:val="20"/>
        </w:rPr>
        <w:object w:dxaOrig="2540" w:dyaOrig="700">
          <v:shape id="_x0000_i1173" type="#_x0000_t75" style="width:127pt;height:35.3pt" o:ole="">
            <v:imagedata r:id="rId302" o:title=""/>
          </v:shape>
          <o:OLEObject Type="Embed" ProgID="Equation.3" ShapeID="_x0000_i1173" DrawAspect="Content" ObjectID="_1405518230" r:id="rId303"/>
        </w:object>
      </w:r>
    </w:p>
    <w:p w:rsidR="0099092A" w:rsidRDefault="0099092A">
      <w:pPr>
        <w:autoSpaceDE w:val="0"/>
        <w:autoSpaceDN w:val="0"/>
        <w:adjustRightInd w:val="0"/>
        <w:spacing w:before="120" w:after="120"/>
        <w:ind w:left="1080" w:firstLine="720"/>
        <w:rPr>
          <w:rFonts w:ascii="Verdana" w:hAnsi="Verdana"/>
          <w:sz w:val="22"/>
        </w:rPr>
      </w:pPr>
      <w:proofErr w:type="gramStart"/>
      <w:r>
        <w:rPr>
          <w:rFonts w:ascii="Verdana" w:hAnsi="Verdana" w:cs="Arial"/>
          <w:sz w:val="22"/>
          <w:szCs w:val="20"/>
        </w:rPr>
        <w:t>que</w:t>
      </w:r>
      <w:proofErr w:type="gramEnd"/>
      <w:r>
        <w:rPr>
          <w:rFonts w:ascii="Verdana" w:hAnsi="Verdana" w:cs="Arial"/>
          <w:sz w:val="22"/>
          <w:szCs w:val="20"/>
        </w:rPr>
        <w:t xml:space="preserve"> se distribuye como una </w:t>
      </w:r>
      <w:r w:rsidRPr="00D30958">
        <w:rPr>
          <w:rFonts w:ascii="Verdana" w:hAnsi="Verdana"/>
          <w:position w:val="-12"/>
          <w:sz w:val="22"/>
        </w:rPr>
        <w:object w:dxaOrig="620" w:dyaOrig="360">
          <v:shape id="_x0000_i1174" type="#_x0000_t75" style="width:30.55pt;height:17.65pt" o:ole="">
            <v:imagedata r:id="rId304" o:title=""/>
          </v:shape>
          <o:OLEObject Type="Embed" ProgID="Equation.3" ShapeID="_x0000_i1174" DrawAspect="Content" ObjectID="_1405518231" r:id="rId305"/>
        </w:object>
      </w:r>
      <w:r>
        <w:rPr>
          <w:rFonts w:ascii="Verdana" w:hAnsi="Verdana"/>
          <w:sz w:val="22"/>
        </w:rPr>
        <w:t>; donde:</w:t>
      </w:r>
    </w:p>
    <w:p w:rsidR="0099092A" w:rsidRDefault="0099092A">
      <w:pPr>
        <w:tabs>
          <w:tab w:val="num" w:pos="1800"/>
        </w:tabs>
        <w:autoSpaceDE w:val="0"/>
        <w:autoSpaceDN w:val="0"/>
        <w:adjustRightInd w:val="0"/>
        <w:spacing w:before="120" w:after="120"/>
        <w:ind w:left="2160" w:hanging="360"/>
        <w:rPr>
          <w:rFonts w:ascii="Verdana" w:hAnsi="Verdana"/>
          <w:sz w:val="22"/>
        </w:rPr>
      </w:pPr>
      <w:r w:rsidRPr="00D30958">
        <w:rPr>
          <w:rFonts w:ascii="Verdana" w:hAnsi="Verdana"/>
          <w:position w:val="-4"/>
          <w:sz w:val="22"/>
        </w:rPr>
        <w:object w:dxaOrig="279" w:dyaOrig="220">
          <v:shape id="_x0000_i1175" type="#_x0000_t75" style="width:14.25pt;height:10.85pt" o:ole="">
            <v:imagedata r:id="rId306" o:title=""/>
          </v:shape>
          <o:OLEObject Type="Embed" ProgID="Equation.3" ShapeID="_x0000_i1175" DrawAspect="Content" ObjectID="_1405518232" r:id="rId307"/>
        </w:object>
      </w:r>
      <w:r>
        <w:rPr>
          <w:rFonts w:ascii="Verdana" w:hAnsi="Verdana"/>
          <w:sz w:val="22"/>
        </w:rPr>
        <w:tab/>
      </w:r>
      <w:proofErr w:type="gramStart"/>
      <w:r>
        <w:rPr>
          <w:rFonts w:ascii="Verdana" w:hAnsi="Verdana"/>
          <w:sz w:val="22"/>
        </w:rPr>
        <w:t>es</w:t>
      </w:r>
      <w:proofErr w:type="gramEnd"/>
      <w:r>
        <w:rPr>
          <w:rFonts w:ascii="Verdana" w:hAnsi="Verdana"/>
          <w:sz w:val="22"/>
        </w:rPr>
        <w:t xml:space="preserve"> el número de términos rezagados de </w:t>
      </w:r>
      <w:r w:rsidRPr="00D30958">
        <w:rPr>
          <w:rFonts w:ascii="Verdana" w:hAnsi="Verdana"/>
          <w:position w:val="-4"/>
          <w:sz w:val="22"/>
        </w:rPr>
        <w:object w:dxaOrig="279" w:dyaOrig="260">
          <v:shape id="_x0000_i1176" type="#_x0000_t75" style="width:14.25pt;height:14.25pt" o:ole="">
            <v:imagedata r:id="rId308" o:title=""/>
          </v:shape>
          <o:OLEObject Type="Embed" ProgID="Equation.3" ShapeID="_x0000_i1176" DrawAspect="Content" ObjectID="_1405518233" r:id="rId309"/>
        </w:object>
      </w:r>
    </w:p>
    <w:p w:rsidR="0099092A" w:rsidRDefault="0099092A">
      <w:pPr>
        <w:tabs>
          <w:tab w:val="num" w:pos="1800"/>
        </w:tabs>
        <w:autoSpaceDE w:val="0"/>
        <w:autoSpaceDN w:val="0"/>
        <w:adjustRightInd w:val="0"/>
        <w:spacing w:before="120" w:after="120"/>
        <w:ind w:left="2160" w:hanging="360"/>
        <w:jc w:val="both"/>
        <w:rPr>
          <w:rFonts w:ascii="Verdana" w:hAnsi="Verdana"/>
          <w:sz w:val="22"/>
        </w:rPr>
      </w:pPr>
      <w:r w:rsidRPr="00D30958">
        <w:rPr>
          <w:rFonts w:ascii="Verdana" w:hAnsi="Verdana"/>
          <w:position w:val="-4"/>
          <w:sz w:val="22"/>
        </w:rPr>
        <w:object w:dxaOrig="220" w:dyaOrig="260">
          <v:shape id="_x0000_i1177" type="#_x0000_t75" style="width:10.85pt;height:14.25pt" o:ole="">
            <v:imagedata r:id="rId310" o:title=""/>
          </v:shape>
          <o:OLEObject Type="Embed" ProgID="Equation.3" ShapeID="_x0000_i1177" DrawAspect="Content" ObjectID="_1405518234" r:id="rId311"/>
        </w:object>
      </w:r>
      <w:r>
        <w:rPr>
          <w:rFonts w:ascii="Verdana" w:hAnsi="Verdana"/>
          <w:sz w:val="22"/>
        </w:rPr>
        <w:tab/>
      </w:r>
      <w:proofErr w:type="gramStart"/>
      <w:r>
        <w:rPr>
          <w:rFonts w:ascii="Verdana" w:hAnsi="Verdana"/>
          <w:sz w:val="22"/>
        </w:rPr>
        <w:t>es</w:t>
      </w:r>
      <w:proofErr w:type="gramEnd"/>
      <w:r>
        <w:rPr>
          <w:rFonts w:ascii="Verdana" w:hAnsi="Verdana"/>
          <w:sz w:val="22"/>
        </w:rPr>
        <w:t xml:space="preserve"> el número de parámetros estimados en la regresión no restringida</w:t>
      </w:r>
    </w:p>
    <w:p w:rsidR="0099092A" w:rsidRDefault="0099092A">
      <w:pPr>
        <w:numPr>
          <w:ilvl w:val="1"/>
          <w:numId w:val="2"/>
        </w:numPr>
        <w:autoSpaceDE w:val="0"/>
        <w:autoSpaceDN w:val="0"/>
        <w:adjustRightInd w:val="0"/>
        <w:spacing w:before="120" w:after="120"/>
        <w:jc w:val="both"/>
        <w:rPr>
          <w:rFonts w:ascii="Verdana" w:hAnsi="Verdana" w:cs="Arial"/>
          <w:sz w:val="22"/>
          <w:szCs w:val="22"/>
        </w:rPr>
      </w:pPr>
      <w:r>
        <w:rPr>
          <w:rFonts w:ascii="Verdana" w:hAnsi="Verdana" w:cs="Arial"/>
          <w:sz w:val="22"/>
          <w:szCs w:val="22"/>
        </w:rPr>
        <w:t xml:space="preserve">Bajo la hipótesis nula de que el término rezagado de </w:t>
      </w:r>
      <w:r w:rsidRPr="00D30958">
        <w:rPr>
          <w:rFonts w:ascii="Verdana" w:hAnsi="Verdana"/>
          <w:position w:val="-4"/>
          <w:sz w:val="22"/>
        </w:rPr>
        <w:object w:dxaOrig="279" w:dyaOrig="260">
          <v:shape id="_x0000_i1178" type="#_x0000_t75" style="width:14.25pt;height:14.25pt" o:ole="">
            <v:imagedata r:id="rId312" o:title=""/>
          </v:shape>
          <o:OLEObject Type="Embed" ProgID="Equation.3" ShapeID="_x0000_i1178" DrawAspect="Content" ObjectID="_1405518235" r:id="rId313"/>
        </w:object>
      </w:r>
      <w:r>
        <w:rPr>
          <w:rFonts w:ascii="Verdana" w:hAnsi="Verdana"/>
          <w:sz w:val="22"/>
        </w:rPr>
        <w:t xml:space="preserve"> no pertenece a la regresión</w:t>
      </w:r>
    </w:p>
    <w:p w:rsidR="0099092A" w:rsidRDefault="0099092A">
      <w:pPr>
        <w:autoSpaceDE w:val="0"/>
        <w:autoSpaceDN w:val="0"/>
        <w:adjustRightInd w:val="0"/>
        <w:spacing w:before="120" w:after="120"/>
        <w:ind w:left="1080" w:firstLine="720"/>
        <w:rPr>
          <w:rFonts w:ascii="Verdana" w:hAnsi="Verdana"/>
          <w:sz w:val="22"/>
        </w:rPr>
      </w:pPr>
      <w:r w:rsidRPr="00D30958">
        <w:rPr>
          <w:rFonts w:ascii="Verdana" w:hAnsi="Verdana"/>
          <w:position w:val="-14"/>
          <w:sz w:val="22"/>
        </w:rPr>
        <w:object w:dxaOrig="1420" w:dyaOrig="400">
          <v:shape id="_x0000_i1179" type="#_x0000_t75" style="width:71.3pt;height:20.4pt" o:ole="">
            <v:imagedata r:id="rId314" o:title=""/>
          </v:shape>
          <o:OLEObject Type="Embed" ProgID="Equation.3" ShapeID="_x0000_i1179" DrawAspect="Content" ObjectID="_1405518236" r:id="rId315"/>
        </w:object>
      </w:r>
    </w:p>
    <w:p w:rsidR="0099092A" w:rsidRDefault="0099092A">
      <w:pPr>
        <w:autoSpaceDE w:val="0"/>
        <w:autoSpaceDN w:val="0"/>
        <w:adjustRightInd w:val="0"/>
        <w:spacing w:before="120" w:after="120"/>
        <w:ind w:left="1440"/>
        <w:jc w:val="both"/>
        <w:rPr>
          <w:rFonts w:ascii="Verdana" w:hAnsi="Verdana"/>
          <w:sz w:val="22"/>
        </w:rPr>
      </w:pPr>
      <w:proofErr w:type="gramStart"/>
      <w:r>
        <w:rPr>
          <w:rFonts w:ascii="Verdana" w:hAnsi="Verdana"/>
          <w:sz w:val="22"/>
        </w:rPr>
        <w:t>si</w:t>
      </w:r>
      <w:proofErr w:type="gramEnd"/>
      <w:r>
        <w:rPr>
          <w:rFonts w:ascii="Verdana" w:hAnsi="Verdana"/>
          <w:sz w:val="22"/>
        </w:rPr>
        <w:t xml:space="preserve"> el valor de </w:t>
      </w:r>
      <w:r w:rsidRPr="00D30958">
        <w:rPr>
          <w:rFonts w:ascii="Verdana" w:hAnsi="Verdana"/>
          <w:position w:val="-4"/>
          <w:sz w:val="22"/>
        </w:rPr>
        <w:object w:dxaOrig="240" w:dyaOrig="260">
          <v:shape id="_x0000_i1180" type="#_x0000_t75" style="width:12.25pt;height:14.25pt" o:ole="">
            <v:imagedata r:id="rId316" o:title=""/>
          </v:shape>
          <o:OLEObject Type="Embed" ProgID="Equation.3" ShapeID="_x0000_i1180" DrawAspect="Content" ObjectID="_1405518237" r:id="rId317"/>
        </w:object>
      </w:r>
      <w:r>
        <w:rPr>
          <w:rFonts w:ascii="Verdana" w:hAnsi="Verdana"/>
          <w:sz w:val="22"/>
        </w:rPr>
        <w:t xml:space="preserve"> calculado excede al crítico, a un nivel de significación de </w:t>
      </w:r>
      <w:r w:rsidRPr="00D30958">
        <w:rPr>
          <w:rFonts w:ascii="Verdana" w:hAnsi="Verdana"/>
          <w:position w:val="-6"/>
          <w:sz w:val="22"/>
        </w:rPr>
        <w:object w:dxaOrig="240" w:dyaOrig="220">
          <v:shape id="_x0000_i1181" type="#_x0000_t75" style="width:12.25pt;height:10.85pt" o:ole="">
            <v:imagedata r:id="rId318" o:title=""/>
          </v:shape>
          <o:OLEObject Type="Embed" ProgID="Equation.3" ShapeID="_x0000_i1181" DrawAspect="Content" ObjectID="_1405518238" r:id="rId319"/>
        </w:object>
      </w:r>
      <w:r>
        <w:rPr>
          <w:rFonts w:ascii="Verdana" w:hAnsi="Verdana"/>
          <w:sz w:val="22"/>
        </w:rPr>
        <w:t xml:space="preserve">, se rechaza la </w:t>
      </w:r>
      <w:r w:rsidRPr="00D30958">
        <w:rPr>
          <w:rFonts w:ascii="Verdana" w:hAnsi="Verdana"/>
          <w:position w:val="-12"/>
          <w:sz w:val="22"/>
        </w:rPr>
        <w:object w:dxaOrig="340" w:dyaOrig="360">
          <v:shape id="_x0000_i1182" type="#_x0000_t75" style="width:17pt;height:17.65pt" o:ole="">
            <v:imagedata r:id="rId320" o:title=""/>
          </v:shape>
          <o:OLEObject Type="Embed" ProgID="Equation.3" ShapeID="_x0000_i1182" DrawAspect="Content" ObjectID="_1405518239" r:id="rId321"/>
        </w:object>
      </w:r>
      <w:r>
        <w:rPr>
          <w:rFonts w:ascii="Verdana" w:hAnsi="Verdana"/>
          <w:sz w:val="22"/>
        </w:rPr>
        <w:t xml:space="preserve">. Esto significa que los términos rezagados de </w:t>
      </w:r>
      <w:r w:rsidRPr="00D30958">
        <w:rPr>
          <w:rFonts w:ascii="Verdana" w:hAnsi="Verdana"/>
          <w:position w:val="-4"/>
          <w:sz w:val="22"/>
        </w:rPr>
        <w:object w:dxaOrig="279" w:dyaOrig="260">
          <v:shape id="_x0000_i1183" type="#_x0000_t75" style="width:14.25pt;height:14.25pt" o:ole="">
            <v:imagedata r:id="rId322" o:title=""/>
          </v:shape>
          <o:OLEObject Type="Embed" ProgID="Equation.3" ShapeID="_x0000_i1183" DrawAspect="Content" ObjectID="_1405518240" r:id="rId323"/>
        </w:object>
      </w:r>
      <w:r>
        <w:rPr>
          <w:rFonts w:ascii="Verdana" w:hAnsi="Verdana"/>
          <w:sz w:val="22"/>
        </w:rPr>
        <w:t xml:space="preserve"> pertenecen  a la regresión.</w:t>
      </w:r>
    </w:p>
    <w:p w:rsidR="005F2E02" w:rsidRDefault="005F2E02" w:rsidP="005F2E02">
      <w:pPr>
        <w:numPr>
          <w:ilvl w:val="1"/>
          <w:numId w:val="2"/>
        </w:numPr>
        <w:autoSpaceDE w:val="0"/>
        <w:autoSpaceDN w:val="0"/>
        <w:adjustRightInd w:val="0"/>
        <w:spacing w:before="120" w:after="120"/>
        <w:jc w:val="both"/>
        <w:rPr>
          <w:rFonts w:ascii="Verdana" w:hAnsi="Verdana"/>
          <w:sz w:val="22"/>
        </w:rPr>
      </w:pPr>
      <w:r>
        <w:rPr>
          <w:rFonts w:ascii="Verdana" w:hAnsi="Verdana"/>
          <w:sz w:val="22"/>
        </w:rPr>
        <w:t>Se repiten los pasos anteriores para la variable X</w:t>
      </w:r>
    </w:p>
    <w:p w:rsidR="005F2E02" w:rsidRDefault="005F2E02" w:rsidP="005F2E02">
      <w:pPr>
        <w:autoSpaceDE w:val="0"/>
        <w:autoSpaceDN w:val="0"/>
        <w:adjustRightInd w:val="0"/>
        <w:spacing w:before="120" w:after="120"/>
        <w:jc w:val="both"/>
        <w:rPr>
          <w:rFonts w:ascii="Verdana" w:hAnsi="Verdana"/>
          <w:sz w:val="22"/>
        </w:rPr>
      </w:pPr>
    </w:p>
    <w:p w:rsidR="0099092A" w:rsidRDefault="0099092A">
      <w:pPr>
        <w:autoSpaceDE w:val="0"/>
        <w:autoSpaceDN w:val="0"/>
        <w:adjustRightInd w:val="0"/>
        <w:spacing w:before="120" w:after="120"/>
        <w:rPr>
          <w:rFonts w:ascii="Verdana" w:hAnsi="Verdana"/>
          <w:sz w:val="22"/>
        </w:rPr>
      </w:pPr>
    </w:p>
    <w:p w:rsidR="0099092A" w:rsidRDefault="0099092A">
      <w:pPr>
        <w:autoSpaceDE w:val="0"/>
        <w:autoSpaceDN w:val="0"/>
        <w:adjustRightInd w:val="0"/>
        <w:spacing w:before="240" w:after="120"/>
        <w:rPr>
          <w:rFonts w:ascii="Verdana" w:hAnsi="Verdana"/>
          <w:sz w:val="22"/>
        </w:rPr>
      </w:pPr>
      <w:r>
        <w:rPr>
          <w:rFonts w:ascii="Verdana" w:hAnsi="Verdana"/>
          <w:sz w:val="22"/>
        </w:rPr>
        <w:t>Granger distingue 4 casos de causalidad</w:t>
      </w:r>
    </w:p>
    <w:p w:rsidR="0099092A" w:rsidRDefault="0099092A" w:rsidP="004924AD">
      <w:pPr>
        <w:numPr>
          <w:ilvl w:val="0"/>
          <w:numId w:val="8"/>
        </w:numPr>
        <w:autoSpaceDE w:val="0"/>
        <w:autoSpaceDN w:val="0"/>
        <w:adjustRightInd w:val="0"/>
        <w:spacing w:before="120" w:after="120"/>
        <w:rPr>
          <w:rFonts w:ascii="Verdana" w:hAnsi="Verdana"/>
          <w:sz w:val="22"/>
        </w:rPr>
      </w:pPr>
      <w:r>
        <w:rPr>
          <w:rFonts w:ascii="Verdana" w:hAnsi="Verdana"/>
          <w:sz w:val="22"/>
        </w:rPr>
        <w:t xml:space="preserve">Unidireccional de </w:t>
      </w:r>
      <w:r w:rsidRPr="00D30958">
        <w:rPr>
          <w:rFonts w:ascii="Verdana" w:hAnsi="Verdana"/>
          <w:position w:val="-4"/>
          <w:sz w:val="22"/>
        </w:rPr>
        <w:object w:dxaOrig="279" w:dyaOrig="260">
          <v:shape id="_x0000_i1184" type="#_x0000_t75" style="width:14.25pt;height:14.25pt" o:ole="">
            <v:imagedata r:id="rId324" o:title=""/>
          </v:shape>
          <o:OLEObject Type="Embed" ProgID="Equation.3" ShapeID="_x0000_i1184" DrawAspect="Content" ObjectID="_1405518241" r:id="rId325"/>
        </w:object>
      </w:r>
      <w:r>
        <w:rPr>
          <w:rFonts w:ascii="Verdana" w:hAnsi="Verdana"/>
          <w:sz w:val="22"/>
        </w:rPr>
        <w:t xml:space="preserve"> a </w:t>
      </w:r>
      <w:r w:rsidRPr="00D30958">
        <w:rPr>
          <w:rFonts w:ascii="Verdana" w:hAnsi="Verdana"/>
          <w:position w:val="-4"/>
          <w:sz w:val="22"/>
        </w:rPr>
        <w:object w:dxaOrig="240" w:dyaOrig="260">
          <v:shape id="_x0000_i1185" type="#_x0000_t75" style="width:12.25pt;height:14.25pt" o:ole="">
            <v:imagedata r:id="rId326" o:title=""/>
          </v:shape>
          <o:OLEObject Type="Embed" ProgID="Equation.3" ShapeID="_x0000_i1185" DrawAspect="Content" ObjectID="_1405518242" r:id="rId327"/>
        </w:object>
      </w:r>
      <w:r>
        <w:rPr>
          <w:rFonts w:ascii="Verdana" w:hAnsi="Verdana"/>
          <w:sz w:val="22"/>
        </w:rPr>
        <w:t xml:space="preserve">: cuando los </w:t>
      </w:r>
      <w:r w:rsidRPr="00D30958">
        <w:rPr>
          <w:rFonts w:ascii="Verdana" w:hAnsi="Verdana"/>
          <w:position w:val="-10"/>
          <w:sz w:val="22"/>
        </w:rPr>
        <w:object w:dxaOrig="279" w:dyaOrig="340">
          <v:shape id="_x0000_i1186" type="#_x0000_t75" style="width:14.25pt;height:17pt" o:ole="">
            <v:imagedata r:id="rId328" o:title=""/>
          </v:shape>
          <o:OLEObject Type="Embed" ProgID="Equation.3" ShapeID="_x0000_i1186" DrawAspect="Content" ObjectID="_1405518243" r:id="rId329"/>
        </w:object>
      </w:r>
      <w:r>
        <w:rPr>
          <w:rFonts w:ascii="Verdana" w:hAnsi="Verdana"/>
          <w:sz w:val="22"/>
        </w:rPr>
        <w:t xml:space="preserve"> son estadísticamente distintos de cero y los </w:t>
      </w:r>
      <w:r w:rsidRPr="00D30958">
        <w:rPr>
          <w:rFonts w:ascii="Verdana" w:hAnsi="Verdana"/>
          <w:position w:val="-10"/>
          <w:sz w:val="22"/>
        </w:rPr>
        <w:object w:dxaOrig="260" w:dyaOrig="340">
          <v:shape id="_x0000_i1187" type="#_x0000_t75" style="width:14.25pt;height:17pt" o:ole="">
            <v:imagedata r:id="rId330" o:title=""/>
          </v:shape>
          <o:OLEObject Type="Embed" ProgID="Equation.3" ShapeID="_x0000_i1187" DrawAspect="Content" ObjectID="_1405518244" r:id="rId331"/>
        </w:object>
      </w:r>
      <w:r>
        <w:rPr>
          <w:rFonts w:ascii="Verdana" w:hAnsi="Verdana"/>
          <w:sz w:val="22"/>
        </w:rPr>
        <w:t xml:space="preserve"> estadísticamente iguales a cero</w:t>
      </w:r>
    </w:p>
    <w:p w:rsidR="0099092A" w:rsidRDefault="0099092A" w:rsidP="004924AD">
      <w:pPr>
        <w:numPr>
          <w:ilvl w:val="0"/>
          <w:numId w:val="8"/>
        </w:numPr>
        <w:autoSpaceDE w:val="0"/>
        <w:autoSpaceDN w:val="0"/>
        <w:adjustRightInd w:val="0"/>
        <w:spacing w:before="120" w:after="120"/>
        <w:rPr>
          <w:rFonts w:ascii="Verdana" w:hAnsi="Verdana" w:cs="Arial"/>
          <w:sz w:val="22"/>
          <w:szCs w:val="22"/>
        </w:rPr>
      </w:pPr>
      <w:r>
        <w:rPr>
          <w:rFonts w:ascii="Verdana" w:hAnsi="Verdana"/>
          <w:sz w:val="22"/>
        </w:rPr>
        <w:t xml:space="preserve">Unidireccional de </w:t>
      </w:r>
      <w:r w:rsidRPr="00D30958">
        <w:rPr>
          <w:rFonts w:ascii="Verdana" w:hAnsi="Verdana"/>
          <w:position w:val="-4"/>
          <w:sz w:val="22"/>
        </w:rPr>
        <w:object w:dxaOrig="240" w:dyaOrig="260">
          <v:shape id="_x0000_i1188" type="#_x0000_t75" style="width:12.25pt;height:14.25pt" o:ole="">
            <v:imagedata r:id="rId332" o:title=""/>
          </v:shape>
          <o:OLEObject Type="Embed" ProgID="Equation.3" ShapeID="_x0000_i1188" DrawAspect="Content" ObjectID="_1405518245" r:id="rId333"/>
        </w:object>
      </w:r>
      <w:r>
        <w:rPr>
          <w:rFonts w:ascii="Verdana" w:hAnsi="Verdana"/>
          <w:sz w:val="22"/>
        </w:rPr>
        <w:t xml:space="preserve"> a </w:t>
      </w:r>
      <w:r w:rsidRPr="00D30958">
        <w:rPr>
          <w:rFonts w:ascii="Verdana" w:hAnsi="Verdana"/>
          <w:position w:val="-4"/>
          <w:sz w:val="22"/>
        </w:rPr>
        <w:object w:dxaOrig="279" w:dyaOrig="260">
          <v:shape id="_x0000_i1189" type="#_x0000_t75" style="width:14.25pt;height:14.25pt" o:ole="">
            <v:imagedata r:id="rId334" o:title=""/>
          </v:shape>
          <o:OLEObject Type="Embed" ProgID="Equation.3" ShapeID="_x0000_i1189" DrawAspect="Content" ObjectID="_1405518246" r:id="rId335"/>
        </w:object>
      </w:r>
      <w:r>
        <w:rPr>
          <w:rFonts w:ascii="Verdana" w:hAnsi="Verdana"/>
          <w:sz w:val="22"/>
        </w:rPr>
        <w:t xml:space="preserve">: cuando los </w:t>
      </w:r>
      <w:r w:rsidRPr="00D30958">
        <w:rPr>
          <w:rFonts w:ascii="Verdana" w:hAnsi="Verdana"/>
          <w:position w:val="-10"/>
          <w:sz w:val="22"/>
        </w:rPr>
        <w:object w:dxaOrig="279" w:dyaOrig="340">
          <v:shape id="_x0000_i1190" type="#_x0000_t75" style="width:14.25pt;height:17pt" o:ole="">
            <v:imagedata r:id="rId328" o:title=""/>
          </v:shape>
          <o:OLEObject Type="Embed" ProgID="Equation.3" ShapeID="_x0000_i1190" DrawAspect="Content" ObjectID="_1405518247" r:id="rId336"/>
        </w:object>
      </w:r>
      <w:r>
        <w:rPr>
          <w:rFonts w:ascii="Verdana" w:hAnsi="Verdana"/>
          <w:sz w:val="22"/>
        </w:rPr>
        <w:t xml:space="preserve"> son estadísticamente iguales a cero y los </w:t>
      </w:r>
      <w:r w:rsidRPr="00D30958">
        <w:rPr>
          <w:rFonts w:ascii="Verdana" w:hAnsi="Verdana"/>
          <w:position w:val="-10"/>
          <w:sz w:val="22"/>
        </w:rPr>
        <w:object w:dxaOrig="260" w:dyaOrig="340">
          <v:shape id="_x0000_i1191" type="#_x0000_t75" style="width:14.25pt;height:17pt" o:ole="">
            <v:imagedata r:id="rId330" o:title=""/>
          </v:shape>
          <o:OLEObject Type="Embed" ProgID="Equation.3" ShapeID="_x0000_i1191" DrawAspect="Content" ObjectID="_1405518248" r:id="rId337"/>
        </w:object>
      </w:r>
      <w:r>
        <w:rPr>
          <w:rFonts w:ascii="Verdana" w:hAnsi="Verdana"/>
          <w:sz w:val="22"/>
        </w:rPr>
        <w:t xml:space="preserve"> estadísticamente distintos de cero</w:t>
      </w:r>
    </w:p>
    <w:p w:rsidR="0099092A" w:rsidRDefault="0099092A" w:rsidP="004924AD">
      <w:pPr>
        <w:numPr>
          <w:ilvl w:val="0"/>
          <w:numId w:val="8"/>
        </w:numPr>
        <w:autoSpaceDE w:val="0"/>
        <w:autoSpaceDN w:val="0"/>
        <w:adjustRightInd w:val="0"/>
        <w:spacing w:before="120" w:after="120"/>
        <w:rPr>
          <w:rFonts w:ascii="Verdana" w:hAnsi="Verdana" w:cs="Arial"/>
          <w:sz w:val="22"/>
          <w:szCs w:val="22"/>
        </w:rPr>
      </w:pPr>
      <w:r>
        <w:rPr>
          <w:rFonts w:ascii="Verdana" w:hAnsi="Verdana"/>
          <w:sz w:val="22"/>
        </w:rPr>
        <w:lastRenderedPageBreak/>
        <w:t xml:space="preserve">Retroalimentación o causalidad bilateral: cuando los </w:t>
      </w:r>
      <w:r w:rsidRPr="00D30958">
        <w:rPr>
          <w:rFonts w:ascii="Verdana" w:hAnsi="Verdana"/>
          <w:position w:val="-10"/>
          <w:sz w:val="22"/>
        </w:rPr>
        <w:object w:dxaOrig="279" w:dyaOrig="340">
          <v:shape id="_x0000_i1192" type="#_x0000_t75" style="width:14.25pt;height:17pt" o:ole="">
            <v:imagedata r:id="rId338" o:title=""/>
          </v:shape>
          <o:OLEObject Type="Embed" ProgID="Equation.3" ShapeID="_x0000_i1192" DrawAspect="Content" ObjectID="_1405518249" r:id="rId339"/>
        </w:object>
      </w:r>
      <w:proofErr w:type="gramStart"/>
      <w:r>
        <w:rPr>
          <w:rFonts w:ascii="Verdana" w:hAnsi="Verdana"/>
          <w:sz w:val="22"/>
        </w:rPr>
        <w:t xml:space="preserve">, </w:t>
      </w:r>
      <w:r w:rsidRPr="00D30958">
        <w:rPr>
          <w:rFonts w:ascii="Verdana" w:hAnsi="Verdana"/>
          <w:position w:val="-10"/>
          <w:sz w:val="22"/>
        </w:rPr>
        <w:object w:dxaOrig="279" w:dyaOrig="340">
          <v:shape id="_x0000_i1193" type="#_x0000_t75" style="width:14.25pt;height:17pt" o:ole="">
            <v:imagedata r:id="rId340" o:title=""/>
          </v:shape>
          <o:OLEObject Type="Embed" ProgID="Equation.3" ShapeID="_x0000_i1193" DrawAspect="Content" ObjectID="_1405518250" r:id="rId341"/>
        </w:object>
      </w:r>
      <w:r>
        <w:rPr>
          <w:rFonts w:ascii="Verdana" w:hAnsi="Verdana"/>
          <w:sz w:val="22"/>
        </w:rPr>
        <w:t>,</w:t>
      </w:r>
      <w:proofErr w:type="gramEnd"/>
      <w:r>
        <w:rPr>
          <w:rFonts w:ascii="Verdana" w:hAnsi="Verdana"/>
          <w:sz w:val="22"/>
        </w:rPr>
        <w:t xml:space="preserve"> </w:t>
      </w:r>
      <w:r w:rsidRPr="00D30958">
        <w:rPr>
          <w:rFonts w:ascii="Verdana" w:hAnsi="Verdana"/>
          <w:position w:val="-10"/>
          <w:sz w:val="22"/>
        </w:rPr>
        <w:object w:dxaOrig="260" w:dyaOrig="340">
          <v:shape id="_x0000_i1194" type="#_x0000_t75" style="width:14.25pt;height:17pt" o:ole="">
            <v:imagedata r:id="rId342" o:title=""/>
          </v:shape>
          <o:OLEObject Type="Embed" ProgID="Equation.3" ShapeID="_x0000_i1194" DrawAspect="Content" ObjectID="_1405518251" r:id="rId343"/>
        </w:object>
      </w:r>
      <w:r>
        <w:rPr>
          <w:rFonts w:ascii="Verdana" w:hAnsi="Verdana"/>
          <w:sz w:val="22"/>
        </w:rPr>
        <w:t xml:space="preserve"> y </w:t>
      </w:r>
      <w:r w:rsidRPr="00D30958">
        <w:rPr>
          <w:rFonts w:ascii="Verdana" w:hAnsi="Verdana"/>
          <w:position w:val="-10"/>
          <w:sz w:val="22"/>
        </w:rPr>
        <w:object w:dxaOrig="260" w:dyaOrig="340">
          <v:shape id="_x0000_i1195" type="#_x0000_t75" style="width:14.25pt;height:17pt" o:ole="">
            <v:imagedata r:id="rId344" o:title=""/>
          </v:shape>
          <o:OLEObject Type="Embed" ProgID="Equation.3" ShapeID="_x0000_i1195" DrawAspect="Content" ObjectID="_1405518252" r:id="rId345"/>
        </w:object>
      </w:r>
      <w:r>
        <w:rPr>
          <w:rFonts w:ascii="Verdana" w:hAnsi="Verdana"/>
          <w:sz w:val="22"/>
        </w:rPr>
        <w:t>son estadísticamente distintos de cero.</w:t>
      </w:r>
    </w:p>
    <w:p w:rsidR="0099092A" w:rsidRDefault="0099092A" w:rsidP="004924AD">
      <w:pPr>
        <w:numPr>
          <w:ilvl w:val="0"/>
          <w:numId w:val="8"/>
        </w:numPr>
        <w:autoSpaceDE w:val="0"/>
        <w:autoSpaceDN w:val="0"/>
        <w:adjustRightInd w:val="0"/>
        <w:spacing w:before="120" w:after="120"/>
        <w:rPr>
          <w:rFonts w:ascii="Verdana" w:hAnsi="Verdana" w:cs="Arial"/>
          <w:sz w:val="22"/>
          <w:szCs w:val="22"/>
        </w:rPr>
      </w:pPr>
      <w:r>
        <w:rPr>
          <w:rFonts w:ascii="Verdana" w:hAnsi="Verdana"/>
          <w:sz w:val="22"/>
        </w:rPr>
        <w:t>Independencia: cuando el conjunto de coeficientes no es significativo.</w:t>
      </w:r>
    </w:p>
    <w:p w:rsidR="0099092A" w:rsidRDefault="0099092A">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240" w:after="120"/>
        <w:jc w:val="both"/>
        <w:rPr>
          <w:rFonts w:ascii="Verdana" w:hAnsi="Verdana" w:cs="Arial"/>
          <w:sz w:val="22"/>
          <w:szCs w:val="22"/>
        </w:rPr>
      </w:pPr>
      <w:r>
        <w:rPr>
          <w:rFonts w:ascii="Verdana" w:hAnsi="Verdana" w:cs="Arial"/>
          <w:sz w:val="22"/>
          <w:szCs w:val="22"/>
        </w:rPr>
        <w:t xml:space="preserve">Para aplicar el test se debe, en Eviews, abrir un grupo para las variables PIB y Consumo; luego en </w:t>
      </w:r>
      <w:r>
        <w:rPr>
          <w:rFonts w:ascii="Verdana" w:hAnsi="Verdana" w:cs="Arial"/>
          <w:i/>
          <w:iCs/>
          <w:sz w:val="22"/>
          <w:szCs w:val="22"/>
        </w:rPr>
        <w:t>View-Granger Casuality</w:t>
      </w:r>
      <w:r>
        <w:rPr>
          <w:rFonts w:ascii="Verdana" w:hAnsi="Verdana" w:cs="Arial"/>
          <w:sz w:val="22"/>
          <w:szCs w:val="22"/>
        </w:rPr>
        <w:t xml:space="preserve"> se debe ingresar el número de rezagos a considerar (</w:t>
      </w:r>
      <w:r>
        <w:rPr>
          <w:rFonts w:ascii="Verdana" w:hAnsi="Verdana" w:cs="Arial"/>
          <w:i/>
          <w:iCs/>
          <w:sz w:val="22"/>
          <w:szCs w:val="22"/>
        </w:rPr>
        <w:t>Lags to include)</w:t>
      </w:r>
      <w:r>
        <w:rPr>
          <w:rFonts w:ascii="Verdana" w:hAnsi="Verdana" w:cs="Arial"/>
          <w:sz w:val="22"/>
          <w:szCs w:val="22"/>
        </w:rPr>
        <w:t>:</w:t>
      </w:r>
    </w:p>
    <w:p w:rsidR="0099092A" w:rsidRDefault="00C61F5D">
      <w:pPr>
        <w:autoSpaceDE w:val="0"/>
        <w:autoSpaceDN w:val="0"/>
        <w:adjustRightInd w:val="0"/>
        <w:spacing w:before="120" w:after="120"/>
        <w:jc w:val="center"/>
        <w:rPr>
          <w:rFonts w:ascii="Arial" w:hAnsi="Arial" w:cs="Arial"/>
          <w:sz w:val="22"/>
          <w:szCs w:val="22"/>
        </w:rPr>
      </w:pPr>
      <w:r>
        <w:rPr>
          <w:noProof/>
          <w:lang w:val="es-AR" w:eastAsia="es-AR"/>
        </w:rPr>
        <w:drawing>
          <wp:inline distT="0" distB="0" distL="0" distR="0" wp14:anchorId="61D3BE8C" wp14:editId="1341E9D6">
            <wp:extent cx="3147060" cy="2386965"/>
            <wp:effectExtent l="19050" t="0" r="0" b="0"/>
            <wp:docPr id="220" name="Imagen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346"/>
                    <a:srcRect/>
                    <a:stretch>
                      <a:fillRect/>
                    </a:stretch>
                  </pic:blipFill>
                  <pic:spPr bwMode="auto">
                    <a:xfrm>
                      <a:off x="0" y="0"/>
                      <a:ext cx="3147060" cy="2386965"/>
                    </a:xfrm>
                    <a:prstGeom prst="rect">
                      <a:avLst/>
                    </a:prstGeom>
                    <a:noFill/>
                    <a:ln w="9525">
                      <a:noFill/>
                      <a:miter lim="800000"/>
                      <a:headEnd/>
                      <a:tailEnd/>
                    </a:ln>
                  </pic:spPr>
                </pic:pic>
              </a:graphicData>
            </a:graphic>
          </wp:inline>
        </w:drawing>
      </w:r>
    </w:p>
    <w:p w:rsidR="0099092A" w:rsidRDefault="0099092A">
      <w:pPr>
        <w:autoSpaceDE w:val="0"/>
        <w:autoSpaceDN w:val="0"/>
        <w:adjustRightInd w:val="0"/>
        <w:spacing w:before="240" w:after="120"/>
        <w:jc w:val="both"/>
        <w:rPr>
          <w:rFonts w:ascii="Verdana" w:hAnsi="Verdana" w:cs="Arial"/>
          <w:sz w:val="22"/>
          <w:szCs w:val="22"/>
        </w:rPr>
      </w:pPr>
      <w:r>
        <w:rPr>
          <w:rFonts w:ascii="Verdana" w:hAnsi="Verdana" w:cs="Arial"/>
          <w:sz w:val="22"/>
          <w:szCs w:val="22"/>
        </w:rPr>
        <w:t xml:space="preserve">La salida del test muestra la prueba de causalidad de PBI a Consumo y de Consumo a PIB. La hipótesis nula es que los coeficientes que acompañan a los términos rezagados de la variable explicativa se anulan. </w:t>
      </w:r>
    </w:p>
    <w:p w:rsidR="0099092A" w:rsidRDefault="0099092A">
      <w:pPr>
        <w:autoSpaceDE w:val="0"/>
        <w:autoSpaceDN w:val="0"/>
        <w:adjustRightInd w:val="0"/>
        <w:spacing w:before="240" w:after="120"/>
        <w:jc w:val="both"/>
        <w:rPr>
          <w:rFonts w:ascii="Verdana" w:hAnsi="Verdana" w:cs="Arial"/>
          <w:color w:val="000000"/>
          <w:sz w:val="22"/>
          <w:szCs w:val="22"/>
        </w:rPr>
      </w:pPr>
      <w:r>
        <w:rPr>
          <w:rFonts w:ascii="Verdana" w:hAnsi="Verdana" w:cs="Arial"/>
          <w:sz w:val="22"/>
          <w:szCs w:val="22"/>
        </w:rPr>
        <w:t>En la primera línea del test cuando dice “</w:t>
      </w:r>
      <w:r>
        <w:rPr>
          <w:rFonts w:ascii="Verdana" w:hAnsi="Verdana" w:cs="Arial"/>
          <w:color w:val="000000"/>
          <w:sz w:val="22"/>
          <w:szCs w:val="22"/>
        </w:rPr>
        <w:t>PBI does not Granger Cause CONSUMO” quiere decir que el comportamiento del PBI no afecta las variaciones de Consumo, por ende los coeficientes asociados a la variable explicativa PBI se anulan. Esta es la hipótesis nula, la cual es rechazada.</w:t>
      </w:r>
    </w:p>
    <w:p w:rsidR="0099092A" w:rsidRDefault="0099092A">
      <w:pPr>
        <w:autoSpaceDE w:val="0"/>
        <w:autoSpaceDN w:val="0"/>
        <w:adjustRightInd w:val="0"/>
        <w:spacing w:before="240" w:after="120"/>
        <w:jc w:val="both"/>
        <w:rPr>
          <w:rFonts w:ascii="Verdana" w:hAnsi="Verdana" w:cs="Arial"/>
          <w:color w:val="000000"/>
          <w:sz w:val="22"/>
          <w:szCs w:val="22"/>
        </w:rPr>
      </w:pPr>
      <w:r>
        <w:rPr>
          <w:rFonts w:ascii="Verdana" w:hAnsi="Verdana" w:cs="Arial"/>
          <w:color w:val="000000"/>
          <w:sz w:val="22"/>
          <w:szCs w:val="22"/>
        </w:rPr>
        <w:t>En la segunda línea se prueba la relación inversa bajo la hipótesis nula de que las variaciones en Consumo no determinan el nivel asumido por el PBI, por ende los coeficientes que acompañan a la variable explicativa Consumo se anulan. Esta hipótesis, al igual que la primera, se rechaza.</w:t>
      </w:r>
    </w:p>
    <w:p w:rsidR="0099092A" w:rsidRDefault="0099092A">
      <w:pPr>
        <w:autoSpaceDE w:val="0"/>
        <w:autoSpaceDN w:val="0"/>
        <w:adjustRightInd w:val="0"/>
        <w:spacing w:before="240" w:after="120"/>
        <w:jc w:val="both"/>
        <w:rPr>
          <w:rFonts w:ascii="Verdana" w:hAnsi="Verdana" w:cs="Arial"/>
          <w:color w:val="000000"/>
          <w:sz w:val="22"/>
          <w:szCs w:val="22"/>
        </w:rPr>
      </w:pPr>
    </w:p>
    <w:p w:rsidR="0099092A" w:rsidRDefault="0099092A">
      <w:pPr>
        <w:autoSpaceDE w:val="0"/>
        <w:autoSpaceDN w:val="0"/>
        <w:adjustRightInd w:val="0"/>
        <w:spacing w:before="240" w:after="120"/>
        <w:jc w:val="both"/>
        <w:rPr>
          <w:rFonts w:ascii="Verdana" w:hAnsi="Verdana" w:cs="Arial"/>
          <w:color w:val="000000"/>
          <w:sz w:val="22"/>
          <w:szCs w:val="22"/>
        </w:rPr>
      </w:pPr>
      <w:r>
        <w:rPr>
          <w:rFonts w:ascii="Verdana" w:hAnsi="Verdana" w:cs="Arial"/>
          <w:color w:val="000000"/>
          <w:sz w:val="22"/>
          <w:szCs w:val="22"/>
        </w:rPr>
        <w:t>El resultado del test indica la presencia de retroalimentación o causalidad bilateral entre las dos variables.</w:t>
      </w:r>
    </w:p>
    <w:p w:rsidR="0099092A" w:rsidRDefault="00C61F5D">
      <w:pPr>
        <w:spacing w:before="120" w:after="120"/>
        <w:jc w:val="center"/>
      </w:pPr>
      <w:r>
        <w:rPr>
          <w:noProof/>
          <w:lang w:val="es-AR" w:eastAsia="es-AR"/>
        </w:rPr>
        <w:lastRenderedPageBreak/>
        <w:drawing>
          <wp:inline distT="0" distB="0" distL="0" distR="0" wp14:anchorId="62B47C93" wp14:editId="411BF855">
            <wp:extent cx="4619625" cy="2054225"/>
            <wp:effectExtent l="19050" t="0" r="9525" b="0"/>
            <wp:docPr id="221" name="Imagen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347"/>
                    <a:srcRect/>
                    <a:stretch>
                      <a:fillRect/>
                    </a:stretch>
                  </pic:blipFill>
                  <pic:spPr bwMode="auto">
                    <a:xfrm>
                      <a:off x="0" y="0"/>
                      <a:ext cx="4619625" cy="2054225"/>
                    </a:xfrm>
                    <a:prstGeom prst="rect">
                      <a:avLst/>
                    </a:prstGeom>
                    <a:noFill/>
                    <a:ln w="9525">
                      <a:noFill/>
                      <a:miter lim="800000"/>
                      <a:headEnd/>
                      <a:tailEnd/>
                    </a:ln>
                  </pic:spPr>
                </pic:pic>
              </a:graphicData>
            </a:graphic>
          </wp:inline>
        </w:drawing>
      </w:r>
    </w:p>
    <w:p w:rsidR="0099092A" w:rsidRDefault="0099092A">
      <w:pPr>
        <w:spacing w:before="240" w:after="120"/>
        <w:jc w:val="both"/>
        <w:rPr>
          <w:rFonts w:ascii="Verdana" w:hAnsi="Verdana" w:cs="Arial"/>
          <w:sz w:val="22"/>
          <w:szCs w:val="22"/>
        </w:rPr>
      </w:pPr>
      <w:r>
        <w:rPr>
          <w:rFonts w:ascii="Verdana" w:hAnsi="Verdana" w:cs="Arial"/>
          <w:sz w:val="22"/>
          <w:szCs w:val="22"/>
        </w:rPr>
        <w:t>También puede observarse el correlograma cruzado de las dos variables (</w:t>
      </w:r>
      <w:r>
        <w:rPr>
          <w:rFonts w:ascii="Verdana" w:hAnsi="Verdana" w:cs="Arial"/>
          <w:i/>
          <w:iCs/>
          <w:sz w:val="22"/>
          <w:szCs w:val="22"/>
        </w:rPr>
        <w:t>Cross Correlogram of CONSUMO and PIB</w:t>
      </w:r>
      <w:r>
        <w:rPr>
          <w:rFonts w:ascii="Verdana" w:hAnsi="Verdana" w:cs="Arial"/>
          <w:sz w:val="22"/>
          <w:szCs w:val="22"/>
        </w:rPr>
        <w:t xml:space="preserve">) que se obtiene abriendo un grupo para Consumo y PIB, haciendo en </w:t>
      </w:r>
      <w:r>
        <w:rPr>
          <w:rFonts w:ascii="Verdana" w:hAnsi="Verdana" w:cs="Arial"/>
          <w:i/>
          <w:iCs/>
          <w:sz w:val="22"/>
          <w:szCs w:val="22"/>
        </w:rPr>
        <w:t>View-Cross correlation</w:t>
      </w:r>
      <w:r>
        <w:rPr>
          <w:rFonts w:ascii="Verdana" w:hAnsi="Verdana" w:cs="Arial"/>
          <w:sz w:val="22"/>
          <w:szCs w:val="22"/>
        </w:rPr>
        <w:t>. En la gráfica, las barras que salen de las bandas de confianza alcanzan al cuarto rezago.</w:t>
      </w:r>
    </w:p>
    <w:p w:rsidR="0099092A" w:rsidRDefault="00C61F5D">
      <w:pPr>
        <w:jc w:val="center"/>
        <w:rPr>
          <w:sz w:val="22"/>
          <w:szCs w:val="22"/>
        </w:rPr>
      </w:pPr>
      <w:r>
        <w:rPr>
          <w:noProof/>
          <w:lang w:val="es-AR" w:eastAsia="es-AR"/>
        </w:rPr>
        <w:drawing>
          <wp:inline distT="0" distB="0" distL="0" distR="0" wp14:anchorId="6912A20E" wp14:editId="0ADFD060">
            <wp:extent cx="3467735" cy="2660015"/>
            <wp:effectExtent l="19050" t="0" r="0" b="0"/>
            <wp:docPr id="222" name="Imagen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348"/>
                    <a:srcRect/>
                    <a:stretch>
                      <a:fillRect/>
                    </a:stretch>
                  </pic:blipFill>
                  <pic:spPr bwMode="auto">
                    <a:xfrm>
                      <a:off x="0" y="0"/>
                      <a:ext cx="3467735" cy="2660015"/>
                    </a:xfrm>
                    <a:prstGeom prst="rect">
                      <a:avLst/>
                    </a:prstGeom>
                    <a:noFill/>
                    <a:ln w="9525">
                      <a:noFill/>
                      <a:miter lim="800000"/>
                      <a:headEnd/>
                      <a:tailEnd/>
                    </a:ln>
                  </pic:spPr>
                </pic:pic>
              </a:graphicData>
            </a:graphic>
          </wp:inline>
        </w:drawing>
      </w:r>
    </w:p>
    <w:p w:rsidR="0099092A" w:rsidRDefault="0099092A">
      <w:pPr>
        <w:rPr>
          <w:rFonts w:ascii="Verdana" w:hAnsi="Verdana"/>
          <w:sz w:val="22"/>
        </w:rPr>
      </w:pPr>
    </w:p>
    <w:p w:rsidR="0099092A" w:rsidRDefault="0099092A">
      <w:pPr>
        <w:rPr>
          <w:rFonts w:ascii="Verdana" w:hAnsi="Verdana"/>
          <w:sz w:val="22"/>
        </w:rPr>
      </w:pPr>
    </w:p>
    <w:p w:rsidR="0099092A" w:rsidRDefault="0099092A">
      <w:pPr>
        <w:spacing w:before="240" w:after="120"/>
        <w:rPr>
          <w:rFonts w:ascii="Verdana" w:hAnsi="Verdana" w:cs="Arial"/>
          <w:sz w:val="22"/>
          <w:szCs w:val="22"/>
        </w:rPr>
      </w:pPr>
      <w:r>
        <w:rPr>
          <w:rFonts w:ascii="Verdana" w:hAnsi="Verdana"/>
          <w:sz w:val="22"/>
        </w:rPr>
        <w:t xml:space="preserve">Estos resultados, </w:t>
      </w:r>
      <w:smartTag w:uri="urn:schemas-microsoft-com:office:smarttags" w:element="PersonName">
        <w:smartTagPr>
          <w:attr w:name="ProductID" w:val="la Prueba"/>
        </w:smartTagPr>
        <w:r>
          <w:rPr>
            <w:rFonts w:ascii="Verdana" w:hAnsi="Verdana"/>
            <w:sz w:val="22"/>
          </w:rPr>
          <w:t>la Prueba</w:t>
        </w:r>
      </w:smartTag>
      <w:r>
        <w:rPr>
          <w:rFonts w:ascii="Verdana" w:hAnsi="Verdana"/>
          <w:sz w:val="22"/>
        </w:rPr>
        <w:t xml:space="preserve"> de Ganger con 4 rezagos y el correlograma, sugieren que e</w:t>
      </w:r>
      <w:r>
        <w:rPr>
          <w:rFonts w:ascii="Verdana" w:hAnsi="Verdana" w:cs="Arial"/>
          <w:sz w:val="22"/>
          <w:szCs w:val="22"/>
        </w:rPr>
        <w:t>l modelo a considerar es:</w:t>
      </w:r>
    </w:p>
    <w:p w:rsidR="0099092A" w:rsidRDefault="0099092A">
      <w:pPr>
        <w:spacing w:before="240" w:after="120"/>
        <w:jc w:val="center"/>
        <w:rPr>
          <w:rFonts w:ascii="Verdana" w:hAnsi="Verdana" w:cs="Arial"/>
          <w:sz w:val="22"/>
          <w:szCs w:val="22"/>
        </w:rPr>
      </w:pPr>
      <w:r w:rsidRPr="00D30958">
        <w:rPr>
          <w:rFonts w:ascii="Verdana" w:hAnsi="Verdana" w:cs="Arial"/>
          <w:position w:val="-12"/>
          <w:sz w:val="22"/>
          <w:szCs w:val="22"/>
        </w:rPr>
        <w:object w:dxaOrig="7420" w:dyaOrig="360">
          <v:shape id="_x0000_i1196" type="#_x0000_t75" style="width:371.55pt;height:17.65pt" o:ole="">
            <v:imagedata r:id="rId349" o:title=""/>
          </v:shape>
          <o:OLEObject Type="Embed" ProgID="Equation.3" ShapeID="_x0000_i1196" DrawAspect="Content" ObjectID="_1405518253" r:id="rId350"/>
        </w:object>
      </w:r>
    </w:p>
    <w:p w:rsidR="0099092A" w:rsidRDefault="0099092A">
      <w:pPr>
        <w:spacing w:before="240" w:after="120"/>
        <w:rPr>
          <w:rFonts w:ascii="Verdana" w:hAnsi="Verdana" w:cs="Arial"/>
          <w:sz w:val="22"/>
          <w:szCs w:val="22"/>
        </w:rPr>
      </w:pPr>
      <w:r>
        <w:rPr>
          <w:rFonts w:ascii="Verdana" w:hAnsi="Verdana" w:cs="Arial"/>
          <w:sz w:val="22"/>
          <w:szCs w:val="22"/>
        </w:rPr>
        <w:t xml:space="preserve">Se supone que los </w:t>
      </w:r>
      <w:r w:rsidRPr="00D30958">
        <w:rPr>
          <w:rFonts w:ascii="Verdana" w:hAnsi="Verdana" w:cs="Arial"/>
          <w:position w:val="-10"/>
          <w:sz w:val="22"/>
          <w:szCs w:val="22"/>
        </w:rPr>
        <w:object w:dxaOrig="279" w:dyaOrig="340">
          <v:shape id="_x0000_i1197" type="#_x0000_t75" style="width:14.25pt;height:17pt" o:ole="">
            <v:imagedata r:id="rId351" o:title=""/>
          </v:shape>
          <o:OLEObject Type="Embed" ProgID="Equation.3" ShapeID="_x0000_i1197" DrawAspect="Content" ObjectID="_1405518254" r:id="rId352"/>
        </w:object>
      </w:r>
      <w:r>
        <w:rPr>
          <w:rFonts w:ascii="Verdana" w:hAnsi="Verdana" w:cs="Arial"/>
          <w:sz w:val="22"/>
          <w:szCs w:val="22"/>
        </w:rPr>
        <w:t xml:space="preserve"> pueden aproximarse por un polinomio de segundo grado </w:t>
      </w:r>
    </w:p>
    <w:p w:rsidR="0099092A" w:rsidRDefault="0099092A">
      <w:pPr>
        <w:spacing w:before="120" w:after="120"/>
        <w:jc w:val="center"/>
        <w:rPr>
          <w:rFonts w:ascii="Verdana" w:hAnsi="Verdana" w:cs="Arial"/>
          <w:sz w:val="22"/>
          <w:szCs w:val="22"/>
        </w:rPr>
      </w:pPr>
      <w:r w:rsidRPr="00D30958">
        <w:rPr>
          <w:rFonts w:ascii="Verdana" w:hAnsi="Verdana" w:cs="Arial"/>
          <w:position w:val="-12"/>
          <w:sz w:val="22"/>
          <w:szCs w:val="22"/>
        </w:rPr>
        <w:object w:dxaOrig="1920" w:dyaOrig="380">
          <v:shape id="_x0000_i1198" type="#_x0000_t75" style="width:96.45pt;height:19pt" o:ole="">
            <v:imagedata r:id="rId353" o:title=""/>
          </v:shape>
          <o:OLEObject Type="Embed" ProgID="Equation.3" ShapeID="_x0000_i1198" DrawAspect="Content" ObjectID="_1405518255" r:id="rId354"/>
        </w:object>
      </w:r>
    </w:p>
    <w:p w:rsidR="0099092A" w:rsidRDefault="0099092A">
      <w:pPr>
        <w:spacing w:before="120" w:after="120"/>
        <w:jc w:val="center"/>
        <w:rPr>
          <w:rFonts w:ascii="Verdana" w:hAnsi="Verdana" w:cs="Arial"/>
          <w:sz w:val="22"/>
          <w:szCs w:val="22"/>
        </w:rPr>
      </w:pPr>
    </w:p>
    <w:p w:rsidR="0099092A" w:rsidRDefault="0099092A">
      <w:pPr>
        <w:spacing w:before="120" w:after="120"/>
        <w:jc w:val="center"/>
        <w:rPr>
          <w:rFonts w:ascii="Verdana" w:hAnsi="Verdana" w:cs="Arial"/>
          <w:sz w:val="22"/>
          <w:szCs w:val="22"/>
        </w:rPr>
      </w:pPr>
    </w:p>
    <w:p w:rsidR="0099092A" w:rsidRDefault="003F7BD2">
      <w:pPr>
        <w:pStyle w:val="Ttulo5"/>
        <w:spacing w:after="120"/>
        <w:rPr>
          <w:rFonts w:ascii="Verdana" w:eastAsia="Batang" w:hAnsi="Verdana"/>
          <w:sz w:val="22"/>
          <w:szCs w:val="20"/>
          <w:lang w:val="es-ES_tradnl"/>
        </w:rPr>
      </w:pPr>
      <w:bookmarkStart w:id="27" w:name="_Toc306010422"/>
      <w:r>
        <w:rPr>
          <w:rFonts w:ascii="Verdana" w:eastAsia="Batang" w:hAnsi="Verdana"/>
          <w:sz w:val="22"/>
          <w:szCs w:val="20"/>
          <w:lang w:val="es-ES_tradnl"/>
        </w:rPr>
        <w:lastRenderedPageBreak/>
        <w:t>Estimación del Modelo de rezagos distribuidos de Almon</w:t>
      </w:r>
      <w:bookmarkEnd w:id="27"/>
    </w:p>
    <w:p w:rsidR="0099092A" w:rsidRDefault="0099092A">
      <w:pPr>
        <w:spacing w:before="240" w:after="120"/>
        <w:rPr>
          <w:rFonts w:ascii="Verdana" w:hAnsi="Verdana" w:cs="Arial"/>
          <w:sz w:val="22"/>
          <w:szCs w:val="22"/>
        </w:rPr>
      </w:pPr>
      <w:r>
        <w:rPr>
          <w:rFonts w:ascii="Verdana" w:hAnsi="Verdana" w:cs="Arial"/>
          <w:sz w:val="22"/>
          <w:szCs w:val="22"/>
        </w:rPr>
        <w:t>El modelo a estimar por variables instrumentales es:</w:t>
      </w:r>
    </w:p>
    <w:p w:rsidR="0099092A" w:rsidRDefault="0099092A">
      <w:pPr>
        <w:spacing w:before="240" w:after="120"/>
        <w:jc w:val="center"/>
        <w:rPr>
          <w:rFonts w:ascii="Verdana" w:hAnsi="Verdana" w:cs="Arial"/>
          <w:sz w:val="22"/>
          <w:szCs w:val="22"/>
        </w:rPr>
      </w:pPr>
      <w:r w:rsidRPr="00D30958">
        <w:rPr>
          <w:rFonts w:ascii="Verdana" w:hAnsi="Verdana" w:cs="Arial"/>
          <w:position w:val="-12"/>
          <w:sz w:val="22"/>
          <w:szCs w:val="22"/>
        </w:rPr>
        <w:object w:dxaOrig="4260" w:dyaOrig="360">
          <v:shape id="_x0000_i1199" type="#_x0000_t75" style="width:213.3pt;height:17.65pt" o:ole="">
            <v:imagedata r:id="rId355" o:title=""/>
          </v:shape>
          <o:OLEObject Type="Embed" ProgID="Equation.3" ShapeID="_x0000_i1199" DrawAspect="Content" ObjectID="_1405518256" r:id="rId356"/>
        </w:object>
      </w:r>
    </w:p>
    <w:p w:rsidR="0099092A" w:rsidRDefault="0099092A">
      <w:pPr>
        <w:spacing w:before="240" w:after="120"/>
        <w:jc w:val="center"/>
        <w:rPr>
          <w:rFonts w:ascii="Verdana" w:hAnsi="Verdana" w:cs="Arial"/>
          <w:sz w:val="22"/>
          <w:szCs w:val="22"/>
        </w:rPr>
      </w:pPr>
    </w:p>
    <w:p w:rsidR="0099092A" w:rsidRDefault="0099092A">
      <w:pPr>
        <w:spacing w:before="240" w:after="120"/>
        <w:rPr>
          <w:rFonts w:ascii="Verdana" w:hAnsi="Verdana" w:cs="Arial"/>
          <w:sz w:val="22"/>
          <w:szCs w:val="22"/>
        </w:rPr>
      </w:pPr>
      <w:r>
        <w:rPr>
          <w:rFonts w:ascii="Verdana" w:hAnsi="Verdana" w:cs="Arial"/>
          <w:sz w:val="22"/>
          <w:szCs w:val="22"/>
        </w:rPr>
        <w:t xml:space="preserve">En Eviews deben construirse las variables </w:t>
      </w:r>
      <w:r w:rsidRPr="00D30958">
        <w:rPr>
          <w:rFonts w:ascii="Verdana" w:hAnsi="Verdana" w:cs="Arial"/>
          <w:position w:val="-4"/>
          <w:sz w:val="22"/>
          <w:szCs w:val="22"/>
        </w:rPr>
        <w:object w:dxaOrig="240" w:dyaOrig="260">
          <v:shape id="_x0000_i1200" type="#_x0000_t75" style="width:12.25pt;height:14.25pt" o:ole="">
            <v:imagedata r:id="rId357" o:title=""/>
          </v:shape>
          <o:OLEObject Type="Embed" ProgID="Equation.3" ShapeID="_x0000_i1200" DrawAspect="Content" ObjectID="_1405518257" r:id="rId358"/>
        </w:object>
      </w:r>
    </w:p>
    <w:p w:rsidR="0099092A" w:rsidRDefault="0099092A">
      <w:pPr>
        <w:spacing w:before="120" w:after="120"/>
        <w:ind w:firstLine="360"/>
        <w:rPr>
          <w:rFonts w:ascii="Arial" w:hAnsi="Arial" w:cs="Arial"/>
          <w:sz w:val="22"/>
          <w:szCs w:val="22"/>
        </w:rPr>
      </w:pPr>
      <w:r w:rsidRPr="00D30958">
        <w:rPr>
          <w:rFonts w:ascii="Arial" w:hAnsi="Arial" w:cs="Arial"/>
          <w:position w:val="-28"/>
          <w:sz w:val="22"/>
          <w:szCs w:val="22"/>
        </w:rPr>
        <w:object w:dxaOrig="4620" w:dyaOrig="680">
          <v:shape id="_x0000_i1201" type="#_x0000_t75" style="width:230.95pt;height:33.95pt" o:ole="">
            <v:imagedata r:id="rId359" o:title=""/>
          </v:shape>
          <o:OLEObject Type="Embed" ProgID="Equation.3" ShapeID="_x0000_i1201" DrawAspect="Content" ObjectID="_1405518258" r:id="rId360"/>
        </w:object>
      </w:r>
    </w:p>
    <w:p w:rsidR="0099092A" w:rsidRDefault="0099092A">
      <w:pPr>
        <w:spacing w:before="120" w:after="120"/>
        <w:ind w:firstLine="360"/>
        <w:rPr>
          <w:rFonts w:ascii="Arial" w:hAnsi="Arial" w:cs="Arial"/>
          <w:sz w:val="22"/>
          <w:szCs w:val="22"/>
        </w:rPr>
      </w:pPr>
      <w:r w:rsidRPr="00D30958">
        <w:rPr>
          <w:rFonts w:ascii="Arial" w:hAnsi="Arial" w:cs="Arial"/>
          <w:position w:val="-28"/>
          <w:sz w:val="22"/>
          <w:szCs w:val="22"/>
        </w:rPr>
        <w:object w:dxaOrig="4500" w:dyaOrig="680">
          <v:shape id="_x0000_i1202" type="#_x0000_t75" style="width:225.5pt;height:33.95pt" o:ole="">
            <v:imagedata r:id="rId361" o:title=""/>
          </v:shape>
          <o:OLEObject Type="Embed" ProgID="Equation.3" ShapeID="_x0000_i1202" DrawAspect="Content" ObjectID="_1405518259" r:id="rId362"/>
        </w:object>
      </w:r>
    </w:p>
    <w:p w:rsidR="0099092A" w:rsidRDefault="0099092A">
      <w:pPr>
        <w:spacing w:before="120" w:after="120"/>
        <w:ind w:firstLine="360"/>
        <w:rPr>
          <w:rFonts w:ascii="Arial" w:hAnsi="Arial" w:cs="Arial"/>
          <w:sz w:val="22"/>
          <w:szCs w:val="22"/>
        </w:rPr>
      </w:pPr>
      <w:r w:rsidRPr="00D30958">
        <w:rPr>
          <w:rFonts w:ascii="Arial" w:hAnsi="Arial" w:cs="Arial"/>
          <w:position w:val="-28"/>
          <w:sz w:val="22"/>
          <w:szCs w:val="22"/>
        </w:rPr>
        <w:object w:dxaOrig="4980" w:dyaOrig="680">
          <v:shape id="_x0000_i1203" type="#_x0000_t75" style="width:248.6pt;height:33.95pt" o:ole="">
            <v:imagedata r:id="rId363" o:title=""/>
          </v:shape>
          <o:OLEObject Type="Embed" ProgID="Equation.3" ShapeID="_x0000_i1203" DrawAspect="Content" ObjectID="_1405518260" r:id="rId364"/>
        </w:object>
      </w:r>
    </w:p>
    <w:p w:rsidR="0099092A" w:rsidRDefault="0099092A">
      <w:pPr>
        <w:spacing w:before="240" w:after="120"/>
        <w:rPr>
          <w:rFonts w:ascii="Verdana" w:hAnsi="Verdana" w:cs="Arial"/>
          <w:sz w:val="22"/>
          <w:szCs w:val="22"/>
        </w:rPr>
      </w:pPr>
      <w:r>
        <w:rPr>
          <w:rFonts w:ascii="Verdana" w:hAnsi="Verdana" w:cs="Arial"/>
          <w:sz w:val="22"/>
          <w:szCs w:val="22"/>
        </w:rPr>
        <w:t xml:space="preserve">a partir del comando </w:t>
      </w:r>
      <w:r>
        <w:rPr>
          <w:rFonts w:ascii="Verdana" w:hAnsi="Verdana" w:cs="Arial"/>
          <w:i/>
          <w:iCs/>
          <w:sz w:val="22"/>
          <w:szCs w:val="22"/>
        </w:rPr>
        <w:t>Genr</w:t>
      </w:r>
      <w:r>
        <w:rPr>
          <w:rFonts w:ascii="Verdana" w:hAnsi="Verdana" w:cs="Arial"/>
          <w:sz w:val="22"/>
          <w:szCs w:val="22"/>
        </w:rPr>
        <w:t xml:space="preserve"> se construyen las variables</w:t>
      </w:r>
    </w:p>
    <w:p w:rsidR="0099092A" w:rsidRDefault="0099092A">
      <w:pPr>
        <w:spacing w:before="120" w:after="120"/>
        <w:ind w:firstLine="360"/>
        <w:rPr>
          <w:rFonts w:ascii="Verdana" w:hAnsi="Verdana" w:cs="Arial"/>
          <w:i/>
          <w:iCs/>
          <w:sz w:val="22"/>
          <w:szCs w:val="22"/>
        </w:rPr>
      </w:pPr>
      <w:r>
        <w:rPr>
          <w:rFonts w:ascii="Verdana" w:hAnsi="Verdana" w:cs="Arial"/>
          <w:i/>
          <w:iCs/>
          <w:sz w:val="22"/>
          <w:szCs w:val="22"/>
        </w:rPr>
        <w:t>Z0=pib+pib(-1)+pib(-2)+pib(-3)+pib(-4)</w:t>
      </w:r>
    </w:p>
    <w:p w:rsidR="0099092A" w:rsidRDefault="0099092A">
      <w:pPr>
        <w:spacing w:before="120" w:after="120"/>
        <w:ind w:firstLine="360"/>
        <w:rPr>
          <w:rFonts w:ascii="Verdana" w:hAnsi="Verdana" w:cs="Arial"/>
          <w:i/>
          <w:iCs/>
          <w:sz w:val="22"/>
          <w:szCs w:val="22"/>
        </w:rPr>
      </w:pPr>
      <w:r>
        <w:rPr>
          <w:rFonts w:ascii="Verdana" w:hAnsi="Verdana" w:cs="Arial"/>
          <w:i/>
          <w:iCs/>
          <w:sz w:val="22"/>
          <w:szCs w:val="22"/>
        </w:rPr>
        <w:t>Z1=pib(-1)+2*pib(-2)+3*pib(-3)+4*pib(-4)</w:t>
      </w:r>
    </w:p>
    <w:p w:rsidR="0099092A" w:rsidRDefault="0099092A">
      <w:pPr>
        <w:spacing w:before="120" w:after="120"/>
        <w:ind w:firstLine="360"/>
        <w:rPr>
          <w:rFonts w:ascii="Verdana" w:hAnsi="Verdana" w:cs="Arial"/>
          <w:i/>
          <w:iCs/>
          <w:sz w:val="22"/>
          <w:szCs w:val="22"/>
        </w:rPr>
      </w:pPr>
      <w:r>
        <w:rPr>
          <w:rFonts w:ascii="Verdana" w:hAnsi="Verdana" w:cs="Arial"/>
          <w:i/>
          <w:iCs/>
          <w:sz w:val="22"/>
          <w:szCs w:val="22"/>
        </w:rPr>
        <w:t>Z2=pib(-1)+2*2*pib(-2)+3*3*pib(-3)+4*4*pib(-4)</w:t>
      </w:r>
    </w:p>
    <w:p w:rsidR="0099092A" w:rsidRDefault="0099092A">
      <w:pPr>
        <w:spacing w:before="120" w:after="120"/>
        <w:ind w:firstLine="360"/>
        <w:rPr>
          <w:rFonts w:ascii="Verdana" w:hAnsi="Verdana" w:cs="Arial"/>
          <w:i/>
          <w:iCs/>
          <w:sz w:val="22"/>
          <w:szCs w:val="22"/>
        </w:rPr>
      </w:pPr>
    </w:p>
    <w:p w:rsidR="0099092A" w:rsidRDefault="0099092A">
      <w:pPr>
        <w:spacing w:before="240" w:after="120"/>
        <w:rPr>
          <w:rFonts w:ascii="Verdana" w:hAnsi="Verdana" w:cs="Arial"/>
          <w:sz w:val="22"/>
          <w:szCs w:val="22"/>
        </w:rPr>
      </w:pPr>
      <w:r>
        <w:rPr>
          <w:rFonts w:ascii="Verdana" w:hAnsi="Verdana" w:cs="Arial"/>
          <w:sz w:val="22"/>
          <w:szCs w:val="22"/>
        </w:rPr>
        <w:t xml:space="preserve">La estimación en Eviews se realiza desde </w:t>
      </w:r>
      <w:r>
        <w:rPr>
          <w:rFonts w:ascii="Verdana" w:hAnsi="Verdana" w:cs="Arial"/>
          <w:i/>
          <w:iCs/>
          <w:sz w:val="22"/>
          <w:szCs w:val="22"/>
        </w:rPr>
        <w:t>Quick-Estimate Equation</w:t>
      </w:r>
      <w:r>
        <w:rPr>
          <w:rFonts w:ascii="Verdana" w:hAnsi="Verdana" w:cs="Arial"/>
          <w:sz w:val="22"/>
          <w:szCs w:val="22"/>
        </w:rPr>
        <w:t xml:space="preserve"> consignado en el cuadro de diálogo la expresión </w:t>
      </w:r>
    </w:p>
    <w:p w:rsidR="0099092A" w:rsidRDefault="0099092A">
      <w:pPr>
        <w:spacing w:before="240" w:after="120"/>
        <w:jc w:val="center"/>
        <w:rPr>
          <w:rFonts w:ascii="Verdana" w:hAnsi="Verdana" w:cs="Arial"/>
          <w:i/>
          <w:iCs/>
          <w:sz w:val="22"/>
          <w:szCs w:val="22"/>
        </w:rPr>
      </w:pPr>
      <w:r>
        <w:rPr>
          <w:rFonts w:ascii="Verdana" w:hAnsi="Verdana" w:cs="Arial"/>
          <w:i/>
          <w:iCs/>
          <w:sz w:val="22"/>
          <w:szCs w:val="22"/>
        </w:rPr>
        <w:t>consumo c Z0 Z1 Z2</w:t>
      </w:r>
    </w:p>
    <w:p w:rsidR="00A94FAE" w:rsidRDefault="00A94FAE" w:rsidP="00A94FAE">
      <w:pPr>
        <w:spacing w:before="240" w:after="120"/>
        <w:jc w:val="both"/>
        <w:rPr>
          <w:rFonts w:ascii="Verdana" w:hAnsi="Verdana" w:cs="Arial"/>
          <w:sz w:val="22"/>
          <w:szCs w:val="20"/>
        </w:rPr>
      </w:pPr>
    </w:p>
    <w:p w:rsidR="00A94FAE" w:rsidRDefault="00A94FAE" w:rsidP="00A94FAE">
      <w:pPr>
        <w:spacing w:before="240" w:after="120"/>
        <w:jc w:val="both"/>
        <w:rPr>
          <w:rFonts w:ascii="Verdana" w:hAnsi="Verdana" w:cs="Arial"/>
          <w:sz w:val="22"/>
          <w:szCs w:val="20"/>
        </w:rPr>
      </w:pPr>
      <w:r>
        <w:rPr>
          <w:rFonts w:ascii="Verdana" w:hAnsi="Verdana" w:cs="Arial"/>
          <w:sz w:val="22"/>
          <w:szCs w:val="20"/>
        </w:rPr>
        <w:t xml:space="preserve">Los coeficientes corresponden a </w:t>
      </w:r>
      <w:r w:rsidRPr="00D30958">
        <w:rPr>
          <w:rFonts w:ascii="Verdana" w:hAnsi="Verdana" w:cs="Arial"/>
          <w:position w:val="-12"/>
          <w:sz w:val="22"/>
          <w:szCs w:val="20"/>
        </w:rPr>
        <w:object w:dxaOrig="1180" w:dyaOrig="360">
          <v:shape id="_x0000_i1204" type="#_x0000_t75" style="width:59.1pt;height:17.65pt" o:ole="">
            <v:imagedata r:id="rId365" o:title=""/>
          </v:shape>
          <o:OLEObject Type="Embed" ProgID="Equation.3" ShapeID="_x0000_i1204" DrawAspect="Content" ObjectID="_1405518261" r:id="rId366"/>
        </w:object>
      </w:r>
      <w:r>
        <w:rPr>
          <w:rFonts w:ascii="Verdana" w:hAnsi="Verdana" w:cs="Arial"/>
          <w:sz w:val="22"/>
          <w:szCs w:val="20"/>
        </w:rPr>
        <w:t xml:space="preserve">; para hallar el valor de </w:t>
      </w:r>
      <w:r w:rsidRPr="00D30958">
        <w:rPr>
          <w:rFonts w:ascii="Verdana" w:hAnsi="Verdana" w:cs="Arial"/>
          <w:position w:val="-12"/>
          <w:sz w:val="22"/>
          <w:szCs w:val="20"/>
        </w:rPr>
        <w:object w:dxaOrig="1760" w:dyaOrig="360">
          <v:shape id="_x0000_i1205" type="#_x0000_t75" style="width:87.6pt;height:17.65pt" o:ole="">
            <v:imagedata r:id="rId367" o:title=""/>
          </v:shape>
          <o:OLEObject Type="Embed" ProgID="Equation.3" ShapeID="_x0000_i1205" DrawAspect="Content" ObjectID="_1405518262" r:id="rId368"/>
        </w:object>
      </w:r>
      <w:r>
        <w:rPr>
          <w:rFonts w:ascii="Verdana" w:hAnsi="Verdana" w:cs="Arial"/>
          <w:sz w:val="22"/>
          <w:szCs w:val="20"/>
        </w:rPr>
        <w:t xml:space="preserve"> debe utilizarse la expresión </w:t>
      </w:r>
    </w:p>
    <w:p w:rsidR="00A94FAE" w:rsidRDefault="00A94FAE" w:rsidP="00A94FAE">
      <w:pPr>
        <w:spacing w:before="120" w:after="120"/>
        <w:jc w:val="center"/>
        <w:rPr>
          <w:rFonts w:ascii="Verdana" w:hAnsi="Verdana" w:cs="Arial"/>
          <w:sz w:val="22"/>
          <w:szCs w:val="20"/>
        </w:rPr>
      </w:pPr>
      <w:r w:rsidRPr="00D30958">
        <w:rPr>
          <w:rFonts w:ascii="Verdana" w:hAnsi="Verdana" w:cs="Arial"/>
          <w:position w:val="-12"/>
          <w:sz w:val="22"/>
          <w:szCs w:val="20"/>
        </w:rPr>
        <w:object w:dxaOrig="1920" w:dyaOrig="380">
          <v:shape id="_x0000_i1206" type="#_x0000_t75" style="width:96.45pt;height:19pt" o:ole="">
            <v:imagedata r:id="rId353" o:title=""/>
          </v:shape>
          <o:OLEObject Type="Embed" ProgID="Equation.3" ShapeID="_x0000_i1206" DrawAspect="Content" ObjectID="_1405518263" r:id="rId369"/>
        </w:object>
      </w:r>
    </w:p>
    <w:p w:rsidR="00A94FAE" w:rsidRDefault="00A94FAE" w:rsidP="00A94FAE">
      <w:pPr>
        <w:spacing w:before="120" w:after="120"/>
        <w:rPr>
          <w:rFonts w:ascii="Arial" w:hAnsi="Arial" w:cs="Arial"/>
          <w:sz w:val="20"/>
          <w:szCs w:val="20"/>
        </w:rPr>
      </w:pPr>
    </w:p>
    <w:p w:rsidR="00A94FAE" w:rsidRDefault="00A94FAE" w:rsidP="00A94FAE">
      <w:pPr>
        <w:spacing w:before="120" w:after="120"/>
        <w:rPr>
          <w:rFonts w:ascii="Arial" w:hAnsi="Arial" w:cs="Arial"/>
          <w:sz w:val="20"/>
          <w:szCs w:val="20"/>
        </w:rPr>
      </w:pPr>
      <w:r w:rsidRPr="00D30958">
        <w:rPr>
          <w:rFonts w:ascii="Arial" w:hAnsi="Arial" w:cs="Arial"/>
          <w:position w:val="-12"/>
          <w:sz w:val="20"/>
          <w:szCs w:val="20"/>
        </w:rPr>
        <w:object w:dxaOrig="5240" w:dyaOrig="420">
          <v:shape id="_x0000_i1207" type="#_x0000_t75" style="width:261.5pt;height:21.75pt" o:ole="">
            <v:imagedata r:id="rId370" o:title=""/>
          </v:shape>
          <o:OLEObject Type="Embed" ProgID="Equation.3" ShapeID="_x0000_i1207" DrawAspect="Content" ObjectID="_1405518264" r:id="rId371"/>
        </w:object>
      </w:r>
    </w:p>
    <w:p w:rsidR="00A94FAE" w:rsidRDefault="00A94FAE" w:rsidP="00A94FAE">
      <w:pPr>
        <w:spacing w:before="120" w:after="120"/>
        <w:rPr>
          <w:rFonts w:ascii="Arial" w:hAnsi="Arial" w:cs="Arial"/>
          <w:sz w:val="20"/>
          <w:szCs w:val="20"/>
        </w:rPr>
      </w:pPr>
      <w:r w:rsidRPr="00D30958">
        <w:rPr>
          <w:rFonts w:ascii="Arial" w:hAnsi="Arial" w:cs="Arial"/>
          <w:position w:val="-32"/>
          <w:sz w:val="20"/>
          <w:szCs w:val="20"/>
        </w:rPr>
        <w:object w:dxaOrig="8320" w:dyaOrig="760">
          <v:shape id="_x0000_i1208" type="#_x0000_t75" style="width:415pt;height:38.05pt" o:ole="">
            <v:imagedata r:id="rId372" o:title=""/>
          </v:shape>
          <o:OLEObject Type="Embed" ProgID="Equation.3" ShapeID="_x0000_i1208" DrawAspect="Content" ObjectID="_1405518265" r:id="rId373"/>
        </w:object>
      </w:r>
    </w:p>
    <w:p w:rsidR="00A94FAE" w:rsidRDefault="00A94FAE" w:rsidP="00A94FAE">
      <w:pPr>
        <w:spacing w:before="120" w:after="120"/>
        <w:rPr>
          <w:rFonts w:ascii="Arial" w:hAnsi="Arial" w:cs="Arial"/>
          <w:sz w:val="20"/>
          <w:szCs w:val="20"/>
        </w:rPr>
      </w:pPr>
      <w:r w:rsidRPr="00D30958">
        <w:rPr>
          <w:rFonts w:ascii="Arial" w:hAnsi="Arial" w:cs="Arial"/>
          <w:position w:val="-46"/>
          <w:sz w:val="20"/>
          <w:szCs w:val="20"/>
        </w:rPr>
        <w:object w:dxaOrig="7640" w:dyaOrig="1120">
          <v:shape id="_x0000_i1209" type="#_x0000_t75" style="width:381.75pt;height:56.4pt" o:ole="">
            <v:imagedata r:id="rId374" o:title=""/>
          </v:shape>
          <o:OLEObject Type="Embed" ProgID="Equation.3" ShapeID="_x0000_i1209" DrawAspect="Content" ObjectID="_1405518266" r:id="rId375"/>
        </w:object>
      </w:r>
    </w:p>
    <w:p w:rsidR="00A94FAE" w:rsidRDefault="00A94FAE" w:rsidP="00A94FAE">
      <w:pPr>
        <w:spacing w:before="120" w:after="120"/>
        <w:rPr>
          <w:rFonts w:ascii="Arial" w:hAnsi="Arial" w:cs="Arial"/>
          <w:sz w:val="20"/>
          <w:szCs w:val="20"/>
        </w:rPr>
      </w:pPr>
      <w:r w:rsidRPr="00D30958">
        <w:rPr>
          <w:rFonts w:ascii="Arial" w:hAnsi="Arial" w:cs="Arial"/>
          <w:position w:val="-46"/>
          <w:sz w:val="20"/>
          <w:szCs w:val="20"/>
        </w:rPr>
        <w:object w:dxaOrig="7620" w:dyaOrig="1120">
          <v:shape id="_x0000_i1210" type="#_x0000_t75" style="width:380.4pt;height:56.4pt" o:ole="">
            <v:imagedata r:id="rId376" o:title=""/>
          </v:shape>
          <o:OLEObject Type="Embed" ProgID="Equation.3" ShapeID="_x0000_i1210" DrawAspect="Content" ObjectID="_1405518267" r:id="rId377"/>
        </w:object>
      </w:r>
    </w:p>
    <w:p w:rsidR="00A94FAE" w:rsidRDefault="00A94FAE" w:rsidP="00A94FAE">
      <w:pPr>
        <w:spacing w:before="120" w:after="120"/>
        <w:rPr>
          <w:rFonts w:ascii="Arial" w:hAnsi="Arial" w:cs="Arial"/>
          <w:sz w:val="20"/>
          <w:szCs w:val="20"/>
        </w:rPr>
      </w:pPr>
      <w:r w:rsidRPr="00D30958">
        <w:rPr>
          <w:rFonts w:ascii="Arial" w:hAnsi="Arial" w:cs="Arial"/>
          <w:position w:val="-46"/>
          <w:sz w:val="20"/>
          <w:szCs w:val="20"/>
        </w:rPr>
        <w:object w:dxaOrig="7760" w:dyaOrig="1120">
          <v:shape id="_x0000_i1211" type="#_x0000_t75" style="width:387.85pt;height:56.4pt" o:ole="">
            <v:imagedata r:id="rId378" o:title=""/>
          </v:shape>
          <o:OLEObject Type="Embed" ProgID="Equation.3" ShapeID="_x0000_i1211" DrawAspect="Content" ObjectID="_1405518268" r:id="rId379"/>
        </w:object>
      </w:r>
    </w:p>
    <w:p w:rsidR="00A94FAE" w:rsidRDefault="00A94FAE">
      <w:pPr>
        <w:spacing w:before="240" w:after="120"/>
        <w:jc w:val="center"/>
        <w:rPr>
          <w:rFonts w:ascii="Verdana" w:hAnsi="Verdana" w:cs="Arial"/>
          <w:i/>
          <w:iCs/>
          <w:sz w:val="22"/>
          <w:szCs w:val="22"/>
        </w:rPr>
      </w:pPr>
    </w:p>
    <w:p w:rsidR="0099092A" w:rsidRDefault="00C61F5D">
      <w:pPr>
        <w:spacing w:before="240" w:after="120"/>
        <w:jc w:val="center"/>
        <w:rPr>
          <w:rFonts w:ascii="Verdana" w:hAnsi="Verdana" w:cs="Arial"/>
          <w:i/>
          <w:iCs/>
          <w:sz w:val="22"/>
          <w:szCs w:val="22"/>
        </w:rPr>
      </w:pPr>
      <w:r>
        <w:rPr>
          <w:noProof/>
          <w:lang w:val="es-AR" w:eastAsia="es-AR"/>
        </w:rPr>
        <w:drawing>
          <wp:inline distT="0" distB="0" distL="0" distR="0" wp14:anchorId="4749ABD2" wp14:editId="705172EC">
            <wp:extent cx="4346575" cy="3503295"/>
            <wp:effectExtent l="19050" t="0" r="0" b="0"/>
            <wp:docPr id="239" name="Imagen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pic:cNvPicPr>
                      <a:picLocks noChangeAspect="1" noChangeArrowheads="1"/>
                    </pic:cNvPicPr>
                  </pic:nvPicPr>
                  <pic:blipFill>
                    <a:blip r:embed="rId380"/>
                    <a:srcRect/>
                    <a:stretch>
                      <a:fillRect/>
                    </a:stretch>
                  </pic:blipFill>
                  <pic:spPr bwMode="auto">
                    <a:xfrm>
                      <a:off x="0" y="0"/>
                      <a:ext cx="4346575" cy="3503295"/>
                    </a:xfrm>
                    <a:prstGeom prst="rect">
                      <a:avLst/>
                    </a:prstGeom>
                    <a:noFill/>
                    <a:ln w="9525">
                      <a:noFill/>
                      <a:miter lim="800000"/>
                      <a:headEnd/>
                      <a:tailEnd/>
                    </a:ln>
                  </pic:spPr>
                </pic:pic>
              </a:graphicData>
            </a:graphic>
          </wp:inline>
        </w:drawing>
      </w:r>
    </w:p>
    <w:p w:rsidR="0099092A" w:rsidRDefault="0099092A">
      <w:pPr>
        <w:spacing w:before="120" w:after="120"/>
        <w:rPr>
          <w:rFonts w:ascii="Arial" w:hAnsi="Arial" w:cs="Arial"/>
          <w:sz w:val="20"/>
          <w:szCs w:val="20"/>
          <w:lang w:val="en-US"/>
        </w:rPr>
      </w:pPr>
    </w:p>
    <w:p w:rsidR="0099092A" w:rsidRDefault="0099092A">
      <w:pPr>
        <w:spacing w:before="240" w:after="120"/>
        <w:rPr>
          <w:rFonts w:ascii="Verdana" w:hAnsi="Verdana" w:cs="Arial"/>
          <w:sz w:val="22"/>
          <w:szCs w:val="20"/>
        </w:rPr>
      </w:pPr>
      <w:r>
        <w:rPr>
          <w:rFonts w:ascii="Verdana" w:hAnsi="Verdana" w:cs="Arial"/>
          <w:sz w:val="22"/>
          <w:szCs w:val="20"/>
        </w:rPr>
        <w:t>Reconstruyendo la ecuación consumo</w:t>
      </w:r>
    </w:p>
    <w:p w:rsidR="0099092A" w:rsidRDefault="0099092A">
      <w:pPr>
        <w:spacing w:before="120" w:after="120"/>
        <w:rPr>
          <w:rFonts w:ascii="Verdana" w:hAnsi="Verdana" w:cs="Arial"/>
          <w:sz w:val="22"/>
          <w:szCs w:val="20"/>
        </w:rPr>
      </w:pPr>
      <w:r w:rsidRPr="00D30958">
        <w:rPr>
          <w:rFonts w:ascii="Verdana" w:hAnsi="Verdana" w:cs="Arial"/>
          <w:position w:val="-30"/>
          <w:sz w:val="22"/>
          <w:szCs w:val="20"/>
        </w:rPr>
        <w:object w:dxaOrig="7500" w:dyaOrig="720">
          <v:shape id="_x0000_i1212" type="#_x0000_t75" style="width:374.95pt;height:36.7pt" o:ole="">
            <v:imagedata r:id="rId381" o:title=""/>
          </v:shape>
          <o:OLEObject Type="Embed" ProgID="Equation.3" ShapeID="_x0000_i1212" DrawAspect="Content" ObjectID="_1405518269" r:id="rId382"/>
        </w:object>
      </w:r>
    </w:p>
    <w:p w:rsidR="0099092A" w:rsidRDefault="0099092A">
      <w:pPr>
        <w:spacing w:before="240" w:after="120"/>
        <w:rPr>
          <w:rFonts w:ascii="Verdana" w:hAnsi="Verdana" w:cs="Arial"/>
          <w:sz w:val="22"/>
          <w:szCs w:val="20"/>
        </w:rPr>
      </w:pPr>
      <w:r>
        <w:rPr>
          <w:rFonts w:ascii="Verdana" w:hAnsi="Verdana" w:cs="Arial"/>
          <w:sz w:val="22"/>
          <w:szCs w:val="20"/>
        </w:rPr>
        <w:t xml:space="preserve">Los errores estándar de los estimadores </w:t>
      </w:r>
      <w:r w:rsidRPr="00D30958">
        <w:rPr>
          <w:rFonts w:ascii="Verdana" w:hAnsi="Verdana" w:cs="Arial"/>
          <w:position w:val="-14"/>
          <w:sz w:val="22"/>
          <w:szCs w:val="20"/>
        </w:rPr>
        <w:object w:dxaOrig="300" w:dyaOrig="380">
          <v:shape id="_x0000_i1213" type="#_x0000_t75" style="width:14.95pt;height:19pt" o:ole="">
            <v:imagedata r:id="rId383" o:title=""/>
          </v:shape>
          <o:OLEObject Type="Embed" ProgID="Equation.3" ShapeID="_x0000_i1213" DrawAspect="Content" ObjectID="_1405518270" r:id="rId384"/>
        </w:object>
      </w:r>
      <w:r>
        <w:rPr>
          <w:rFonts w:ascii="Verdana" w:hAnsi="Verdana" w:cs="Arial"/>
          <w:sz w:val="22"/>
          <w:szCs w:val="20"/>
        </w:rPr>
        <w:t xml:space="preserve"> se calculan haciendo</w:t>
      </w:r>
    </w:p>
    <w:p w:rsidR="0099092A" w:rsidRDefault="0099092A">
      <w:pPr>
        <w:spacing w:before="120" w:after="120"/>
        <w:rPr>
          <w:rFonts w:ascii="Verdana" w:hAnsi="Verdana" w:cs="Arial"/>
          <w:sz w:val="22"/>
          <w:szCs w:val="20"/>
        </w:rPr>
      </w:pPr>
      <w:r w:rsidRPr="00D30958">
        <w:rPr>
          <w:rFonts w:ascii="Verdana" w:hAnsi="Verdana" w:cs="Arial"/>
          <w:position w:val="-36"/>
          <w:sz w:val="22"/>
          <w:szCs w:val="20"/>
        </w:rPr>
        <w:object w:dxaOrig="8059" w:dyaOrig="800">
          <v:shape id="_x0000_i1214" type="#_x0000_t75" style="width:402.8pt;height:40.1pt" o:ole="">
            <v:imagedata r:id="rId385" o:title=""/>
          </v:shape>
          <o:OLEObject Type="Embed" ProgID="Equation.3" ShapeID="_x0000_i1214" DrawAspect="Content" ObjectID="_1405518271" r:id="rId386"/>
        </w:object>
      </w:r>
    </w:p>
    <w:p w:rsidR="00A94FAE" w:rsidRDefault="00A94FAE">
      <w:pPr>
        <w:spacing w:before="240" w:after="120"/>
        <w:rPr>
          <w:rFonts w:ascii="Verdana" w:hAnsi="Verdana" w:cs="Arial"/>
          <w:sz w:val="22"/>
          <w:szCs w:val="20"/>
        </w:rPr>
      </w:pPr>
    </w:p>
    <w:p w:rsidR="0099092A" w:rsidRDefault="0099092A">
      <w:pPr>
        <w:spacing w:before="240" w:after="120"/>
        <w:rPr>
          <w:rFonts w:ascii="Verdana" w:hAnsi="Verdana" w:cs="Arial"/>
          <w:sz w:val="22"/>
          <w:szCs w:val="20"/>
        </w:rPr>
      </w:pPr>
      <w:r>
        <w:rPr>
          <w:rFonts w:ascii="Verdana" w:hAnsi="Verdana" w:cs="Arial"/>
          <w:sz w:val="22"/>
          <w:szCs w:val="20"/>
        </w:rPr>
        <w:t xml:space="preserve">A partir de la información contenida en la matriz de covarianzas de los coeficientes </w:t>
      </w:r>
      <w:r w:rsidRPr="00D30958">
        <w:rPr>
          <w:rFonts w:ascii="Verdana" w:hAnsi="Verdana" w:cs="Arial"/>
          <w:position w:val="-6"/>
          <w:sz w:val="22"/>
          <w:szCs w:val="20"/>
        </w:rPr>
        <w:object w:dxaOrig="200" w:dyaOrig="240">
          <v:shape id="_x0000_i1215" type="#_x0000_t75" style="width:9.5pt;height:12.25pt" o:ole="">
            <v:imagedata r:id="rId387" o:title=""/>
          </v:shape>
          <o:OLEObject Type="Embed" ProgID="Equation.3" ShapeID="_x0000_i1215" DrawAspect="Content" ObjectID="_1405518272" r:id="rId388"/>
        </w:object>
      </w:r>
    </w:p>
    <w:p w:rsidR="0099092A" w:rsidRDefault="00C61F5D">
      <w:pPr>
        <w:spacing w:before="240" w:after="120"/>
        <w:jc w:val="center"/>
        <w:rPr>
          <w:rFonts w:ascii="Verdana" w:hAnsi="Verdana" w:cs="Arial"/>
          <w:sz w:val="22"/>
          <w:szCs w:val="20"/>
        </w:rPr>
      </w:pPr>
      <w:r>
        <w:rPr>
          <w:noProof/>
          <w:lang w:val="es-AR" w:eastAsia="es-AR"/>
        </w:rPr>
        <w:drawing>
          <wp:inline distT="0" distB="0" distL="0" distR="0" wp14:anchorId="7FB2CD8E" wp14:editId="0984AA2A">
            <wp:extent cx="4156075" cy="2553335"/>
            <wp:effectExtent l="19050" t="0" r="0" b="0"/>
            <wp:docPr id="244" name="Imagen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pic:cNvPicPr>
                      <a:picLocks noChangeAspect="1" noChangeArrowheads="1"/>
                    </pic:cNvPicPr>
                  </pic:nvPicPr>
                  <pic:blipFill>
                    <a:blip r:embed="rId389"/>
                    <a:srcRect/>
                    <a:stretch>
                      <a:fillRect/>
                    </a:stretch>
                  </pic:blipFill>
                  <pic:spPr bwMode="auto">
                    <a:xfrm>
                      <a:off x="0" y="0"/>
                      <a:ext cx="4156075" cy="2553335"/>
                    </a:xfrm>
                    <a:prstGeom prst="rect">
                      <a:avLst/>
                    </a:prstGeom>
                    <a:noFill/>
                    <a:ln w="9525">
                      <a:noFill/>
                      <a:miter lim="800000"/>
                      <a:headEnd/>
                      <a:tailEnd/>
                    </a:ln>
                  </pic:spPr>
                </pic:pic>
              </a:graphicData>
            </a:graphic>
          </wp:inline>
        </w:drawing>
      </w:r>
    </w:p>
    <w:p w:rsidR="0099092A" w:rsidRDefault="0099092A">
      <w:pPr>
        <w:spacing w:before="240" w:after="120"/>
        <w:rPr>
          <w:rFonts w:ascii="Verdana" w:hAnsi="Verdana" w:cs="Arial"/>
          <w:sz w:val="22"/>
          <w:szCs w:val="20"/>
        </w:rPr>
      </w:pPr>
    </w:p>
    <w:p w:rsidR="0099092A" w:rsidRDefault="0099092A">
      <w:pPr>
        <w:spacing w:before="240" w:after="120"/>
        <w:rPr>
          <w:rFonts w:ascii="Verdana" w:hAnsi="Verdana" w:cs="Arial"/>
          <w:sz w:val="22"/>
          <w:szCs w:val="20"/>
        </w:rPr>
      </w:pPr>
      <w:r>
        <w:rPr>
          <w:rFonts w:ascii="Verdana" w:hAnsi="Verdana" w:cs="Arial"/>
          <w:sz w:val="22"/>
          <w:szCs w:val="20"/>
        </w:rPr>
        <w:t xml:space="preserve">Y teniendo en cuenta que </w:t>
      </w:r>
      <w:r w:rsidRPr="00D30958">
        <w:rPr>
          <w:rFonts w:ascii="Verdana" w:hAnsi="Verdana" w:cs="Arial"/>
          <w:position w:val="-12"/>
          <w:sz w:val="22"/>
          <w:szCs w:val="20"/>
        </w:rPr>
        <w:object w:dxaOrig="1920" w:dyaOrig="380">
          <v:shape id="_x0000_i1216" type="#_x0000_t75" style="width:96.45pt;height:19pt" o:ole="">
            <v:imagedata r:id="rId353" o:title=""/>
          </v:shape>
          <o:OLEObject Type="Embed" ProgID="Equation.3" ShapeID="_x0000_i1216" DrawAspect="Content" ObjectID="_1405518273" r:id="rId390"/>
        </w:object>
      </w:r>
      <w:r>
        <w:rPr>
          <w:rFonts w:ascii="Verdana" w:hAnsi="Verdana" w:cs="Arial"/>
          <w:sz w:val="22"/>
          <w:szCs w:val="20"/>
        </w:rPr>
        <w:t>, el cálculo de los desvíos será</w:t>
      </w:r>
    </w:p>
    <w:p w:rsidR="0099092A" w:rsidRDefault="0099092A">
      <w:pPr>
        <w:autoSpaceDE w:val="0"/>
        <w:autoSpaceDN w:val="0"/>
        <w:adjustRightInd w:val="0"/>
        <w:rPr>
          <w:rFonts w:ascii="Arial" w:hAnsi="Arial" w:cs="Arial"/>
          <w:sz w:val="20"/>
          <w:szCs w:val="20"/>
        </w:rPr>
      </w:pPr>
      <w:r w:rsidRPr="00D30958">
        <w:rPr>
          <w:rFonts w:ascii="Arial" w:hAnsi="Arial" w:cs="Arial"/>
          <w:position w:val="-38"/>
          <w:sz w:val="20"/>
          <w:szCs w:val="20"/>
        </w:rPr>
        <w:object w:dxaOrig="7479" w:dyaOrig="880">
          <v:shape id="_x0000_i1217" type="#_x0000_t75" style="width:374.25pt;height:42.8pt" o:ole="">
            <v:imagedata r:id="rId391" o:title=""/>
          </v:shape>
          <o:OLEObject Type="Embed" ProgID="Equation.3" ShapeID="_x0000_i1217" DrawAspect="Content" ObjectID="_1405518274" r:id="rId392"/>
        </w:object>
      </w:r>
    </w:p>
    <w:p w:rsidR="0099092A" w:rsidRDefault="0099092A">
      <w:pPr>
        <w:autoSpaceDE w:val="0"/>
        <w:autoSpaceDN w:val="0"/>
        <w:adjustRightInd w:val="0"/>
        <w:rPr>
          <w:rFonts w:ascii="Arial" w:hAnsi="Arial" w:cs="Arial"/>
          <w:sz w:val="20"/>
          <w:szCs w:val="20"/>
        </w:rPr>
      </w:pPr>
    </w:p>
    <w:p w:rsidR="0099092A" w:rsidRDefault="0099092A">
      <w:pPr>
        <w:autoSpaceDE w:val="0"/>
        <w:autoSpaceDN w:val="0"/>
        <w:adjustRightInd w:val="0"/>
        <w:rPr>
          <w:rFonts w:ascii="Arial" w:hAnsi="Arial" w:cs="Arial"/>
          <w:sz w:val="20"/>
          <w:szCs w:val="20"/>
        </w:rPr>
      </w:pPr>
      <w:r w:rsidRPr="00D30958">
        <w:rPr>
          <w:rFonts w:ascii="Arial" w:hAnsi="Arial" w:cs="Arial"/>
          <w:position w:val="-116"/>
          <w:sz w:val="20"/>
          <w:szCs w:val="20"/>
        </w:rPr>
        <w:object w:dxaOrig="7260" w:dyaOrig="2439">
          <v:shape id="_x0000_i1218" type="#_x0000_t75" style="width:362.7pt;height:122.25pt" o:ole="">
            <v:imagedata r:id="rId393" o:title=""/>
          </v:shape>
          <o:OLEObject Type="Embed" ProgID="Equation.3" ShapeID="_x0000_i1218" DrawAspect="Content" ObjectID="_1405518275" r:id="rId394"/>
        </w:object>
      </w:r>
    </w:p>
    <w:p w:rsidR="0099092A" w:rsidRDefault="0099092A">
      <w:pPr>
        <w:autoSpaceDE w:val="0"/>
        <w:autoSpaceDN w:val="0"/>
        <w:adjustRightInd w:val="0"/>
        <w:rPr>
          <w:rFonts w:ascii="Arial" w:hAnsi="Arial" w:cs="Arial"/>
          <w:sz w:val="20"/>
          <w:szCs w:val="20"/>
        </w:rPr>
      </w:pPr>
      <w:r w:rsidRPr="00D30958">
        <w:rPr>
          <w:rFonts w:ascii="Arial" w:hAnsi="Arial" w:cs="Arial"/>
          <w:position w:val="-116"/>
          <w:sz w:val="20"/>
          <w:szCs w:val="20"/>
        </w:rPr>
        <w:object w:dxaOrig="8260" w:dyaOrig="2439">
          <v:shape id="_x0000_i1219" type="#_x0000_t75" style="width:413.65pt;height:122.25pt" o:ole="">
            <v:imagedata r:id="rId395" o:title=""/>
          </v:shape>
          <o:OLEObject Type="Embed" ProgID="Equation.3" ShapeID="_x0000_i1219" DrawAspect="Content" ObjectID="_1405518276" r:id="rId396"/>
        </w:object>
      </w:r>
    </w:p>
    <w:p w:rsidR="0099092A" w:rsidRDefault="0099092A">
      <w:pPr>
        <w:autoSpaceDE w:val="0"/>
        <w:autoSpaceDN w:val="0"/>
        <w:adjustRightInd w:val="0"/>
        <w:rPr>
          <w:rFonts w:ascii="Arial" w:hAnsi="Arial" w:cs="Arial"/>
          <w:sz w:val="20"/>
          <w:szCs w:val="20"/>
        </w:rPr>
      </w:pPr>
    </w:p>
    <w:p w:rsidR="0099092A" w:rsidRDefault="0099092A">
      <w:pPr>
        <w:autoSpaceDE w:val="0"/>
        <w:autoSpaceDN w:val="0"/>
        <w:adjustRightInd w:val="0"/>
        <w:rPr>
          <w:rFonts w:ascii="Arial" w:hAnsi="Arial" w:cs="Arial"/>
          <w:sz w:val="20"/>
          <w:szCs w:val="20"/>
        </w:rPr>
      </w:pPr>
      <w:r w:rsidRPr="00D30958">
        <w:rPr>
          <w:rFonts w:ascii="Arial" w:hAnsi="Arial" w:cs="Arial"/>
          <w:position w:val="-116"/>
          <w:sz w:val="20"/>
          <w:szCs w:val="20"/>
        </w:rPr>
        <w:object w:dxaOrig="8500" w:dyaOrig="2439">
          <v:shape id="_x0000_i1220" type="#_x0000_t75" style="width:425.2pt;height:122.25pt" o:ole="">
            <v:imagedata r:id="rId397" o:title=""/>
          </v:shape>
          <o:OLEObject Type="Embed" ProgID="Equation.3" ShapeID="_x0000_i1220" DrawAspect="Content" ObjectID="_1405518277" r:id="rId398"/>
        </w:object>
      </w:r>
    </w:p>
    <w:p w:rsidR="0099092A" w:rsidRDefault="0099092A">
      <w:pPr>
        <w:autoSpaceDE w:val="0"/>
        <w:autoSpaceDN w:val="0"/>
        <w:adjustRightInd w:val="0"/>
        <w:rPr>
          <w:rFonts w:ascii="Arial" w:hAnsi="Arial" w:cs="Arial"/>
          <w:sz w:val="20"/>
          <w:szCs w:val="20"/>
        </w:rPr>
      </w:pPr>
    </w:p>
    <w:p w:rsidR="0099092A" w:rsidRDefault="0099092A">
      <w:pPr>
        <w:autoSpaceDE w:val="0"/>
        <w:autoSpaceDN w:val="0"/>
        <w:adjustRightInd w:val="0"/>
        <w:rPr>
          <w:rFonts w:ascii="Arial" w:hAnsi="Arial" w:cs="Arial"/>
          <w:sz w:val="20"/>
          <w:szCs w:val="20"/>
        </w:rPr>
      </w:pPr>
      <w:r w:rsidRPr="00D30958">
        <w:rPr>
          <w:rFonts w:ascii="Arial" w:hAnsi="Arial" w:cs="Arial"/>
          <w:position w:val="-116"/>
          <w:sz w:val="20"/>
          <w:szCs w:val="20"/>
        </w:rPr>
        <w:object w:dxaOrig="8660" w:dyaOrig="2439">
          <v:shape id="_x0000_i1221" type="#_x0000_t75" style="width:432.7pt;height:122.25pt" o:ole="">
            <v:imagedata r:id="rId399" o:title=""/>
          </v:shape>
          <o:OLEObject Type="Embed" ProgID="Equation.3" ShapeID="_x0000_i1221" DrawAspect="Content" ObjectID="_1405518278" r:id="rId400"/>
        </w:object>
      </w:r>
    </w:p>
    <w:p w:rsidR="0099092A" w:rsidRDefault="0099092A">
      <w:pPr>
        <w:autoSpaceDE w:val="0"/>
        <w:autoSpaceDN w:val="0"/>
        <w:adjustRightInd w:val="0"/>
        <w:rPr>
          <w:rFonts w:ascii="Verdana" w:hAnsi="Verdana" w:cs="Arial"/>
          <w:sz w:val="20"/>
          <w:szCs w:val="20"/>
        </w:rPr>
      </w:pPr>
    </w:p>
    <w:p w:rsidR="0099092A" w:rsidRDefault="0099092A">
      <w:pPr>
        <w:spacing w:before="120" w:after="120"/>
        <w:rPr>
          <w:rFonts w:ascii="Verdana" w:hAnsi="Verdana" w:cs="Arial"/>
          <w:sz w:val="22"/>
          <w:szCs w:val="22"/>
        </w:rPr>
      </w:pPr>
    </w:p>
    <w:p w:rsidR="0099092A" w:rsidRDefault="003F7BD2">
      <w:pPr>
        <w:pStyle w:val="Ttulo5"/>
        <w:spacing w:after="120"/>
        <w:rPr>
          <w:rFonts w:ascii="Verdana" w:eastAsia="Batang" w:hAnsi="Verdana"/>
          <w:sz w:val="22"/>
          <w:szCs w:val="20"/>
          <w:lang w:val="es-ES_tradnl"/>
        </w:rPr>
      </w:pPr>
      <w:bookmarkStart w:id="28" w:name="_Toc306010423"/>
      <w:r>
        <w:rPr>
          <w:rFonts w:ascii="Verdana" w:eastAsia="Batang" w:hAnsi="Verdana"/>
          <w:sz w:val="22"/>
          <w:szCs w:val="20"/>
          <w:lang w:val="es-ES_tradnl"/>
        </w:rPr>
        <w:t>Estimación del Modelo de Almon en Eviews</w:t>
      </w:r>
      <w:bookmarkEnd w:id="28"/>
    </w:p>
    <w:p w:rsidR="0099092A" w:rsidRDefault="0099092A">
      <w:pPr>
        <w:pStyle w:val="Textosinformato"/>
        <w:spacing w:before="240" w:after="120"/>
        <w:jc w:val="both"/>
        <w:rPr>
          <w:rFonts w:ascii="Verdana" w:hAnsi="Verdana"/>
          <w:sz w:val="22"/>
        </w:rPr>
      </w:pPr>
      <w:r>
        <w:rPr>
          <w:rFonts w:ascii="Verdana" w:hAnsi="Verdana"/>
          <w:sz w:val="22"/>
        </w:rPr>
        <w:t xml:space="preserve">A continuación se describe cómo solicitar a Eviews la estimación de un polinomio de rezagos distribuidos (pdl), donde cada pdl equivale a una variable instrumental construida con un procedimiento </w:t>
      </w:r>
      <w:r w:rsidR="003F7BD2">
        <w:rPr>
          <w:rFonts w:ascii="Verdana" w:hAnsi="Verdana"/>
          <w:sz w:val="22"/>
        </w:rPr>
        <w:t xml:space="preserve">de cálculo </w:t>
      </w:r>
      <w:r>
        <w:rPr>
          <w:rFonts w:ascii="Verdana" w:hAnsi="Verdana"/>
          <w:sz w:val="22"/>
        </w:rPr>
        <w:t>distinto al de Almon</w:t>
      </w:r>
      <w:r w:rsidR="003F7BD2">
        <w:rPr>
          <w:rFonts w:ascii="Verdana" w:hAnsi="Verdana"/>
          <w:sz w:val="22"/>
        </w:rPr>
        <w:t xml:space="preserve"> pero que arroja los mismos coeficientes de los términos rezagados</w:t>
      </w:r>
      <w:r>
        <w:rPr>
          <w:rFonts w:ascii="Verdana" w:hAnsi="Verdana"/>
          <w:sz w:val="22"/>
        </w:rPr>
        <w:t xml:space="preserve">. </w:t>
      </w:r>
    </w:p>
    <w:p w:rsidR="0099092A" w:rsidRDefault="0099092A">
      <w:pPr>
        <w:pStyle w:val="Textosinformato"/>
        <w:spacing w:before="240" w:after="120"/>
        <w:rPr>
          <w:rFonts w:ascii="Verdana" w:hAnsi="Verdana"/>
          <w:sz w:val="22"/>
        </w:rPr>
      </w:pPr>
    </w:p>
    <w:p w:rsidR="0099092A" w:rsidRDefault="0099092A">
      <w:pPr>
        <w:pStyle w:val="Textosinformato"/>
        <w:spacing w:before="240" w:after="120"/>
        <w:rPr>
          <w:rFonts w:ascii="Verdana" w:hAnsi="Verdana"/>
          <w:sz w:val="22"/>
        </w:rPr>
      </w:pPr>
      <w:r>
        <w:rPr>
          <w:rFonts w:ascii="Verdana" w:hAnsi="Verdana"/>
          <w:sz w:val="22"/>
        </w:rPr>
        <w:t>Para un modelo del tipo</w:t>
      </w:r>
    </w:p>
    <w:p w:rsidR="0099092A" w:rsidRDefault="0099092A">
      <w:pPr>
        <w:pStyle w:val="Textosinformato"/>
        <w:spacing w:before="240" w:after="120"/>
        <w:jc w:val="center"/>
        <w:rPr>
          <w:rFonts w:ascii="Verdana" w:hAnsi="Verdana"/>
          <w:sz w:val="22"/>
        </w:rPr>
      </w:pPr>
      <w:r w:rsidRPr="00D30958">
        <w:rPr>
          <w:rFonts w:ascii="Verdana" w:hAnsi="Verdana"/>
          <w:position w:val="-12"/>
          <w:sz w:val="22"/>
        </w:rPr>
        <w:object w:dxaOrig="4400" w:dyaOrig="360">
          <v:shape id="_x0000_i1222" type="#_x0000_t75" style="width:220.1pt;height:17.65pt" o:ole="">
            <v:imagedata r:id="rId401" o:title=""/>
          </v:shape>
          <o:OLEObject Type="Embed" ProgID="Equation.3" ShapeID="_x0000_i1222" DrawAspect="Content" ObjectID="_1405518279" r:id="rId402"/>
        </w:object>
      </w:r>
      <w:r>
        <w:rPr>
          <w:rFonts w:ascii="Verdana" w:hAnsi="Verdana"/>
          <w:sz w:val="22"/>
        </w:rPr>
        <w:tab/>
      </w:r>
      <w:r>
        <w:rPr>
          <w:rFonts w:ascii="Verdana" w:hAnsi="Verdana"/>
          <w:sz w:val="22"/>
        </w:rPr>
        <w:tab/>
        <w:t>(1)</w:t>
      </w:r>
    </w:p>
    <w:p w:rsidR="0099092A" w:rsidRDefault="0099092A">
      <w:pPr>
        <w:pStyle w:val="Textosinformato"/>
        <w:spacing w:before="240" w:after="120"/>
        <w:rPr>
          <w:rFonts w:ascii="Verdana" w:hAnsi="Verdana"/>
          <w:sz w:val="22"/>
        </w:rPr>
      </w:pPr>
      <w:r>
        <w:rPr>
          <w:rFonts w:ascii="Verdana" w:hAnsi="Verdana"/>
          <w:sz w:val="22"/>
        </w:rPr>
        <w:t xml:space="preserve">Se construye un polinomio de orden p para los </w:t>
      </w:r>
      <w:r w:rsidR="003F7BD2" w:rsidRPr="003F7BD2">
        <w:rPr>
          <w:rFonts w:ascii="Verdana" w:hAnsi="Verdana"/>
          <w:position w:val="-10"/>
          <w:sz w:val="22"/>
        </w:rPr>
        <w:object w:dxaOrig="240" w:dyaOrig="320">
          <v:shape id="_x0000_i1223" type="#_x0000_t75" style="width:12.25pt;height:15.6pt" o:ole="">
            <v:imagedata r:id="rId403" o:title=""/>
          </v:shape>
          <o:OLEObject Type="Embed" ProgID="Equation.3" ShapeID="_x0000_i1223" DrawAspect="Content" ObjectID="_1405518280" r:id="rId404"/>
        </w:object>
      </w:r>
    </w:p>
    <w:p w:rsidR="0099092A" w:rsidRDefault="0099092A">
      <w:pPr>
        <w:pStyle w:val="Textosinformato"/>
        <w:spacing w:before="240" w:after="120"/>
        <w:jc w:val="center"/>
        <w:rPr>
          <w:rFonts w:ascii="Verdana" w:hAnsi="Verdana"/>
          <w:sz w:val="22"/>
        </w:rPr>
      </w:pPr>
      <w:r w:rsidRPr="00D30958">
        <w:rPr>
          <w:rFonts w:ascii="Verdana" w:hAnsi="Verdana"/>
          <w:position w:val="-14"/>
          <w:sz w:val="22"/>
        </w:rPr>
        <w:object w:dxaOrig="5060" w:dyaOrig="400">
          <v:shape id="_x0000_i1224" type="#_x0000_t75" style="width:252.7pt;height:20.4pt" o:ole="">
            <v:imagedata r:id="rId405" o:title=""/>
          </v:shape>
          <o:OLEObject Type="Embed" ProgID="Equation.3" ShapeID="_x0000_i1224" DrawAspect="Content" ObjectID="_1405518281" r:id="rId406"/>
        </w:object>
      </w:r>
      <w:r>
        <w:rPr>
          <w:rFonts w:ascii="Verdana" w:hAnsi="Verdana"/>
          <w:sz w:val="22"/>
        </w:rPr>
        <w:t xml:space="preserve">, </w:t>
      </w:r>
      <w:r w:rsidRPr="00D30958">
        <w:rPr>
          <w:rFonts w:ascii="Verdana" w:hAnsi="Verdana"/>
          <w:position w:val="-10"/>
          <w:sz w:val="22"/>
        </w:rPr>
        <w:object w:dxaOrig="1440" w:dyaOrig="320">
          <v:shape id="_x0000_i1225" type="#_x0000_t75" style="width:1in;height:15.6pt" o:ole="">
            <v:imagedata r:id="rId407" o:title=""/>
          </v:shape>
          <o:OLEObject Type="Embed" ProgID="Equation.3" ShapeID="_x0000_i1225" DrawAspect="Content" ObjectID="_1405518282" r:id="rId408"/>
        </w:object>
      </w:r>
      <w:r>
        <w:rPr>
          <w:rFonts w:ascii="Verdana" w:hAnsi="Verdana"/>
          <w:sz w:val="22"/>
        </w:rPr>
        <w:tab/>
      </w:r>
      <w:r>
        <w:rPr>
          <w:rFonts w:ascii="Verdana" w:hAnsi="Verdana"/>
          <w:sz w:val="22"/>
        </w:rPr>
        <w:tab/>
        <w:t>(2)</w:t>
      </w:r>
    </w:p>
    <w:p w:rsidR="0099092A" w:rsidRDefault="0099092A">
      <w:pPr>
        <w:pStyle w:val="Textosinformato"/>
        <w:spacing w:before="240" w:after="120"/>
        <w:jc w:val="center"/>
        <w:rPr>
          <w:rFonts w:ascii="Verdana" w:hAnsi="Verdana"/>
          <w:sz w:val="22"/>
        </w:rPr>
      </w:pPr>
    </w:p>
    <w:p w:rsidR="0099092A" w:rsidRDefault="0099092A">
      <w:pPr>
        <w:pStyle w:val="Textosinformato"/>
        <w:spacing w:before="240" w:after="120"/>
        <w:rPr>
          <w:rFonts w:ascii="Verdana" w:hAnsi="Verdana"/>
          <w:sz w:val="22"/>
        </w:rPr>
      </w:pPr>
      <w:r w:rsidRPr="00D30958">
        <w:rPr>
          <w:rFonts w:ascii="Verdana" w:hAnsi="Verdana"/>
          <w:position w:val="-6"/>
          <w:sz w:val="22"/>
        </w:rPr>
        <w:object w:dxaOrig="220" w:dyaOrig="279">
          <v:shape id="_x0000_i1226" type="#_x0000_t75" style="width:10.85pt;height:14.25pt" o:ole="">
            <v:imagedata r:id="rId409" o:title=""/>
          </v:shape>
          <o:OLEObject Type="Embed" ProgID="Equation.3" ShapeID="_x0000_i1226" DrawAspect="Content" ObjectID="_1405518283" r:id="rId410"/>
        </w:object>
      </w:r>
      <w:r>
        <w:rPr>
          <w:rFonts w:ascii="Verdana" w:hAnsi="Verdana"/>
          <w:sz w:val="22"/>
        </w:rPr>
        <w:t xml:space="preserve"> </w:t>
      </w:r>
      <w:proofErr w:type="gramStart"/>
      <w:r>
        <w:rPr>
          <w:rFonts w:ascii="Verdana" w:hAnsi="Verdana"/>
          <w:sz w:val="22"/>
        </w:rPr>
        <w:t>es</w:t>
      </w:r>
      <w:proofErr w:type="gramEnd"/>
      <w:r>
        <w:rPr>
          <w:rFonts w:ascii="Verdana" w:hAnsi="Verdana"/>
          <w:sz w:val="22"/>
        </w:rPr>
        <w:t xml:space="preserve"> una constante dada por  </w:t>
      </w:r>
    </w:p>
    <w:p w:rsidR="0099092A" w:rsidRDefault="0099092A">
      <w:pPr>
        <w:pStyle w:val="Textosinformato"/>
        <w:spacing w:before="240" w:after="120"/>
        <w:jc w:val="center"/>
        <w:rPr>
          <w:rFonts w:ascii="Verdana" w:hAnsi="Verdana"/>
          <w:sz w:val="22"/>
        </w:rPr>
      </w:pPr>
      <w:r w:rsidRPr="00D30958">
        <w:rPr>
          <w:rFonts w:ascii="Verdana" w:hAnsi="Verdana"/>
          <w:position w:val="-30"/>
          <w:sz w:val="22"/>
        </w:rPr>
        <w:object w:dxaOrig="3220" w:dyaOrig="720">
          <v:shape id="_x0000_i1227" type="#_x0000_t75" style="width:161.65pt;height:36.7pt" o:ole="">
            <v:imagedata r:id="rId411" o:title=""/>
          </v:shape>
          <o:OLEObject Type="Embed" ProgID="Equation.3" ShapeID="_x0000_i1227" DrawAspect="Content" ObjectID="_1405518284" r:id="rId412"/>
        </w:object>
      </w:r>
      <w:r>
        <w:rPr>
          <w:rFonts w:ascii="Verdana" w:hAnsi="Verdana"/>
          <w:sz w:val="22"/>
        </w:rPr>
        <w:tab/>
      </w:r>
      <w:r>
        <w:rPr>
          <w:rFonts w:ascii="Verdana" w:hAnsi="Verdana"/>
          <w:sz w:val="22"/>
        </w:rPr>
        <w:tab/>
        <w:t>(3)</w:t>
      </w:r>
    </w:p>
    <w:p w:rsidR="0099092A" w:rsidRDefault="0099092A">
      <w:pPr>
        <w:pStyle w:val="Textosinformato"/>
        <w:spacing w:before="240" w:after="120"/>
        <w:jc w:val="center"/>
        <w:rPr>
          <w:rFonts w:ascii="Verdana" w:hAnsi="Verdana"/>
          <w:sz w:val="22"/>
        </w:rPr>
      </w:pPr>
    </w:p>
    <w:p w:rsidR="0099092A" w:rsidRDefault="0099092A">
      <w:pPr>
        <w:pStyle w:val="Textosinformato"/>
        <w:spacing w:before="240" w:after="120"/>
        <w:rPr>
          <w:rFonts w:ascii="Verdana" w:hAnsi="Verdana"/>
          <w:sz w:val="22"/>
        </w:rPr>
      </w:pPr>
      <w:r>
        <w:rPr>
          <w:rFonts w:ascii="Verdana" w:hAnsi="Verdana"/>
          <w:sz w:val="22"/>
        </w:rPr>
        <w:t xml:space="preserve">La constante </w:t>
      </w:r>
      <w:r w:rsidRPr="00D30958">
        <w:rPr>
          <w:rFonts w:ascii="Verdana" w:hAnsi="Verdana"/>
          <w:position w:val="-6"/>
          <w:sz w:val="22"/>
        </w:rPr>
        <w:object w:dxaOrig="220" w:dyaOrig="279">
          <v:shape id="_x0000_i1228" type="#_x0000_t75" style="width:10.85pt;height:14.25pt" o:ole="">
            <v:imagedata r:id="rId413" o:title=""/>
          </v:shape>
          <o:OLEObject Type="Embed" ProgID="Equation.3" ShapeID="_x0000_i1228" DrawAspect="Content" ObjectID="_1405518285" r:id="rId414"/>
        </w:object>
      </w:r>
      <w:r>
        <w:rPr>
          <w:rFonts w:ascii="Verdana" w:hAnsi="Verdana"/>
          <w:sz w:val="22"/>
        </w:rPr>
        <w:t xml:space="preserve"> no afecta la estimación de </w:t>
      </w:r>
      <w:r w:rsidRPr="00D30958">
        <w:rPr>
          <w:rFonts w:ascii="Verdana" w:hAnsi="Verdana"/>
          <w:position w:val="-10"/>
          <w:sz w:val="22"/>
        </w:rPr>
        <w:object w:dxaOrig="260" w:dyaOrig="320">
          <v:shape id="_x0000_i1229" type="#_x0000_t75" style="width:14.25pt;height:15.6pt" o:ole="">
            <v:imagedata r:id="rId415" o:title=""/>
          </v:shape>
          <o:OLEObject Type="Embed" ProgID="Equation.3" ShapeID="_x0000_i1229" DrawAspect="Content" ObjectID="_1405518286" r:id="rId416"/>
        </w:object>
      </w:r>
      <w:r>
        <w:rPr>
          <w:rFonts w:ascii="Verdana" w:hAnsi="Verdana"/>
          <w:sz w:val="22"/>
        </w:rPr>
        <w:t xml:space="preserve">, es incluida solamente para esquivar problemas numéricos que pueden presentarse desde la colineariedad. </w:t>
      </w:r>
    </w:p>
    <w:p w:rsidR="0099092A" w:rsidRDefault="0099092A">
      <w:pPr>
        <w:pStyle w:val="Textosinformato"/>
        <w:spacing w:before="240" w:after="120"/>
        <w:rPr>
          <w:rFonts w:ascii="Verdana" w:hAnsi="Verdana"/>
          <w:sz w:val="22"/>
        </w:rPr>
      </w:pPr>
      <w:r>
        <w:rPr>
          <w:rFonts w:ascii="Verdana" w:hAnsi="Verdana"/>
          <w:sz w:val="22"/>
        </w:rPr>
        <w:t xml:space="preserve">La especificación del modelo con </w:t>
      </w:r>
      <w:r w:rsidRPr="00D30958">
        <w:rPr>
          <w:rFonts w:ascii="Verdana" w:hAnsi="Verdana"/>
          <w:position w:val="-4"/>
          <w:sz w:val="22"/>
        </w:rPr>
        <w:object w:dxaOrig="220" w:dyaOrig="260">
          <v:shape id="_x0000_i1230" type="#_x0000_t75" style="width:10.85pt;height:14.25pt" o:ole="">
            <v:imagedata r:id="rId417" o:title=""/>
          </v:shape>
          <o:OLEObject Type="Embed" ProgID="Equation.3" ShapeID="_x0000_i1230" DrawAspect="Content" ObjectID="_1405518287" r:id="rId418"/>
        </w:object>
      </w:r>
      <w:r>
        <w:rPr>
          <w:rFonts w:ascii="Verdana" w:hAnsi="Verdana"/>
          <w:sz w:val="22"/>
        </w:rPr>
        <w:t xml:space="preserve"> rezagos de </w:t>
      </w:r>
      <w:r w:rsidRPr="00D30958">
        <w:rPr>
          <w:rFonts w:ascii="Verdana" w:hAnsi="Verdana"/>
          <w:position w:val="-4"/>
          <w:sz w:val="22"/>
        </w:rPr>
        <w:object w:dxaOrig="279" w:dyaOrig="260">
          <v:shape id="_x0000_i1231" type="#_x0000_t75" style="width:14.25pt;height:14.25pt" o:ole="">
            <v:imagedata r:id="rId419" o:title=""/>
          </v:shape>
          <o:OLEObject Type="Embed" ProgID="Equation.3" ShapeID="_x0000_i1231" DrawAspect="Content" ObjectID="_1405518288" r:id="rId420"/>
        </w:object>
      </w:r>
      <w:r>
        <w:rPr>
          <w:rFonts w:ascii="Verdana" w:hAnsi="Verdana"/>
          <w:sz w:val="22"/>
        </w:rPr>
        <w:t xml:space="preserve"> solo debe contener </w:t>
      </w:r>
      <w:r w:rsidRPr="00D30958">
        <w:rPr>
          <w:rFonts w:ascii="Verdana" w:hAnsi="Verdana"/>
          <w:position w:val="-10"/>
          <w:sz w:val="22"/>
        </w:rPr>
        <w:object w:dxaOrig="220" w:dyaOrig="279">
          <v:shape id="_x0000_i1232" type="#_x0000_t75" style="width:10.85pt;height:14.25pt" o:ole="">
            <v:imagedata r:id="rId421" o:title=""/>
          </v:shape>
          <o:OLEObject Type="Embed" ProgID="Equation.3" ShapeID="_x0000_i1232" DrawAspect="Content" ObjectID="_1405518289" r:id="rId422"/>
        </w:object>
      </w:r>
      <w:r>
        <w:rPr>
          <w:rFonts w:ascii="Verdana" w:hAnsi="Verdana"/>
          <w:sz w:val="22"/>
        </w:rPr>
        <w:t xml:space="preserve"> parámetros. Se debe cumplir la restricción </w:t>
      </w:r>
      <w:r w:rsidRPr="00D30958">
        <w:rPr>
          <w:rFonts w:ascii="Verdana" w:hAnsi="Verdana"/>
          <w:position w:val="-10"/>
          <w:sz w:val="22"/>
        </w:rPr>
        <w:object w:dxaOrig="620" w:dyaOrig="320">
          <v:shape id="_x0000_i1233" type="#_x0000_t75" style="width:30.55pt;height:15.6pt" o:ole="">
            <v:imagedata r:id="rId423" o:title=""/>
          </v:shape>
          <o:OLEObject Type="Embed" ProgID="Equation.3" ShapeID="_x0000_i1233" DrawAspect="Content" ObjectID="_1405518290" r:id="rId424"/>
        </w:object>
      </w:r>
      <w:r>
        <w:rPr>
          <w:rFonts w:ascii="Verdana" w:hAnsi="Verdana"/>
          <w:sz w:val="22"/>
        </w:rPr>
        <w:t xml:space="preserve">, caso contrario reporta matriz singular. </w:t>
      </w:r>
    </w:p>
    <w:p w:rsidR="0099092A" w:rsidRDefault="0099092A">
      <w:pPr>
        <w:pStyle w:val="Textosinformato"/>
        <w:spacing w:before="240" w:after="120"/>
        <w:rPr>
          <w:rFonts w:ascii="Verdana" w:hAnsi="Verdana"/>
          <w:sz w:val="22"/>
        </w:rPr>
      </w:pPr>
    </w:p>
    <w:p w:rsidR="0099092A" w:rsidRDefault="0099092A">
      <w:pPr>
        <w:pStyle w:val="Textosinformato"/>
        <w:spacing w:before="240" w:after="120"/>
        <w:rPr>
          <w:rFonts w:ascii="Verdana" w:hAnsi="Verdana"/>
          <w:sz w:val="22"/>
        </w:rPr>
      </w:pPr>
      <w:r>
        <w:rPr>
          <w:rFonts w:ascii="Verdana" w:hAnsi="Verdana"/>
          <w:sz w:val="22"/>
        </w:rPr>
        <w:t xml:space="preserve">Al especificar PDL, </w:t>
      </w:r>
      <w:proofErr w:type="spellStart"/>
      <w:r>
        <w:rPr>
          <w:rFonts w:ascii="Verdana" w:hAnsi="Verdana"/>
          <w:sz w:val="22"/>
        </w:rPr>
        <w:t>Eviews</w:t>
      </w:r>
      <w:proofErr w:type="spellEnd"/>
      <w:r>
        <w:rPr>
          <w:rFonts w:ascii="Verdana" w:hAnsi="Verdana"/>
          <w:sz w:val="22"/>
        </w:rPr>
        <w:t xml:space="preserve"> sustituye </w:t>
      </w:r>
      <w:r w:rsidRPr="00D30958">
        <w:rPr>
          <w:rFonts w:ascii="Verdana" w:hAnsi="Verdana"/>
          <w:position w:val="-4"/>
          <w:sz w:val="22"/>
        </w:rPr>
        <w:object w:dxaOrig="200" w:dyaOrig="260">
          <v:shape id="_x0000_i1234" type="#_x0000_t75" style="width:9.5pt;height:14.25pt" o:ole="">
            <v:imagedata r:id="rId425" o:title=""/>
          </v:shape>
          <o:OLEObject Type="Embed" ProgID="Equation.3" ShapeID="_x0000_i1234" DrawAspect="Content" ObjectID="_1405518291" r:id="rId426"/>
        </w:object>
      </w:r>
      <w:r>
        <w:rPr>
          <w:rFonts w:ascii="Verdana" w:hAnsi="Verdana"/>
          <w:sz w:val="22"/>
        </w:rPr>
        <w:t xml:space="preserve"> en </w:t>
      </w:r>
      <w:r w:rsidRPr="00D30958">
        <w:rPr>
          <w:rFonts w:ascii="Verdana" w:hAnsi="Verdana"/>
          <w:position w:val="-4"/>
          <w:sz w:val="22"/>
        </w:rPr>
        <w:object w:dxaOrig="160" w:dyaOrig="260">
          <v:shape id="_x0000_i1235" type="#_x0000_t75" style="width:8.15pt;height:14.25pt" o:ole="">
            <v:imagedata r:id="rId427" o:title=""/>
          </v:shape>
          <o:OLEObject Type="Embed" ProgID="Equation.3" ShapeID="_x0000_i1235" DrawAspect="Content" ObjectID="_1405518292" r:id="rId428"/>
        </w:object>
      </w:r>
      <w:r>
        <w:rPr>
          <w:rFonts w:ascii="Verdana" w:hAnsi="Verdana"/>
          <w:sz w:val="22"/>
        </w:rPr>
        <w:t>, de modo que</w:t>
      </w:r>
    </w:p>
    <w:p w:rsidR="0099092A" w:rsidRDefault="0099092A">
      <w:pPr>
        <w:pStyle w:val="Textosinformato"/>
        <w:spacing w:before="240" w:after="120"/>
        <w:jc w:val="center"/>
        <w:rPr>
          <w:rFonts w:ascii="Verdana" w:hAnsi="Verdana"/>
          <w:sz w:val="22"/>
        </w:rPr>
      </w:pPr>
      <w:r w:rsidRPr="00D30958">
        <w:rPr>
          <w:rFonts w:ascii="Verdana" w:hAnsi="Verdana"/>
          <w:position w:val="-56"/>
          <w:sz w:val="22"/>
        </w:rPr>
        <w:object w:dxaOrig="6200" w:dyaOrig="1260">
          <v:shape id="_x0000_i1236" type="#_x0000_t75" style="width:309.05pt;height:62.5pt" o:ole="">
            <v:imagedata r:id="rId429" o:title=""/>
          </v:shape>
          <o:OLEObject Type="Embed" ProgID="Equation.3" ShapeID="_x0000_i1236" DrawAspect="Content" ObjectID="_1405518293" r:id="rId430"/>
        </w:object>
      </w:r>
    </w:p>
    <w:p w:rsidR="0099092A" w:rsidRDefault="0099092A">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Eliminando paréntesis</w:t>
      </w:r>
    </w:p>
    <w:p w:rsidR="0099092A" w:rsidRDefault="0099092A">
      <w:pPr>
        <w:autoSpaceDE w:val="0"/>
        <w:autoSpaceDN w:val="0"/>
        <w:adjustRightInd w:val="0"/>
        <w:spacing w:before="120" w:after="120"/>
        <w:jc w:val="center"/>
        <w:rPr>
          <w:rFonts w:ascii="Verdana" w:hAnsi="Verdana" w:cs="Arial"/>
          <w:sz w:val="22"/>
          <w:szCs w:val="22"/>
        </w:rPr>
      </w:pPr>
      <w:r w:rsidRPr="00D30958">
        <w:rPr>
          <w:rFonts w:ascii="Verdana" w:hAnsi="Verdana" w:cs="Arial"/>
          <w:position w:val="-56"/>
          <w:sz w:val="22"/>
          <w:szCs w:val="22"/>
        </w:rPr>
        <w:object w:dxaOrig="6960" w:dyaOrig="1260">
          <v:shape id="_x0000_i1237" type="#_x0000_t75" style="width:347.75pt;height:62.5pt" o:ole="">
            <v:imagedata r:id="rId431" o:title=""/>
          </v:shape>
          <o:OLEObject Type="Embed" ProgID="Equation.3" ShapeID="_x0000_i1237" DrawAspect="Content" ObjectID="_1405518294" r:id="rId432"/>
        </w:object>
      </w:r>
    </w:p>
    <w:p w:rsidR="0099092A" w:rsidRDefault="0099092A">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Agrupando términos</w:t>
      </w:r>
    </w:p>
    <w:p w:rsidR="0099092A" w:rsidRDefault="0099092A">
      <w:pPr>
        <w:autoSpaceDE w:val="0"/>
        <w:autoSpaceDN w:val="0"/>
        <w:adjustRightInd w:val="0"/>
        <w:spacing w:before="120" w:after="120"/>
        <w:jc w:val="center"/>
        <w:rPr>
          <w:rFonts w:ascii="Arial" w:hAnsi="Arial" w:cs="Arial"/>
          <w:sz w:val="22"/>
          <w:szCs w:val="22"/>
        </w:rPr>
      </w:pPr>
      <w:r w:rsidRPr="00D30958">
        <w:rPr>
          <w:rFonts w:ascii="Arial" w:hAnsi="Arial" w:cs="Arial"/>
          <w:position w:val="-90"/>
          <w:sz w:val="22"/>
          <w:szCs w:val="22"/>
        </w:rPr>
        <w:object w:dxaOrig="5620" w:dyaOrig="1900">
          <v:shape id="_x0000_i1238" type="#_x0000_t75" style="width:281.9pt;height:95.1pt" o:ole="">
            <v:imagedata r:id="rId433" o:title=""/>
          </v:shape>
          <o:OLEObject Type="Embed" ProgID="Equation.3" ShapeID="_x0000_i1238" DrawAspect="Content" ObjectID="_1405518295" r:id="rId434"/>
        </w:object>
      </w:r>
    </w:p>
    <w:p w:rsidR="0099092A" w:rsidRDefault="0099092A">
      <w:pPr>
        <w:autoSpaceDE w:val="0"/>
        <w:autoSpaceDN w:val="0"/>
        <w:adjustRightInd w:val="0"/>
        <w:spacing w:before="120" w:after="120"/>
        <w:rPr>
          <w:rFonts w:ascii="Verdana" w:hAnsi="Verdana" w:cs="Arial"/>
          <w:sz w:val="22"/>
          <w:szCs w:val="22"/>
        </w:rPr>
      </w:pPr>
    </w:p>
    <w:p w:rsidR="00A94FAE" w:rsidRDefault="00A94FAE">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El modelo con variables instrumentales se especifica:</w:t>
      </w:r>
    </w:p>
    <w:p w:rsidR="0099092A" w:rsidRDefault="0099092A">
      <w:pPr>
        <w:autoSpaceDE w:val="0"/>
        <w:autoSpaceDN w:val="0"/>
        <w:adjustRightInd w:val="0"/>
        <w:spacing w:before="120" w:after="120"/>
        <w:jc w:val="center"/>
        <w:rPr>
          <w:rFonts w:ascii="Verdana" w:hAnsi="Verdana" w:cs="Arial"/>
          <w:sz w:val="22"/>
          <w:szCs w:val="22"/>
        </w:rPr>
      </w:pPr>
      <w:r>
        <w:rPr>
          <w:rFonts w:ascii="Verdana" w:hAnsi="Verdana" w:cs="Arial"/>
          <w:sz w:val="22"/>
          <w:szCs w:val="22"/>
        </w:rPr>
        <w:t xml:space="preserve"> </w:t>
      </w:r>
      <w:r w:rsidRPr="00D30958">
        <w:rPr>
          <w:rFonts w:ascii="Verdana" w:hAnsi="Verdana" w:cs="Arial"/>
          <w:position w:val="-14"/>
          <w:sz w:val="22"/>
          <w:szCs w:val="22"/>
        </w:rPr>
        <w:object w:dxaOrig="5160" w:dyaOrig="380">
          <v:shape id="_x0000_i1239" type="#_x0000_t75" style="width:258.1pt;height:19pt" o:ole="">
            <v:imagedata r:id="rId435" o:title=""/>
          </v:shape>
          <o:OLEObject Type="Embed" ProgID="Equation.3" ShapeID="_x0000_i1239" DrawAspect="Content" ObjectID="_1405518296" r:id="rId436"/>
        </w:object>
      </w:r>
      <w:r>
        <w:rPr>
          <w:rFonts w:ascii="Verdana" w:hAnsi="Verdana" w:cs="Arial"/>
          <w:sz w:val="22"/>
          <w:szCs w:val="22"/>
        </w:rPr>
        <w:tab/>
      </w:r>
      <w:r>
        <w:rPr>
          <w:rFonts w:ascii="Verdana" w:hAnsi="Verdana" w:cs="Arial"/>
          <w:sz w:val="22"/>
          <w:szCs w:val="22"/>
        </w:rPr>
        <w:tab/>
        <w:t>(4)</w:t>
      </w: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donde</w:t>
      </w:r>
    </w:p>
    <w:p w:rsidR="0099092A" w:rsidRDefault="0099092A">
      <w:pPr>
        <w:autoSpaceDE w:val="0"/>
        <w:autoSpaceDN w:val="0"/>
        <w:adjustRightInd w:val="0"/>
        <w:spacing w:before="120" w:after="120"/>
        <w:jc w:val="center"/>
        <w:rPr>
          <w:rFonts w:ascii="Verdana" w:hAnsi="Verdana" w:cs="Arial"/>
          <w:sz w:val="22"/>
          <w:szCs w:val="22"/>
        </w:rPr>
      </w:pPr>
      <w:r w:rsidRPr="00D30958">
        <w:rPr>
          <w:rFonts w:ascii="Verdana" w:hAnsi="Verdana" w:cs="Arial"/>
          <w:position w:val="-94"/>
          <w:sz w:val="22"/>
          <w:szCs w:val="22"/>
        </w:rPr>
        <w:object w:dxaOrig="5660" w:dyaOrig="1960">
          <v:shape id="_x0000_i1240" type="#_x0000_t75" style="width:282.55pt;height:98.5pt" o:ole="">
            <v:imagedata r:id="rId437" o:title=""/>
          </v:shape>
          <o:OLEObject Type="Embed" ProgID="Equation.3" ShapeID="_x0000_i1240" DrawAspect="Content" ObjectID="_1405518297" r:id="rId438"/>
        </w:object>
      </w:r>
    </w:p>
    <w:p w:rsidR="0099092A" w:rsidRDefault="0099092A">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 xml:space="preserve">Estimar </w:t>
      </w:r>
      <w:r w:rsidRPr="00D30958">
        <w:rPr>
          <w:rFonts w:ascii="Verdana" w:hAnsi="Verdana" w:cs="Arial"/>
          <w:position w:val="-10"/>
          <w:sz w:val="22"/>
          <w:szCs w:val="22"/>
        </w:rPr>
        <w:object w:dxaOrig="200" w:dyaOrig="260">
          <v:shape id="_x0000_i1241" type="#_x0000_t75" style="width:9.5pt;height:14.25pt" o:ole="">
            <v:imagedata r:id="rId439" o:title=""/>
          </v:shape>
          <o:OLEObject Type="Embed" ProgID="Equation.3" ShapeID="_x0000_i1241" DrawAspect="Content" ObjectID="_1405518298" r:id="rId440"/>
        </w:object>
      </w:r>
      <w:r>
        <w:rPr>
          <w:rFonts w:ascii="Verdana" w:hAnsi="Verdana" w:cs="Arial"/>
          <w:sz w:val="22"/>
          <w:szCs w:val="22"/>
        </w:rPr>
        <w:t xml:space="preserve"> desde 4, permite calcular los </w:t>
      </w:r>
      <w:r w:rsidRPr="00D30958">
        <w:rPr>
          <w:rFonts w:ascii="Verdana" w:hAnsi="Verdana" w:cs="Arial"/>
          <w:position w:val="-10"/>
          <w:sz w:val="22"/>
          <w:szCs w:val="22"/>
        </w:rPr>
        <w:object w:dxaOrig="260" w:dyaOrig="320">
          <v:shape id="_x0000_i1242" type="#_x0000_t75" style="width:14.25pt;height:15.6pt" o:ole="">
            <v:imagedata r:id="rId441" o:title=""/>
          </v:shape>
          <o:OLEObject Type="Embed" ProgID="Equation.3" ShapeID="_x0000_i1242" DrawAspect="Content" ObjectID="_1405518299" r:id="rId442"/>
        </w:object>
      </w:r>
      <w:r>
        <w:rPr>
          <w:rFonts w:ascii="Verdana" w:hAnsi="Verdana" w:cs="Arial"/>
          <w:sz w:val="22"/>
          <w:szCs w:val="22"/>
        </w:rPr>
        <w:t xml:space="preserve"> y sus errores a partir de la relación 2. Este procedimiento es sencillo a partir de que </w:t>
      </w:r>
      <w:r w:rsidRPr="00D30958">
        <w:rPr>
          <w:rFonts w:ascii="Verdana" w:hAnsi="Verdana" w:cs="Arial"/>
          <w:position w:val="-10"/>
          <w:sz w:val="22"/>
          <w:szCs w:val="22"/>
        </w:rPr>
        <w:object w:dxaOrig="200" w:dyaOrig="260">
          <v:shape id="_x0000_i1243" type="#_x0000_t75" style="width:9.5pt;height:14.25pt" o:ole="">
            <v:imagedata r:id="rId443" o:title=""/>
          </v:shape>
          <o:OLEObject Type="Embed" ProgID="Equation.3" ShapeID="_x0000_i1243" DrawAspect="Content" ObjectID="_1405518300" r:id="rId444"/>
        </w:object>
      </w:r>
      <w:r>
        <w:rPr>
          <w:rFonts w:ascii="Verdana" w:hAnsi="Verdana" w:cs="Arial"/>
          <w:sz w:val="22"/>
          <w:szCs w:val="22"/>
        </w:rPr>
        <w:t xml:space="preserve"> es una transformación lineal de </w:t>
      </w:r>
      <w:r w:rsidRPr="00D30958">
        <w:rPr>
          <w:rFonts w:ascii="Verdana" w:hAnsi="Verdana" w:cs="Arial"/>
          <w:position w:val="-10"/>
          <w:sz w:val="22"/>
          <w:szCs w:val="22"/>
        </w:rPr>
        <w:object w:dxaOrig="260" w:dyaOrig="320">
          <v:shape id="_x0000_i1244" type="#_x0000_t75" style="width:14.25pt;height:15.6pt" o:ole="">
            <v:imagedata r:id="rId445" o:title=""/>
          </v:shape>
          <o:OLEObject Type="Embed" ProgID="Equation.3" ShapeID="_x0000_i1244" DrawAspect="Content" ObjectID="_1405518301" r:id="rId446"/>
        </w:object>
      </w:r>
      <w:r>
        <w:rPr>
          <w:rFonts w:ascii="Verdana" w:hAnsi="Verdana" w:cs="Arial"/>
          <w:sz w:val="22"/>
          <w:szCs w:val="22"/>
        </w:rPr>
        <w:t>.</w:t>
      </w:r>
    </w:p>
    <w:p w:rsidR="0099092A" w:rsidRDefault="0099092A">
      <w:pPr>
        <w:autoSpaceDE w:val="0"/>
        <w:autoSpaceDN w:val="0"/>
        <w:adjustRightInd w:val="0"/>
        <w:spacing w:before="120" w:after="120"/>
        <w:rPr>
          <w:rFonts w:ascii="Verdana" w:hAnsi="Verdana" w:cs="Arial"/>
          <w:sz w:val="22"/>
          <w:szCs w:val="22"/>
        </w:rPr>
      </w:pPr>
    </w:p>
    <w:p w:rsidR="00A94FAE" w:rsidRDefault="00A94FAE">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La especificación del polinomio de rezagos distribuidos tiene 3 elementos</w:t>
      </w:r>
    </w:p>
    <w:p w:rsidR="0099092A" w:rsidRDefault="0099092A" w:rsidP="004924AD">
      <w:pPr>
        <w:numPr>
          <w:ilvl w:val="0"/>
          <w:numId w:val="7"/>
        </w:numPr>
        <w:autoSpaceDE w:val="0"/>
        <w:autoSpaceDN w:val="0"/>
        <w:adjustRightInd w:val="0"/>
        <w:spacing w:before="120"/>
        <w:ind w:left="357"/>
        <w:rPr>
          <w:rFonts w:ascii="Verdana" w:hAnsi="Verdana" w:cs="Arial"/>
          <w:sz w:val="22"/>
          <w:szCs w:val="22"/>
        </w:rPr>
      </w:pPr>
      <w:r>
        <w:rPr>
          <w:rFonts w:ascii="Verdana" w:hAnsi="Verdana" w:cs="Arial"/>
          <w:sz w:val="22"/>
          <w:szCs w:val="22"/>
        </w:rPr>
        <w:t xml:space="preserve">Longitud del rezago </w:t>
      </w:r>
      <w:r w:rsidRPr="00D30958">
        <w:rPr>
          <w:rFonts w:ascii="Verdana" w:hAnsi="Verdana" w:cs="Arial"/>
          <w:position w:val="-4"/>
          <w:sz w:val="22"/>
          <w:szCs w:val="22"/>
        </w:rPr>
        <w:object w:dxaOrig="220" w:dyaOrig="260">
          <v:shape id="_x0000_i1245" type="#_x0000_t75" style="width:10.85pt;height:14.25pt" o:ole="">
            <v:imagedata r:id="rId447" o:title=""/>
          </v:shape>
          <o:OLEObject Type="Embed" ProgID="Equation.3" ShapeID="_x0000_i1245" DrawAspect="Content" ObjectID="_1405518302" r:id="rId448"/>
        </w:object>
      </w:r>
    </w:p>
    <w:p w:rsidR="0099092A" w:rsidRDefault="0099092A" w:rsidP="004924AD">
      <w:pPr>
        <w:numPr>
          <w:ilvl w:val="0"/>
          <w:numId w:val="7"/>
        </w:numPr>
        <w:autoSpaceDE w:val="0"/>
        <w:autoSpaceDN w:val="0"/>
        <w:adjustRightInd w:val="0"/>
        <w:ind w:left="357"/>
        <w:rPr>
          <w:rFonts w:ascii="Verdana" w:hAnsi="Verdana" w:cs="Arial"/>
          <w:sz w:val="22"/>
          <w:szCs w:val="22"/>
        </w:rPr>
      </w:pPr>
      <w:r>
        <w:rPr>
          <w:rFonts w:ascii="Verdana" w:hAnsi="Verdana" w:cs="Arial"/>
          <w:sz w:val="22"/>
          <w:szCs w:val="22"/>
        </w:rPr>
        <w:t xml:space="preserve">El grado del polinomio </w:t>
      </w:r>
      <w:r w:rsidRPr="00D30958">
        <w:rPr>
          <w:rFonts w:ascii="Verdana" w:hAnsi="Verdana" w:cs="Arial"/>
          <w:position w:val="-10"/>
          <w:sz w:val="22"/>
          <w:szCs w:val="22"/>
        </w:rPr>
        <w:object w:dxaOrig="220" w:dyaOrig="279">
          <v:shape id="_x0000_i1246" type="#_x0000_t75" style="width:10.85pt;height:14.25pt" o:ole="">
            <v:imagedata r:id="rId449" o:title=""/>
          </v:shape>
          <o:OLEObject Type="Embed" ProgID="Equation.3" ShapeID="_x0000_i1246" DrawAspect="Content" ObjectID="_1405518303" r:id="rId450"/>
        </w:object>
      </w:r>
    </w:p>
    <w:p w:rsidR="0099092A" w:rsidRDefault="0099092A" w:rsidP="004924AD">
      <w:pPr>
        <w:numPr>
          <w:ilvl w:val="0"/>
          <w:numId w:val="7"/>
        </w:numPr>
        <w:autoSpaceDE w:val="0"/>
        <w:autoSpaceDN w:val="0"/>
        <w:adjustRightInd w:val="0"/>
        <w:spacing w:after="120"/>
        <w:ind w:left="357"/>
        <w:rPr>
          <w:rFonts w:ascii="Verdana" w:hAnsi="Verdana" w:cs="Arial"/>
          <w:sz w:val="22"/>
          <w:szCs w:val="22"/>
        </w:rPr>
      </w:pPr>
      <w:r>
        <w:rPr>
          <w:rFonts w:ascii="Verdana" w:hAnsi="Verdana" w:cs="Arial"/>
          <w:sz w:val="22"/>
          <w:szCs w:val="22"/>
        </w:rPr>
        <w:t>Restricciones que se quieran emplear</w:t>
      </w:r>
    </w:p>
    <w:p w:rsidR="0099092A" w:rsidRDefault="0099092A">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p>
    <w:p w:rsidR="0099092A" w:rsidRDefault="0099092A">
      <w:pPr>
        <w:spacing w:before="120" w:after="120"/>
        <w:rPr>
          <w:rFonts w:ascii="Verdana" w:hAnsi="Verdana" w:cs="Arial"/>
          <w:sz w:val="22"/>
          <w:szCs w:val="22"/>
        </w:rPr>
      </w:pPr>
      <w:r>
        <w:rPr>
          <w:rFonts w:ascii="Verdana" w:hAnsi="Verdana" w:cs="Arial"/>
          <w:sz w:val="22"/>
          <w:szCs w:val="22"/>
        </w:rPr>
        <w:t xml:space="preserve">La estimación en Eviews se realiza desde </w:t>
      </w:r>
      <w:r>
        <w:rPr>
          <w:rFonts w:ascii="Verdana" w:hAnsi="Verdana" w:cs="Arial"/>
          <w:i/>
          <w:iCs/>
          <w:sz w:val="22"/>
          <w:szCs w:val="22"/>
        </w:rPr>
        <w:t>Quick-Estimate Equation</w:t>
      </w:r>
      <w:r>
        <w:rPr>
          <w:rFonts w:ascii="Verdana" w:hAnsi="Verdana" w:cs="Arial"/>
          <w:sz w:val="22"/>
          <w:szCs w:val="22"/>
        </w:rPr>
        <w:t xml:space="preserve"> consignado en el cuadro de diálogo la expresión </w:t>
      </w:r>
    </w:p>
    <w:p w:rsidR="0099092A" w:rsidRDefault="0099092A">
      <w:pPr>
        <w:spacing w:before="120" w:after="120"/>
        <w:jc w:val="center"/>
        <w:rPr>
          <w:rFonts w:ascii="Verdana" w:hAnsi="Verdana" w:cs="Arial"/>
          <w:i/>
          <w:iCs/>
          <w:sz w:val="22"/>
          <w:szCs w:val="22"/>
        </w:rPr>
      </w:pPr>
      <w:r>
        <w:rPr>
          <w:rFonts w:ascii="Verdana" w:hAnsi="Verdana" w:cs="Arial"/>
          <w:i/>
          <w:iCs/>
          <w:sz w:val="22"/>
          <w:szCs w:val="22"/>
        </w:rPr>
        <w:t>consumo c pdl(pib,4,2)</w:t>
      </w:r>
    </w:p>
    <w:p w:rsidR="00A94FAE" w:rsidRDefault="00A94FAE">
      <w:pPr>
        <w:spacing w:before="120" w:after="120"/>
        <w:rPr>
          <w:rFonts w:ascii="Verdana" w:hAnsi="Verdana" w:cs="Arial"/>
          <w:sz w:val="22"/>
          <w:szCs w:val="22"/>
        </w:rPr>
      </w:pPr>
    </w:p>
    <w:p w:rsidR="0099092A" w:rsidRDefault="0099092A">
      <w:pPr>
        <w:spacing w:before="120" w:after="120"/>
        <w:rPr>
          <w:rFonts w:ascii="Verdana" w:hAnsi="Verdana" w:cs="Arial"/>
          <w:sz w:val="22"/>
          <w:szCs w:val="22"/>
        </w:rPr>
      </w:pPr>
      <w:r>
        <w:rPr>
          <w:rFonts w:ascii="Verdana" w:hAnsi="Verdana" w:cs="Arial"/>
          <w:sz w:val="22"/>
          <w:szCs w:val="22"/>
        </w:rPr>
        <w:t>Es decir, variable dependiente – ordenada al origen – pdl términos; este último es la sentencia para que el sistema interprete que</w:t>
      </w:r>
    </w:p>
    <w:p w:rsidR="0099092A" w:rsidRDefault="0099092A" w:rsidP="004924AD">
      <w:pPr>
        <w:numPr>
          <w:ilvl w:val="0"/>
          <w:numId w:val="7"/>
        </w:numPr>
        <w:autoSpaceDE w:val="0"/>
        <w:autoSpaceDN w:val="0"/>
        <w:adjustRightInd w:val="0"/>
        <w:ind w:left="357"/>
        <w:rPr>
          <w:rFonts w:ascii="Verdana" w:hAnsi="Verdana" w:cs="Arial"/>
          <w:sz w:val="22"/>
          <w:szCs w:val="22"/>
        </w:rPr>
      </w:pPr>
      <w:r>
        <w:rPr>
          <w:rFonts w:ascii="Verdana" w:hAnsi="Verdana" w:cs="Arial"/>
          <w:sz w:val="22"/>
          <w:szCs w:val="22"/>
        </w:rPr>
        <w:t xml:space="preserve">debe rezagar términos de la variable explicativa pib, </w:t>
      </w:r>
    </w:p>
    <w:p w:rsidR="0099092A" w:rsidRDefault="0099092A" w:rsidP="004924AD">
      <w:pPr>
        <w:numPr>
          <w:ilvl w:val="0"/>
          <w:numId w:val="7"/>
        </w:numPr>
        <w:autoSpaceDE w:val="0"/>
        <w:autoSpaceDN w:val="0"/>
        <w:adjustRightInd w:val="0"/>
        <w:ind w:left="357"/>
        <w:rPr>
          <w:rFonts w:ascii="Verdana" w:hAnsi="Verdana" w:cs="Arial"/>
          <w:sz w:val="22"/>
          <w:szCs w:val="22"/>
        </w:rPr>
      </w:pPr>
      <w:r>
        <w:rPr>
          <w:rFonts w:ascii="Verdana" w:hAnsi="Verdana" w:cs="Arial"/>
          <w:sz w:val="22"/>
          <w:szCs w:val="22"/>
        </w:rPr>
        <w:t xml:space="preserve">que la cantidad de rezagos tienen que ser 4, </w:t>
      </w:r>
    </w:p>
    <w:p w:rsidR="0099092A" w:rsidRDefault="0099092A" w:rsidP="004924AD">
      <w:pPr>
        <w:numPr>
          <w:ilvl w:val="0"/>
          <w:numId w:val="7"/>
        </w:numPr>
        <w:autoSpaceDE w:val="0"/>
        <w:autoSpaceDN w:val="0"/>
        <w:adjustRightInd w:val="0"/>
        <w:ind w:left="357"/>
        <w:rPr>
          <w:rFonts w:ascii="Verdana" w:hAnsi="Verdana" w:cs="Arial"/>
          <w:sz w:val="22"/>
          <w:szCs w:val="22"/>
        </w:rPr>
      </w:pPr>
      <w:r>
        <w:rPr>
          <w:rFonts w:ascii="Verdana" w:hAnsi="Verdana" w:cs="Arial"/>
          <w:sz w:val="22"/>
          <w:szCs w:val="22"/>
        </w:rPr>
        <w:t xml:space="preserve">que el grado del polinomio a considerar es </w:t>
      </w:r>
      <w:r>
        <w:rPr>
          <w:rFonts w:ascii="Verdana" w:hAnsi="Verdana" w:cs="Arial"/>
          <w:i/>
          <w:iCs/>
          <w:sz w:val="22"/>
          <w:szCs w:val="22"/>
        </w:rPr>
        <w:t>2</w:t>
      </w:r>
      <w:r>
        <w:rPr>
          <w:rFonts w:ascii="Verdana" w:hAnsi="Verdana" w:cs="Arial"/>
          <w:sz w:val="22"/>
          <w:szCs w:val="22"/>
        </w:rPr>
        <w:t xml:space="preserve">. </w:t>
      </w:r>
    </w:p>
    <w:p w:rsidR="00A94FAE" w:rsidRDefault="00A94FAE">
      <w:pPr>
        <w:autoSpaceDE w:val="0"/>
        <w:autoSpaceDN w:val="0"/>
        <w:adjustRightInd w:val="0"/>
        <w:spacing w:before="120" w:after="120"/>
        <w:rPr>
          <w:rFonts w:ascii="Verdana" w:hAnsi="Verdana" w:cs="Arial"/>
          <w:sz w:val="22"/>
          <w:szCs w:val="22"/>
        </w:rPr>
      </w:pPr>
    </w:p>
    <w:p w:rsidR="00A94FAE" w:rsidRDefault="00A94FAE">
      <w:pPr>
        <w:autoSpaceDE w:val="0"/>
        <w:autoSpaceDN w:val="0"/>
        <w:adjustRightInd w:val="0"/>
        <w:spacing w:before="120" w:after="120"/>
        <w:rPr>
          <w:rFonts w:ascii="Verdana" w:hAnsi="Verdana" w:cs="Arial"/>
          <w:sz w:val="22"/>
          <w:szCs w:val="22"/>
        </w:rPr>
      </w:pPr>
    </w:p>
    <w:p w:rsidR="0099092A" w:rsidRDefault="0099092A">
      <w:pPr>
        <w:autoSpaceDE w:val="0"/>
        <w:autoSpaceDN w:val="0"/>
        <w:adjustRightInd w:val="0"/>
        <w:spacing w:before="120" w:after="120"/>
        <w:rPr>
          <w:rFonts w:ascii="Verdana" w:hAnsi="Verdana" w:cs="Arial"/>
          <w:sz w:val="22"/>
          <w:szCs w:val="22"/>
        </w:rPr>
      </w:pPr>
      <w:r>
        <w:rPr>
          <w:rFonts w:ascii="Verdana" w:hAnsi="Verdana" w:cs="Arial"/>
          <w:sz w:val="22"/>
          <w:szCs w:val="22"/>
        </w:rPr>
        <w:t>El soft proveerá los siguientes resultados</w:t>
      </w:r>
    </w:p>
    <w:p w:rsidR="0099092A" w:rsidRDefault="00C61F5D">
      <w:pPr>
        <w:pStyle w:val="Encabezado"/>
        <w:tabs>
          <w:tab w:val="clear" w:pos="4419"/>
          <w:tab w:val="clear" w:pos="8838"/>
        </w:tabs>
        <w:spacing w:before="120"/>
        <w:jc w:val="center"/>
      </w:pPr>
      <w:r>
        <w:rPr>
          <w:noProof/>
          <w:lang w:val="es-AR" w:eastAsia="es-AR"/>
        </w:rPr>
        <w:lastRenderedPageBreak/>
        <w:drawing>
          <wp:inline distT="0" distB="0" distL="0" distR="0" wp14:anchorId="4180BE30" wp14:editId="030D025F">
            <wp:extent cx="4370070" cy="3836035"/>
            <wp:effectExtent l="19050" t="0" r="0" b="0"/>
            <wp:docPr id="276" name="Imagen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451"/>
                    <a:srcRect/>
                    <a:stretch>
                      <a:fillRect/>
                    </a:stretch>
                  </pic:blipFill>
                  <pic:spPr bwMode="auto">
                    <a:xfrm>
                      <a:off x="0" y="0"/>
                      <a:ext cx="4370070" cy="3836035"/>
                    </a:xfrm>
                    <a:prstGeom prst="rect">
                      <a:avLst/>
                    </a:prstGeom>
                    <a:noFill/>
                    <a:ln w="9525">
                      <a:noFill/>
                      <a:miter lim="800000"/>
                      <a:headEnd/>
                      <a:tailEnd/>
                    </a:ln>
                  </pic:spPr>
                </pic:pic>
              </a:graphicData>
            </a:graphic>
          </wp:inline>
        </w:drawing>
      </w:r>
    </w:p>
    <w:p w:rsidR="0099092A" w:rsidRDefault="00C61F5D">
      <w:pPr>
        <w:pStyle w:val="Encabezado"/>
        <w:tabs>
          <w:tab w:val="clear" w:pos="4419"/>
          <w:tab w:val="clear" w:pos="8838"/>
        </w:tabs>
        <w:spacing w:after="120"/>
        <w:jc w:val="center"/>
      </w:pPr>
      <w:r>
        <w:rPr>
          <w:noProof/>
          <w:lang w:val="es-AR" w:eastAsia="es-AR"/>
        </w:rPr>
        <w:drawing>
          <wp:inline distT="0" distB="0" distL="0" distR="0" wp14:anchorId="25209C34" wp14:editId="6F153861">
            <wp:extent cx="4346575" cy="1341755"/>
            <wp:effectExtent l="19050" t="0" r="0" b="0"/>
            <wp:docPr id="277" name="Imagen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452"/>
                    <a:srcRect/>
                    <a:stretch>
                      <a:fillRect/>
                    </a:stretch>
                  </pic:blipFill>
                  <pic:spPr bwMode="auto">
                    <a:xfrm>
                      <a:off x="0" y="0"/>
                      <a:ext cx="4346575" cy="1341755"/>
                    </a:xfrm>
                    <a:prstGeom prst="rect">
                      <a:avLst/>
                    </a:prstGeom>
                    <a:noFill/>
                    <a:ln w="9525">
                      <a:noFill/>
                      <a:miter lim="800000"/>
                      <a:headEnd/>
                      <a:tailEnd/>
                    </a:ln>
                  </pic:spPr>
                </pic:pic>
              </a:graphicData>
            </a:graphic>
          </wp:inline>
        </w:drawing>
      </w:r>
    </w:p>
    <w:p w:rsidR="0099092A" w:rsidRDefault="0099092A">
      <w:pPr>
        <w:spacing w:before="120" w:after="120"/>
      </w:pPr>
    </w:p>
    <w:p w:rsidR="0099092A" w:rsidRDefault="0099092A">
      <w:pPr>
        <w:spacing w:before="120" w:after="120"/>
        <w:rPr>
          <w:rFonts w:ascii="Verdana" w:hAnsi="Verdana" w:cs="Arial"/>
          <w:sz w:val="22"/>
          <w:szCs w:val="20"/>
        </w:rPr>
      </w:pPr>
      <w:r>
        <w:rPr>
          <w:rFonts w:ascii="Verdana" w:hAnsi="Verdana" w:cs="Arial"/>
          <w:sz w:val="22"/>
          <w:szCs w:val="20"/>
        </w:rPr>
        <w:t xml:space="preserve">Reemplazando los coeficientes de </w:t>
      </w:r>
      <w:r w:rsidRPr="00D30958">
        <w:rPr>
          <w:rFonts w:ascii="Verdana" w:hAnsi="Verdana" w:cs="Arial"/>
          <w:position w:val="-12"/>
          <w:sz w:val="22"/>
          <w:szCs w:val="20"/>
        </w:rPr>
        <w:object w:dxaOrig="620" w:dyaOrig="360">
          <v:shape id="_x0000_i1247" type="#_x0000_t75" style="width:30.55pt;height:17.65pt" o:ole="">
            <v:imagedata r:id="rId453" o:title=""/>
          </v:shape>
          <o:OLEObject Type="Embed" ProgID="Equation.3" ShapeID="_x0000_i1247" DrawAspect="Content" ObjectID="_1405518304" r:id="rId454"/>
        </w:object>
      </w:r>
      <w:r>
        <w:rPr>
          <w:rFonts w:ascii="Verdana" w:hAnsi="Verdana" w:cs="Arial"/>
          <w:sz w:val="22"/>
          <w:szCs w:val="20"/>
        </w:rPr>
        <w:t xml:space="preserve"> en el polinomio de </w:t>
      </w:r>
      <w:r w:rsidRPr="00D30958">
        <w:rPr>
          <w:rFonts w:ascii="Verdana" w:hAnsi="Verdana" w:cs="Arial"/>
          <w:position w:val="-10"/>
          <w:sz w:val="22"/>
          <w:szCs w:val="20"/>
        </w:rPr>
        <w:object w:dxaOrig="279" w:dyaOrig="340">
          <v:shape id="_x0000_i1248" type="#_x0000_t75" style="width:14.25pt;height:17pt" o:ole="">
            <v:imagedata r:id="rId455" o:title=""/>
          </v:shape>
          <o:OLEObject Type="Embed" ProgID="Equation.3" ShapeID="_x0000_i1248" DrawAspect="Content" ObjectID="_1405518305" r:id="rId456"/>
        </w:object>
      </w:r>
      <w:r>
        <w:rPr>
          <w:rFonts w:ascii="Verdana" w:hAnsi="Verdana" w:cs="Arial"/>
          <w:sz w:val="22"/>
          <w:szCs w:val="20"/>
        </w:rPr>
        <w:t>, se obtienen los valores de los coeficientes del PIB.</w:t>
      </w:r>
    </w:p>
    <w:p w:rsidR="0099092A" w:rsidRDefault="0099092A">
      <w:pPr>
        <w:spacing w:before="120" w:after="120"/>
        <w:rPr>
          <w:rFonts w:ascii="Verdana" w:hAnsi="Verdana"/>
          <w:sz w:val="22"/>
        </w:rPr>
      </w:pPr>
    </w:p>
    <w:p w:rsidR="0099092A" w:rsidRDefault="0099092A">
      <w:pPr>
        <w:spacing w:before="120" w:after="120"/>
        <w:rPr>
          <w:rFonts w:ascii="Verdana" w:hAnsi="Verdana"/>
          <w:sz w:val="22"/>
        </w:rPr>
      </w:pPr>
      <w:r w:rsidRPr="00D30958">
        <w:rPr>
          <w:rFonts w:ascii="Verdana" w:hAnsi="Verdana"/>
          <w:position w:val="-48"/>
          <w:sz w:val="22"/>
        </w:rPr>
        <w:object w:dxaOrig="1719" w:dyaOrig="1080">
          <v:shape id="_x0000_i1249" type="#_x0000_t75" style="width:86.25pt;height:54.35pt" o:ole="">
            <v:imagedata r:id="rId457" o:title=""/>
          </v:shape>
          <o:OLEObject Type="Embed" ProgID="Equation.3" ShapeID="_x0000_i1249" DrawAspect="Content" ObjectID="_1405518306" r:id="rId458"/>
        </w:object>
      </w:r>
      <w:r>
        <w:rPr>
          <w:rFonts w:ascii="Verdana" w:hAnsi="Verdana"/>
          <w:sz w:val="22"/>
        </w:rPr>
        <w:tab/>
      </w:r>
      <w:r w:rsidRPr="00D30958">
        <w:rPr>
          <w:rFonts w:ascii="Verdana" w:hAnsi="Verdana"/>
          <w:position w:val="-6"/>
          <w:sz w:val="22"/>
        </w:rPr>
        <w:object w:dxaOrig="1520" w:dyaOrig="279">
          <v:shape id="_x0000_i1250" type="#_x0000_t75" style="width:76.1pt;height:14.25pt" o:ole="">
            <v:imagedata r:id="rId459" o:title=""/>
          </v:shape>
          <o:OLEObject Type="Embed" ProgID="Equation.3" ShapeID="_x0000_i1250" DrawAspect="Content" ObjectID="_1405518307" r:id="rId460"/>
        </w:object>
      </w:r>
      <w:r>
        <w:rPr>
          <w:rFonts w:ascii="Verdana" w:hAnsi="Verdana"/>
          <w:sz w:val="22"/>
        </w:rPr>
        <w:t xml:space="preserve"> (Por lo expresado en 3)</w:t>
      </w:r>
    </w:p>
    <w:p w:rsidR="0099092A" w:rsidRDefault="0099092A">
      <w:pPr>
        <w:spacing w:before="120" w:after="120"/>
        <w:jc w:val="both"/>
        <w:rPr>
          <w:rFonts w:ascii="Verdana" w:hAnsi="Verdana"/>
          <w:sz w:val="22"/>
        </w:rPr>
      </w:pPr>
      <w:r>
        <w:rPr>
          <w:rFonts w:ascii="Verdana" w:hAnsi="Verdana"/>
          <w:sz w:val="22"/>
        </w:rPr>
        <w:t>Con esta información y dado que se ha definido un polinomio de segundo grado para</w:t>
      </w:r>
      <w:r w:rsidRPr="00D30958">
        <w:rPr>
          <w:rFonts w:ascii="Verdana" w:hAnsi="Verdana"/>
          <w:position w:val="-14"/>
          <w:sz w:val="22"/>
        </w:rPr>
        <w:object w:dxaOrig="300" w:dyaOrig="380">
          <v:shape id="_x0000_i1251" type="#_x0000_t75" style="width:14.95pt;height:19pt" o:ole="">
            <v:imagedata r:id="rId461" o:title=""/>
          </v:shape>
          <o:OLEObject Type="Embed" ProgID="Equation.3" ShapeID="_x0000_i1251" DrawAspect="Content" ObjectID="_1405518308" r:id="rId462"/>
        </w:object>
      </w:r>
      <w:r>
        <w:rPr>
          <w:rFonts w:ascii="Verdana" w:hAnsi="Verdana"/>
          <w:sz w:val="22"/>
        </w:rPr>
        <w:t xml:space="preserve">, </w:t>
      </w:r>
    </w:p>
    <w:p w:rsidR="0099092A" w:rsidRDefault="0099092A">
      <w:pPr>
        <w:spacing w:before="120" w:after="120"/>
        <w:jc w:val="center"/>
        <w:rPr>
          <w:rFonts w:ascii="Verdana" w:hAnsi="Verdana"/>
          <w:sz w:val="22"/>
        </w:rPr>
      </w:pPr>
      <w:r w:rsidRPr="00D30958">
        <w:rPr>
          <w:rFonts w:ascii="Verdana" w:hAnsi="Verdana"/>
          <w:position w:val="-14"/>
          <w:sz w:val="22"/>
        </w:rPr>
        <w:object w:dxaOrig="3140" w:dyaOrig="400">
          <v:shape id="_x0000_i1252" type="#_x0000_t75" style="width:158.25pt;height:20.4pt" o:ole="">
            <v:imagedata r:id="rId463" o:title=""/>
          </v:shape>
          <o:OLEObject Type="Embed" ProgID="Equation.3" ShapeID="_x0000_i1252" DrawAspect="Content" ObjectID="_1405518309" r:id="rId464"/>
        </w:object>
      </w:r>
    </w:p>
    <w:p w:rsidR="0099092A" w:rsidRDefault="0099092A">
      <w:pPr>
        <w:spacing w:before="120" w:after="120"/>
        <w:rPr>
          <w:rFonts w:ascii="Verdana" w:hAnsi="Verdana"/>
          <w:sz w:val="22"/>
        </w:rPr>
      </w:pPr>
      <w:r>
        <w:rPr>
          <w:rFonts w:ascii="Verdana" w:hAnsi="Verdana"/>
          <w:sz w:val="22"/>
        </w:rPr>
        <w:t>el cálculo se realiza de la siguiente manera:</w:t>
      </w:r>
    </w:p>
    <w:p w:rsidR="0099092A" w:rsidRDefault="0099092A">
      <w:pPr>
        <w:spacing w:before="120" w:after="120"/>
      </w:pPr>
    </w:p>
    <w:p w:rsidR="0099092A" w:rsidRDefault="0099092A">
      <w:pPr>
        <w:spacing w:before="120" w:after="120"/>
      </w:pPr>
      <w:r w:rsidRPr="00D30958">
        <w:rPr>
          <w:position w:val="-46"/>
        </w:rPr>
        <w:object w:dxaOrig="5280" w:dyaOrig="1120">
          <v:shape id="_x0000_i1253" type="#_x0000_t75" style="width:263.55pt;height:56.4pt" o:ole="">
            <v:imagedata r:id="rId465" o:title=""/>
          </v:shape>
          <o:OLEObject Type="Embed" ProgID="Equation.3" ShapeID="_x0000_i1253" DrawAspect="Content" ObjectID="_1405518310" r:id="rId466"/>
        </w:object>
      </w:r>
    </w:p>
    <w:p w:rsidR="0099092A" w:rsidRDefault="0099092A">
      <w:pPr>
        <w:spacing w:before="120" w:after="120"/>
      </w:pPr>
      <w:r w:rsidRPr="00D30958">
        <w:rPr>
          <w:position w:val="-46"/>
        </w:rPr>
        <w:object w:dxaOrig="5179" w:dyaOrig="1120">
          <v:shape id="_x0000_i1254" type="#_x0000_t75" style="width:258.8pt;height:56.4pt" o:ole="">
            <v:imagedata r:id="rId467" o:title=""/>
          </v:shape>
          <o:OLEObject Type="Embed" ProgID="Equation.3" ShapeID="_x0000_i1254" DrawAspect="Content" ObjectID="_1405518311" r:id="rId468"/>
        </w:object>
      </w:r>
    </w:p>
    <w:p w:rsidR="0099092A" w:rsidRDefault="0099092A">
      <w:pPr>
        <w:spacing w:before="120" w:after="120"/>
      </w:pPr>
      <w:r w:rsidRPr="00D30958">
        <w:rPr>
          <w:position w:val="-32"/>
        </w:rPr>
        <w:object w:dxaOrig="4040" w:dyaOrig="760">
          <v:shape id="_x0000_i1255" type="#_x0000_t75" style="width:201.75pt;height:38.05pt" o:ole="">
            <v:imagedata r:id="rId469" o:title=""/>
          </v:shape>
          <o:OLEObject Type="Embed" ProgID="Equation.3" ShapeID="_x0000_i1255" DrawAspect="Content" ObjectID="_1405518312" r:id="rId470"/>
        </w:object>
      </w:r>
    </w:p>
    <w:p w:rsidR="0099092A" w:rsidRDefault="0099092A">
      <w:pPr>
        <w:spacing w:before="120" w:after="120"/>
      </w:pPr>
      <w:r w:rsidRPr="00D30958">
        <w:rPr>
          <w:position w:val="-46"/>
        </w:rPr>
        <w:object w:dxaOrig="5179" w:dyaOrig="1120">
          <v:shape id="_x0000_i1256" type="#_x0000_t75" style="width:258.8pt;height:56.4pt" o:ole="">
            <v:imagedata r:id="rId471" o:title=""/>
          </v:shape>
          <o:OLEObject Type="Embed" ProgID="Equation.3" ShapeID="_x0000_i1256" DrawAspect="Content" ObjectID="_1405518313" r:id="rId472"/>
        </w:object>
      </w:r>
    </w:p>
    <w:p w:rsidR="0099092A" w:rsidRDefault="0099092A">
      <w:pPr>
        <w:spacing w:before="120" w:after="120"/>
      </w:pPr>
      <w:r w:rsidRPr="00D30958">
        <w:rPr>
          <w:position w:val="-46"/>
        </w:rPr>
        <w:object w:dxaOrig="5280" w:dyaOrig="1120">
          <v:shape id="_x0000_i1257" type="#_x0000_t75" style="width:263.55pt;height:56.4pt" o:ole="">
            <v:imagedata r:id="rId473" o:title=""/>
          </v:shape>
          <o:OLEObject Type="Embed" ProgID="Equation.3" ShapeID="_x0000_i1257" DrawAspect="Content" ObjectID="_1405518314" r:id="rId474"/>
        </w:object>
      </w:r>
    </w:p>
    <w:p w:rsidR="0099092A" w:rsidRDefault="0099092A">
      <w:pPr>
        <w:spacing w:before="120" w:after="120"/>
      </w:pPr>
    </w:p>
    <w:p w:rsidR="0099092A" w:rsidRDefault="0099092A">
      <w:pPr>
        <w:spacing w:before="120" w:after="120"/>
        <w:rPr>
          <w:rFonts w:ascii="Arial" w:hAnsi="Arial" w:cs="Arial"/>
          <w:sz w:val="20"/>
          <w:szCs w:val="20"/>
        </w:rPr>
      </w:pPr>
      <w:r w:rsidRPr="00D30958">
        <w:rPr>
          <w:rFonts w:ascii="Arial" w:hAnsi="Arial" w:cs="Arial"/>
          <w:position w:val="-30"/>
          <w:sz w:val="20"/>
          <w:szCs w:val="20"/>
        </w:rPr>
        <w:object w:dxaOrig="7940" w:dyaOrig="720">
          <v:shape id="_x0000_i1258" type="#_x0000_t75" style="width:396.7pt;height:36.7pt" o:ole="">
            <v:imagedata r:id="rId475" o:title=""/>
          </v:shape>
          <o:OLEObject Type="Embed" ProgID="Equation.3" ShapeID="_x0000_i1258" DrawAspect="Content" ObjectID="_1405518315" r:id="rId476"/>
        </w:object>
      </w:r>
    </w:p>
    <w:p w:rsidR="00A94FAE" w:rsidRDefault="00A94FAE">
      <w:pPr>
        <w:spacing w:before="120" w:after="120"/>
        <w:jc w:val="both"/>
        <w:rPr>
          <w:rFonts w:ascii="Verdana" w:hAnsi="Verdana" w:cs="Arial"/>
          <w:sz w:val="22"/>
          <w:szCs w:val="22"/>
        </w:rPr>
      </w:pPr>
    </w:p>
    <w:p w:rsidR="00A94FAE" w:rsidRDefault="00A94FAE">
      <w:pPr>
        <w:spacing w:before="120" w:after="120"/>
        <w:jc w:val="both"/>
        <w:rPr>
          <w:rFonts w:ascii="Verdana" w:hAnsi="Verdana" w:cs="Arial"/>
          <w:sz w:val="22"/>
          <w:szCs w:val="22"/>
        </w:rPr>
      </w:pPr>
    </w:p>
    <w:p w:rsidR="0099092A" w:rsidRDefault="0099092A">
      <w:pPr>
        <w:spacing w:before="120" w:after="120"/>
        <w:jc w:val="both"/>
        <w:rPr>
          <w:rFonts w:ascii="Verdana" w:hAnsi="Verdana" w:cs="Arial"/>
          <w:sz w:val="22"/>
          <w:szCs w:val="22"/>
        </w:rPr>
      </w:pPr>
      <w:r>
        <w:rPr>
          <w:rFonts w:ascii="Verdana" w:hAnsi="Verdana" w:cs="Arial"/>
          <w:sz w:val="22"/>
          <w:szCs w:val="22"/>
        </w:rPr>
        <w:t>El resultado coincide con los coeficientes que muestra Eviews bajo el título “Lags Distribution of”</w:t>
      </w:r>
    </w:p>
    <w:p w:rsidR="0099092A" w:rsidRDefault="0099092A">
      <w:pPr>
        <w:autoSpaceDE w:val="0"/>
        <w:autoSpaceDN w:val="0"/>
        <w:adjustRightInd w:val="0"/>
        <w:spacing w:before="120" w:after="120"/>
        <w:jc w:val="both"/>
        <w:rPr>
          <w:rFonts w:ascii="Verdana" w:hAnsi="Verdana" w:cs="Arial"/>
          <w:sz w:val="22"/>
          <w:szCs w:val="22"/>
        </w:rPr>
      </w:pPr>
    </w:p>
    <w:p w:rsidR="0099092A" w:rsidRDefault="0099092A">
      <w:pPr>
        <w:autoSpaceDE w:val="0"/>
        <w:autoSpaceDN w:val="0"/>
        <w:adjustRightInd w:val="0"/>
        <w:spacing w:before="120" w:after="120"/>
        <w:jc w:val="both"/>
        <w:rPr>
          <w:rFonts w:ascii="Verdana" w:hAnsi="Verdana" w:cs="Arial"/>
          <w:sz w:val="22"/>
          <w:szCs w:val="22"/>
        </w:rPr>
      </w:pPr>
    </w:p>
    <w:p w:rsidR="0099092A" w:rsidRDefault="0099092A">
      <w:pPr>
        <w:autoSpaceDE w:val="0"/>
        <w:autoSpaceDN w:val="0"/>
        <w:adjustRightInd w:val="0"/>
        <w:spacing w:before="120" w:after="120"/>
        <w:jc w:val="both"/>
        <w:rPr>
          <w:rFonts w:ascii="Verdana" w:hAnsi="Verdana" w:cs="Arial"/>
          <w:sz w:val="22"/>
          <w:szCs w:val="22"/>
        </w:rPr>
      </w:pPr>
    </w:p>
    <w:p w:rsidR="0099092A" w:rsidRDefault="0099092A">
      <w:pPr>
        <w:autoSpaceDE w:val="0"/>
        <w:autoSpaceDN w:val="0"/>
        <w:adjustRightInd w:val="0"/>
        <w:spacing w:before="120" w:after="120"/>
        <w:jc w:val="both"/>
        <w:rPr>
          <w:rFonts w:ascii="Verdana" w:hAnsi="Verdana" w:cs="Arial"/>
          <w:sz w:val="22"/>
          <w:szCs w:val="22"/>
        </w:rPr>
      </w:pPr>
      <w:r>
        <w:rPr>
          <w:rFonts w:ascii="Verdana" w:hAnsi="Verdana" w:cs="Arial"/>
          <w:sz w:val="22"/>
          <w:szCs w:val="22"/>
        </w:rPr>
        <w:t>¿Cómo proceder cuando el número de rezagos es impar? Se especifica el siguiente modelo</w:t>
      </w:r>
    </w:p>
    <w:p w:rsidR="0099092A" w:rsidRDefault="0099092A">
      <w:pPr>
        <w:autoSpaceDE w:val="0"/>
        <w:autoSpaceDN w:val="0"/>
        <w:adjustRightInd w:val="0"/>
        <w:spacing w:before="120" w:after="120"/>
        <w:jc w:val="both"/>
        <w:rPr>
          <w:rFonts w:ascii="Verdana" w:hAnsi="Verdana" w:cs="Arial"/>
          <w:sz w:val="22"/>
          <w:szCs w:val="22"/>
        </w:rPr>
      </w:pPr>
      <w:r w:rsidRPr="00D30958">
        <w:rPr>
          <w:rFonts w:ascii="Verdana" w:hAnsi="Verdana" w:cs="Arial"/>
          <w:position w:val="-12"/>
          <w:sz w:val="22"/>
          <w:szCs w:val="22"/>
        </w:rPr>
        <w:object w:dxaOrig="8440" w:dyaOrig="360">
          <v:shape id="_x0000_i1259" type="#_x0000_t75" style="width:421.8pt;height:17.65pt" o:ole="">
            <v:imagedata r:id="rId477" o:title=""/>
          </v:shape>
          <o:OLEObject Type="Embed" ProgID="Equation.3" ShapeID="_x0000_i1259" DrawAspect="Content" ObjectID="_1405518316" r:id="rId478"/>
        </w:object>
      </w:r>
    </w:p>
    <w:p w:rsidR="0099092A" w:rsidRDefault="0099092A">
      <w:pPr>
        <w:autoSpaceDE w:val="0"/>
        <w:autoSpaceDN w:val="0"/>
        <w:adjustRightInd w:val="0"/>
        <w:spacing w:before="120" w:after="120"/>
        <w:jc w:val="both"/>
        <w:rPr>
          <w:rFonts w:ascii="Verdana" w:hAnsi="Verdana" w:cs="Arial"/>
          <w:sz w:val="22"/>
          <w:szCs w:val="22"/>
        </w:rPr>
      </w:pPr>
    </w:p>
    <w:p w:rsidR="0099092A" w:rsidRDefault="0099092A">
      <w:pPr>
        <w:autoSpaceDE w:val="0"/>
        <w:autoSpaceDN w:val="0"/>
        <w:adjustRightInd w:val="0"/>
        <w:spacing w:before="120" w:after="120"/>
        <w:jc w:val="both"/>
        <w:rPr>
          <w:rFonts w:ascii="Verdana" w:hAnsi="Verdana" w:cs="Arial"/>
          <w:sz w:val="22"/>
          <w:szCs w:val="22"/>
        </w:rPr>
      </w:pPr>
      <w:r>
        <w:rPr>
          <w:rFonts w:ascii="Verdana" w:hAnsi="Verdana" w:cs="Arial"/>
          <w:sz w:val="22"/>
          <w:szCs w:val="22"/>
        </w:rPr>
        <w:t>En Eviews se indica de la siguiente manera</w:t>
      </w:r>
    </w:p>
    <w:p w:rsidR="0099092A" w:rsidRDefault="0099092A">
      <w:pPr>
        <w:autoSpaceDE w:val="0"/>
        <w:autoSpaceDN w:val="0"/>
        <w:adjustRightInd w:val="0"/>
        <w:spacing w:before="120" w:after="120"/>
        <w:jc w:val="center"/>
        <w:rPr>
          <w:rFonts w:ascii="Verdana" w:hAnsi="Verdana" w:cs="Arial"/>
          <w:sz w:val="22"/>
          <w:szCs w:val="22"/>
        </w:rPr>
      </w:pPr>
      <w:r>
        <w:rPr>
          <w:rFonts w:ascii="Verdana" w:hAnsi="Verdana" w:cs="Arial"/>
          <w:sz w:val="22"/>
          <w:szCs w:val="22"/>
        </w:rPr>
        <w:t>consumo c pdl(pib,5,2)</w:t>
      </w:r>
    </w:p>
    <w:p w:rsidR="0099092A" w:rsidRDefault="0099092A">
      <w:pPr>
        <w:autoSpaceDE w:val="0"/>
        <w:autoSpaceDN w:val="0"/>
        <w:adjustRightInd w:val="0"/>
        <w:spacing w:before="120" w:after="120"/>
        <w:jc w:val="both"/>
        <w:rPr>
          <w:rFonts w:ascii="Verdana" w:hAnsi="Verdana" w:cs="Arial"/>
          <w:sz w:val="22"/>
          <w:szCs w:val="22"/>
        </w:rPr>
      </w:pPr>
      <w:r>
        <w:rPr>
          <w:rFonts w:ascii="Verdana" w:hAnsi="Verdana" w:cs="Arial"/>
          <w:sz w:val="22"/>
          <w:szCs w:val="22"/>
        </w:rPr>
        <w:t>y la estimación es:</w:t>
      </w:r>
    </w:p>
    <w:p w:rsidR="0099092A" w:rsidRDefault="0099092A">
      <w:pPr>
        <w:autoSpaceDE w:val="0"/>
        <w:autoSpaceDN w:val="0"/>
        <w:adjustRightInd w:val="0"/>
        <w:spacing w:before="120" w:after="120"/>
      </w:pPr>
    </w:p>
    <w:p w:rsidR="0099092A" w:rsidRDefault="00C61F5D">
      <w:pPr>
        <w:autoSpaceDE w:val="0"/>
        <w:autoSpaceDN w:val="0"/>
        <w:adjustRightInd w:val="0"/>
        <w:spacing w:before="120" w:after="120"/>
        <w:jc w:val="center"/>
      </w:pPr>
      <w:r>
        <w:rPr>
          <w:noProof/>
          <w:lang w:val="es-AR" w:eastAsia="es-AR"/>
        </w:rPr>
        <w:lastRenderedPageBreak/>
        <w:drawing>
          <wp:inline distT="0" distB="0" distL="0" distR="0" wp14:anchorId="1C20C8A4" wp14:editId="30BE0888">
            <wp:extent cx="4382135" cy="3823970"/>
            <wp:effectExtent l="19050" t="0" r="0" b="0"/>
            <wp:docPr id="291" name="Imagen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pic:cNvPicPr>
                      <a:picLocks noChangeAspect="1" noChangeArrowheads="1"/>
                    </pic:cNvPicPr>
                  </pic:nvPicPr>
                  <pic:blipFill>
                    <a:blip r:embed="rId479"/>
                    <a:srcRect/>
                    <a:stretch>
                      <a:fillRect/>
                    </a:stretch>
                  </pic:blipFill>
                  <pic:spPr bwMode="auto">
                    <a:xfrm>
                      <a:off x="0" y="0"/>
                      <a:ext cx="4382135" cy="3823970"/>
                    </a:xfrm>
                    <a:prstGeom prst="rect">
                      <a:avLst/>
                    </a:prstGeom>
                    <a:noFill/>
                    <a:ln w="9525">
                      <a:noFill/>
                      <a:miter lim="800000"/>
                      <a:headEnd/>
                      <a:tailEnd/>
                    </a:ln>
                  </pic:spPr>
                </pic:pic>
              </a:graphicData>
            </a:graphic>
          </wp:inline>
        </w:drawing>
      </w:r>
      <w:r>
        <w:rPr>
          <w:noProof/>
          <w:lang w:val="es-AR" w:eastAsia="es-AR"/>
        </w:rPr>
        <w:drawing>
          <wp:inline distT="0" distB="0" distL="0" distR="0" wp14:anchorId="055A11CA" wp14:editId="6B6937B0">
            <wp:extent cx="4370070" cy="1543685"/>
            <wp:effectExtent l="19050" t="0" r="0" b="0"/>
            <wp:docPr id="292" name="Imagen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480"/>
                    <a:srcRect/>
                    <a:stretch>
                      <a:fillRect/>
                    </a:stretch>
                  </pic:blipFill>
                  <pic:spPr bwMode="auto">
                    <a:xfrm>
                      <a:off x="0" y="0"/>
                      <a:ext cx="4370070" cy="1543685"/>
                    </a:xfrm>
                    <a:prstGeom prst="rect">
                      <a:avLst/>
                    </a:prstGeom>
                    <a:noFill/>
                    <a:ln w="9525">
                      <a:noFill/>
                      <a:miter lim="800000"/>
                      <a:headEnd/>
                      <a:tailEnd/>
                    </a:ln>
                  </pic:spPr>
                </pic:pic>
              </a:graphicData>
            </a:graphic>
          </wp:inline>
        </w:drawing>
      </w:r>
    </w:p>
    <w:p w:rsidR="0099092A" w:rsidRDefault="0099092A">
      <w:pPr>
        <w:spacing w:before="120" w:after="120"/>
        <w:rPr>
          <w:rFonts w:ascii="Verdana" w:hAnsi="Verdana" w:cs="Arial"/>
          <w:sz w:val="22"/>
          <w:szCs w:val="22"/>
        </w:rPr>
      </w:pPr>
    </w:p>
    <w:p w:rsidR="0099092A" w:rsidRDefault="0099092A">
      <w:pPr>
        <w:spacing w:before="120" w:after="120"/>
        <w:rPr>
          <w:rFonts w:ascii="Verdana" w:hAnsi="Verdana" w:cs="Arial"/>
          <w:sz w:val="22"/>
          <w:szCs w:val="22"/>
        </w:rPr>
      </w:pPr>
    </w:p>
    <w:p w:rsidR="0099092A" w:rsidRDefault="0099092A">
      <w:pPr>
        <w:spacing w:before="120" w:after="120"/>
        <w:rPr>
          <w:rFonts w:ascii="Verdana" w:hAnsi="Verdana" w:cs="Arial"/>
          <w:sz w:val="22"/>
          <w:szCs w:val="22"/>
        </w:rPr>
      </w:pPr>
    </w:p>
    <w:p w:rsidR="0099092A" w:rsidRDefault="0099092A">
      <w:pPr>
        <w:spacing w:before="120" w:after="120"/>
        <w:rPr>
          <w:rFonts w:ascii="Verdana" w:hAnsi="Verdana" w:cs="Arial"/>
          <w:sz w:val="22"/>
          <w:szCs w:val="22"/>
        </w:rPr>
      </w:pPr>
      <w:r>
        <w:rPr>
          <w:rFonts w:ascii="Verdana" w:hAnsi="Verdana" w:cs="Arial"/>
          <w:sz w:val="22"/>
          <w:szCs w:val="22"/>
        </w:rPr>
        <w:t xml:space="preserve">Los coeficientes de </w:t>
      </w:r>
      <w:r w:rsidRPr="00D30958">
        <w:rPr>
          <w:rFonts w:ascii="Verdana" w:hAnsi="Verdana" w:cs="Arial"/>
          <w:position w:val="-12"/>
          <w:sz w:val="22"/>
          <w:szCs w:val="22"/>
        </w:rPr>
        <w:object w:dxaOrig="620" w:dyaOrig="360">
          <v:shape id="_x0000_i1260" type="#_x0000_t75" style="width:30.55pt;height:17.65pt" o:ole="">
            <v:imagedata r:id="rId453" o:title=""/>
          </v:shape>
          <o:OLEObject Type="Embed" ProgID="Equation.3" ShapeID="_x0000_i1260" DrawAspect="Content" ObjectID="_1405518317" r:id="rId481"/>
        </w:object>
      </w:r>
    </w:p>
    <w:p w:rsidR="0099092A" w:rsidRDefault="0099092A">
      <w:pPr>
        <w:spacing w:before="120" w:after="120"/>
        <w:rPr>
          <w:rFonts w:ascii="Verdana" w:hAnsi="Verdana" w:cs="Arial"/>
          <w:sz w:val="22"/>
          <w:szCs w:val="22"/>
        </w:rPr>
      </w:pPr>
      <w:r>
        <w:rPr>
          <w:rFonts w:ascii="Verdana" w:hAnsi="Verdana" w:cs="Arial"/>
          <w:sz w:val="22"/>
          <w:szCs w:val="22"/>
        </w:rPr>
        <w:t xml:space="preserve"> </w:t>
      </w:r>
      <w:r w:rsidRPr="00D30958">
        <w:rPr>
          <w:rFonts w:ascii="Verdana" w:hAnsi="Verdana"/>
          <w:position w:val="-48"/>
          <w:sz w:val="22"/>
          <w:szCs w:val="22"/>
        </w:rPr>
        <w:object w:dxaOrig="1700" w:dyaOrig="1080">
          <v:shape id="_x0000_i1261" type="#_x0000_t75" style="width:86.25pt;height:54.35pt" o:ole="">
            <v:imagedata r:id="rId482" o:title=""/>
          </v:shape>
          <o:OLEObject Type="Embed" ProgID="Equation.3" ShapeID="_x0000_i1261" DrawAspect="Content" ObjectID="_1405518318" r:id="rId483"/>
        </w:object>
      </w:r>
      <w:r>
        <w:rPr>
          <w:rFonts w:ascii="Verdana" w:hAnsi="Verdana"/>
          <w:sz w:val="22"/>
          <w:szCs w:val="22"/>
        </w:rPr>
        <w:tab/>
      </w:r>
      <w:r>
        <w:rPr>
          <w:rFonts w:ascii="Verdana" w:hAnsi="Verdana"/>
          <w:sz w:val="22"/>
          <w:szCs w:val="22"/>
        </w:rPr>
        <w:tab/>
      </w:r>
      <w:r w:rsidRPr="00D30958">
        <w:rPr>
          <w:rFonts w:ascii="Verdana" w:hAnsi="Verdana"/>
          <w:position w:val="-24"/>
          <w:sz w:val="22"/>
          <w:szCs w:val="22"/>
        </w:rPr>
        <w:object w:dxaOrig="2299" w:dyaOrig="620">
          <v:shape id="_x0000_i1262" type="#_x0000_t75" style="width:114.8pt;height:30.55pt" o:ole="">
            <v:imagedata r:id="rId484" o:title=""/>
          </v:shape>
          <o:OLEObject Type="Embed" ProgID="Equation.3" ShapeID="_x0000_i1262" DrawAspect="Content" ObjectID="_1405518319" r:id="rId485"/>
        </w:object>
      </w:r>
      <w:r>
        <w:rPr>
          <w:rFonts w:ascii="Verdana" w:hAnsi="Verdana"/>
          <w:sz w:val="22"/>
          <w:szCs w:val="22"/>
        </w:rPr>
        <w:t xml:space="preserve"> </w:t>
      </w:r>
      <w:r>
        <w:rPr>
          <w:rFonts w:ascii="Verdana" w:hAnsi="Verdana" w:cs="Arial"/>
          <w:sz w:val="22"/>
          <w:szCs w:val="22"/>
        </w:rPr>
        <w:t>(</w:t>
      </w:r>
      <w:proofErr w:type="gramStart"/>
      <w:r>
        <w:rPr>
          <w:rFonts w:ascii="Verdana" w:hAnsi="Verdana" w:cs="Arial"/>
          <w:sz w:val="22"/>
          <w:szCs w:val="22"/>
        </w:rPr>
        <w:t>por</w:t>
      </w:r>
      <w:proofErr w:type="gramEnd"/>
      <w:r>
        <w:rPr>
          <w:rFonts w:ascii="Verdana" w:hAnsi="Verdana" w:cs="Arial"/>
          <w:sz w:val="22"/>
          <w:szCs w:val="22"/>
        </w:rPr>
        <w:t xml:space="preserve"> lo expresado en 3)</w:t>
      </w:r>
    </w:p>
    <w:p w:rsidR="0099092A" w:rsidRDefault="0099092A">
      <w:pPr>
        <w:spacing w:before="120" w:after="120"/>
        <w:rPr>
          <w:rFonts w:ascii="Verdana" w:hAnsi="Verdana" w:cs="Arial"/>
          <w:sz w:val="22"/>
          <w:szCs w:val="22"/>
        </w:rPr>
      </w:pPr>
    </w:p>
    <w:p w:rsidR="00A94FAE" w:rsidRDefault="00A94FAE">
      <w:pPr>
        <w:spacing w:before="120" w:after="120"/>
        <w:rPr>
          <w:rFonts w:ascii="Verdana" w:hAnsi="Verdana" w:cs="Arial"/>
          <w:sz w:val="22"/>
          <w:szCs w:val="22"/>
        </w:rPr>
      </w:pPr>
    </w:p>
    <w:p w:rsidR="0099092A" w:rsidRDefault="0099092A">
      <w:pPr>
        <w:spacing w:before="120" w:after="120"/>
        <w:rPr>
          <w:rFonts w:ascii="Verdana" w:hAnsi="Verdana" w:cs="Arial"/>
          <w:sz w:val="22"/>
          <w:szCs w:val="22"/>
        </w:rPr>
      </w:pPr>
      <w:r>
        <w:rPr>
          <w:rFonts w:ascii="Verdana" w:hAnsi="Verdana" w:cs="Arial"/>
          <w:sz w:val="22"/>
          <w:szCs w:val="22"/>
        </w:rPr>
        <w:t xml:space="preserve">Deben reemplazarse en el polinomio de </w:t>
      </w:r>
      <w:r w:rsidRPr="00D30958">
        <w:rPr>
          <w:rFonts w:ascii="Verdana" w:hAnsi="Verdana" w:cs="Arial"/>
          <w:position w:val="-10"/>
          <w:sz w:val="22"/>
          <w:szCs w:val="22"/>
        </w:rPr>
        <w:object w:dxaOrig="279" w:dyaOrig="340">
          <v:shape id="_x0000_i1263" type="#_x0000_t75" style="width:14.25pt;height:17pt" o:ole="">
            <v:imagedata r:id="rId455" o:title=""/>
          </v:shape>
          <o:OLEObject Type="Embed" ProgID="Equation.3" ShapeID="_x0000_i1263" DrawAspect="Content" ObjectID="_1405518320" r:id="rId486"/>
        </w:object>
      </w:r>
      <w:r>
        <w:rPr>
          <w:rFonts w:ascii="Verdana" w:hAnsi="Verdana" w:cs="Arial"/>
          <w:sz w:val="22"/>
          <w:szCs w:val="22"/>
        </w:rPr>
        <w:t>, (</w:t>
      </w:r>
      <w:r w:rsidRPr="00D30958">
        <w:rPr>
          <w:rFonts w:ascii="Verdana" w:hAnsi="Verdana" w:cs="Arial"/>
          <w:position w:val="-14"/>
          <w:sz w:val="22"/>
          <w:szCs w:val="22"/>
        </w:rPr>
        <w:object w:dxaOrig="3140" w:dyaOrig="400">
          <v:shape id="_x0000_i1264" type="#_x0000_t75" style="width:158.25pt;height:20.4pt" o:ole="">
            <v:imagedata r:id="rId463" o:title=""/>
          </v:shape>
          <o:OLEObject Type="Embed" ProgID="Equation.3" ShapeID="_x0000_i1264" DrawAspect="Content" ObjectID="_1405518321" r:id="rId487"/>
        </w:object>
      </w:r>
      <w:r>
        <w:rPr>
          <w:rFonts w:ascii="Verdana" w:hAnsi="Verdana" w:cs="Arial"/>
          <w:sz w:val="22"/>
          <w:szCs w:val="22"/>
        </w:rPr>
        <w:t>) para obtener los valores de los coeficientes del PIB.</w:t>
      </w:r>
    </w:p>
    <w:p w:rsidR="0099092A" w:rsidRDefault="0099092A">
      <w:pPr>
        <w:spacing w:before="120" w:after="120"/>
        <w:rPr>
          <w:rFonts w:ascii="Verdana" w:hAnsi="Verdana"/>
        </w:rPr>
      </w:pPr>
    </w:p>
    <w:p w:rsidR="0099092A" w:rsidRDefault="0099092A">
      <w:pPr>
        <w:spacing w:before="120" w:after="120"/>
      </w:pPr>
      <w:r w:rsidRPr="00D30958">
        <w:rPr>
          <w:position w:val="-46"/>
        </w:rPr>
        <w:object w:dxaOrig="5319" w:dyaOrig="1120">
          <v:shape id="_x0000_i1265" type="#_x0000_t75" style="width:266.25pt;height:56.4pt" o:ole="">
            <v:imagedata r:id="rId488" o:title=""/>
          </v:shape>
          <o:OLEObject Type="Embed" ProgID="Equation.3" ShapeID="_x0000_i1265" DrawAspect="Content" ObjectID="_1405518322" r:id="rId489"/>
        </w:object>
      </w:r>
    </w:p>
    <w:p w:rsidR="0099092A" w:rsidRDefault="0099092A">
      <w:pPr>
        <w:spacing w:before="120" w:after="120"/>
      </w:pPr>
      <w:r w:rsidRPr="00D30958">
        <w:rPr>
          <w:position w:val="-46"/>
        </w:rPr>
        <w:object w:dxaOrig="4680" w:dyaOrig="1120">
          <v:shape id="_x0000_i1266" type="#_x0000_t75" style="width:233.65pt;height:56.4pt" o:ole="">
            <v:imagedata r:id="rId490" o:title=""/>
          </v:shape>
          <o:OLEObject Type="Embed" ProgID="Equation.3" ShapeID="_x0000_i1266" DrawAspect="Content" ObjectID="_1405518323" r:id="rId491"/>
        </w:object>
      </w:r>
    </w:p>
    <w:p w:rsidR="0099092A" w:rsidRDefault="0099092A">
      <w:pPr>
        <w:spacing w:before="120" w:after="120"/>
      </w:pPr>
      <w:r w:rsidRPr="00D30958">
        <w:rPr>
          <w:position w:val="-32"/>
        </w:rPr>
        <w:object w:dxaOrig="4040" w:dyaOrig="760">
          <v:shape id="_x0000_i1267" type="#_x0000_t75" style="width:201.75pt;height:38.05pt" o:ole="">
            <v:imagedata r:id="rId492" o:title=""/>
          </v:shape>
          <o:OLEObject Type="Embed" ProgID="Equation.3" ShapeID="_x0000_i1267" DrawAspect="Content" ObjectID="_1405518324" r:id="rId493"/>
        </w:object>
      </w:r>
    </w:p>
    <w:p w:rsidR="0099092A" w:rsidRDefault="0099092A">
      <w:pPr>
        <w:spacing w:before="120" w:after="120"/>
      </w:pPr>
      <w:r w:rsidRPr="00D30958">
        <w:rPr>
          <w:position w:val="-46"/>
        </w:rPr>
        <w:object w:dxaOrig="4660" w:dyaOrig="1120">
          <v:shape id="_x0000_i1268" type="#_x0000_t75" style="width:233pt;height:56.4pt" o:ole="">
            <v:imagedata r:id="rId494" o:title=""/>
          </v:shape>
          <o:OLEObject Type="Embed" ProgID="Equation.3" ShapeID="_x0000_i1268" DrawAspect="Content" ObjectID="_1405518325" r:id="rId495"/>
        </w:object>
      </w:r>
    </w:p>
    <w:p w:rsidR="0099092A" w:rsidRDefault="0099092A">
      <w:pPr>
        <w:spacing w:before="120" w:after="120"/>
      </w:pPr>
      <w:r w:rsidRPr="00D30958">
        <w:rPr>
          <w:position w:val="-46"/>
        </w:rPr>
        <w:object w:dxaOrig="5319" w:dyaOrig="1120">
          <v:shape id="_x0000_i1269" type="#_x0000_t75" style="width:266.25pt;height:56.4pt" o:ole="">
            <v:imagedata r:id="rId496" o:title=""/>
          </v:shape>
          <o:OLEObject Type="Embed" ProgID="Equation.3" ShapeID="_x0000_i1269" DrawAspect="Content" ObjectID="_1405518326" r:id="rId497"/>
        </w:object>
      </w:r>
    </w:p>
    <w:p w:rsidR="0099092A" w:rsidRDefault="0099092A">
      <w:pPr>
        <w:spacing w:before="120" w:after="120"/>
      </w:pPr>
      <w:r w:rsidRPr="00D30958">
        <w:rPr>
          <w:position w:val="-46"/>
        </w:rPr>
        <w:object w:dxaOrig="5300" w:dyaOrig="1120">
          <v:shape id="_x0000_i1270" type="#_x0000_t75" style="width:264.25pt;height:56.4pt" o:ole="">
            <v:imagedata r:id="rId498" o:title=""/>
          </v:shape>
          <o:OLEObject Type="Embed" ProgID="Equation.3" ShapeID="_x0000_i1270" DrawAspect="Content" ObjectID="_1405518327" r:id="rId499"/>
        </w:object>
      </w:r>
    </w:p>
    <w:p w:rsidR="0099092A" w:rsidRDefault="0099092A">
      <w:pPr>
        <w:spacing w:before="120" w:after="120"/>
      </w:pPr>
    </w:p>
    <w:p w:rsidR="0099092A" w:rsidRDefault="0099092A">
      <w:pPr>
        <w:spacing w:before="120" w:after="120"/>
        <w:rPr>
          <w:rFonts w:ascii="Arial" w:hAnsi="Arial" w:cs="Arial"/>
          <w:sz w:val="20"/>
        </w:rPr>
      </w:pPr>
      <w:r w:rsidRPr="00D30958">
        <w:rPr>
          <w:rFonts w:ascii="Arial" w:hAnsi="Arial" w:cs="Arial"/>
          <w:position w:val="-30"/>
          <w:sz w:val="20"/>
          <w:szCs w:val="20"/>
        </w:rPr>
        <w:object w:dxaOrig="7880" w:dyaOrig="720">
          <v:shape id="_x0000_i1271" type="#_x0000_t75" style="width:393.3pt;height:36.7pt" o:ole="">
            <v:imagedata r:id="rId500" o:title=""/>
          </v:shape>
          <o:OLEObject Type="Embed" ProgID="Equation.3" ShapeID="_x0000_i1271" DrawAspect="Content" ObjectID="_1405518328" r:id="rId501"/>
        </w:object>
      </w:r>
    </w:p>
    <w:p w:rsidR="0099092A" w:rsidRDefault="0099092A">
      <w:pPr>
        <w:spacing w:before="120" w:after="120"/>
        <w:rPr>
          <w:rFonts w:ascii="Arial" w:hAnsi="Arial" w:cs="Arial"/>
          <w:sz w:val="22"/>
          <w:szCs w:val="22"/>
        </w:rPr>
      </w:pPr>
    </w:p>
    <w:p w:rsidR="0099092A" w:rsidRDefault="0099092A">
      <w:pPr>
        <w:spacing w:before="120" w:after="120"/>
        <w:rPr>
          <w:rFonts w:ascii="Arial" w:hAnsi="Arial" w:cs="Arial"/>
          <w:sz w:val="22"/>
          <w:szCs w:val="22"/>
        </w:rPr>
      </w:pPr>
    </w:p>
    <w:p w:rsidR="0099092A" w:rsidRDefault="0099092A">
      <w:pPr>
        <w:spacing w:before="240" w:after="240" w:line="360" w:lineRule="auto"/>
        <w:ind w:firstLine="709"/>
        <w:jc w:val="both"/>
        <w:rPr>
          <w:rFonts w:eastAsia="Batang"/>
        </w:rPr>
      </w:pPr>
    </w:p>
    <w:p w:rsidR="0099092A" w:rsidRDefault="0099092A">
      <w:pPr>
        <w:pStyle w:val="Ttulo3"/>
        <w:spacing w:before="240" w:after="240" w:line="360" w:lineRule="auto"/>
        <w:ind w:left="0"/>
        <w:rPr>
          <w:rFonts w:ascii="Verdana" w:eastAsia="Batang" w:hAnsi="Verdana" w:cs="Arial"/>
          <w:b/>
          <w:bCs/>
          <w:snapToGrid/>
          <w:szCs w:val="24"/>
        </w:rPr>
      </w:pPr>
      <w:bookmarkStart w:id="29" w:name="_Toc207707503"/>
      <w:bookmarkStart w:id="30" w:name="_Toc207713943"/>
      <w:bookmarkStart w:id="31" w:name="_Toc306010424"/>
      <w:r>
        <w:rPr>
          <w:rFonts w:ascii="Verdana" w:eastAsia="Batang" w:hAnsi="Verdana" w:cs="Arial"/>
          <w:b/>
          <w:bCs/>
          <w:snapToGrid/>
          <w:szCs w:val="24"/>
        </w:rPr>
        <w:t>BIBLIOGRAFIA</w:t>
      </w:r>
      <w:bookmarkEnd w:id="29"/>
      <w:bookmarkEnd w:id="30"/>
      <w:bookmarkEnd w:id="31"/>
    </w:p>
    <w:p w:rsidR="00055C82" w:rsidRDefault="00055C82" w:rsidP="004924AD">
      <w:pPr>
        <w:numPr>
          <w:ilvl w:val="0"/>
          <w:numId w:val="10"/>
        </w:numPr>
        <w:spacing w:before="120"/>
        <w:ind w:left="851" w:hanging="491"/>
        <w:jc w:val="both"/>
        <w:rPr>
          <w:rFonts w:ascii="Verdana" w:hAnsi="Verdana"/>
          <w:sz w:val="20"/>
          <w:lang w:val="es-AR"/>
        </w:rPr>
      </w:pPr>
      <w:proofErr w:type="spellStart"/>
      <w:r>
        <w:rPr>
          <w:rFonts w:ascii="Verdana" w:hAnsi="Verdana"/>
          <w:sz w:val="20"/>
          <w:lang w:val="es-AR"/>
        </w:rPr>
        <w:t>Chiang</w:t>
      </w:r>
      <w:proofErr w:type="spellEnd"/>
      <w:r>
        <w:rPr>
          <w:rFonts w:ascii="Verdana" w:hAnsi="Verdana"/>
          <w:sz w:val="20"/>
          <w:lang w:val="es-AR"/>
        </w:rPr>
        <w:t xml:space="preserve">, A. (2006) “Métodos fundamentales de economía matemática”. </w:t>
      </w:r>
      <w:proofErr w:type="spellStart"/>
      <w:r>
        <w:rPr>
          <w:rFonts w:ascii="Verdana" w:hAnsi="Verdana"/>
          <w:sz w:val="20"/>
          <w:lang w:val="es-AR"/>
        </w:rPr>
        <w:t>Mc.Graw</w:t>
      </w:r>
      <w:proofErr w:type="spellEnd"/>
      <w:r>
        <w:rPr>
          <w:rFonts w:ascii="Verdana" w:hAnsi="Verdana"/>
          <w:sz w:val="20"/>
          <w:lang w:val="es-AR"/>
        </w:rPr>
        <w:t xml:space="preserve"> Hill.</w:t>
      </w:r>
    </w:p>
    <w:p w:rsidR="0099092A" w:rsidRDefault="0099092A" w:rsidP="004924AD">
      <w:pPr>
        <w:numPr>
          <w:ilvl w:val="0"/>
          <w:numId w:val="10"/>
        </w:numPr>
        <w:spacing w:before="120"/>
        <w:ind w:left="851" w:hanging="491"/>
        <w:jc w:val="both"/>
        <w:rPr>
          <w:rFonts w:ascii="Verdana" w:hAnsi="Verdana"/>
          <w:sz w:val="20"/>
          <w:lang w:val="es-AR"/>
        </w:rPr>
      </w:pPr>
      <w:r>
        <w:rPr>
          <w:rFonts w:ascii="Verdana" w:hAnsi="Verdana"/>
          <w:sz w:val="20"/>
          <w:lang w:val="es-AR"/>
        </w:rPr>
        <w:t xml:space="preserve">Gujarati, D. (2004) "Econometría". 4°Edición. Mc.Graw Hill. México. </w:t>
      </w:r>
    </w:p>
    <w:p w:rsidR="00E51B3A" w:rsidRPr="00E51B3A" w:rsidRDefault="00E51B3A" w:rsidP="004924AD">
      <w:pPr>
        <w:numPr>
          <w:ilvl w:val="0"/>
          <w:numId w:val="10"/>
        </w:numPr>
        <w:spacing w:before="120"/>
        <w:ind w:left="851" w:hanging="491"/>
        <w:jc w:val="both"/>
        <w:rPr>
          <w:rFonts w:ascii="Verdana" w:hAnsi="Verdana" w:cs="Arial"/>
          <w:sz w:val="20"/>
          <w:lang w:val="es-AR"/>
        </w:rPr>
      </w:pPr>
      <w:proofErr w:type="spellStart"/>
      <w:r w:rsidRPr="00E51B3A">
        <w:rPr>
          <w:rFonts w:ascii="Verdana" w:hAnsi="Verdana"/>
          <w:sz w:val="20"/>
          <w:szCs w:val="32"/>
          <w:lang w:val="es-AR"/>
        </w:rPr>
        <w:t>Perez</w:t>
      </w:r>
      <w:proofErr w:type="spellEnd"/>
      <w:r w:rsidRPr="00E51B3A">
        <w:rPr>
          <w:rFonts w:ascii="Verdana" w:hAnsi="Verdana"/>
          <w:sz w:val="20"/>
          <w:szCs w:val="32"/>
          <w:lang w:val="es-AR"/>
        </w:rPr>
        <w:t xml:space="preserve">, C. (2008). “Econometría”. 4º Edición. </w:t>
      </w:r>
      <w:r>
        <w:rPr>
          <w:rFonts w:ascii="Verdana" w:hAnsi="Verdana"/>
          <w:sz w:val="20"/>
          <w:szCs w:val="32"/>
          <w:lang w:val="es-AR"/>
        </w:rPr>
        <w:t>Mc. Graw Hill. México.</w:t>
      </w:r>
    </w:p>
    <w:p w:rsidR="00E51B3A" w:rsidRPr="00E51B3A" w:rsidRDefault="00E51B3A" w:rsidP="004924AD">
      <w:pPr>
        <w:numPr>
          <w:ilvl w:val="0"/>
          <w:numId w:val="10"/>
        </w:numPr>
        <w:spacing w:before="120"/>
        <w:ind w:left="851" w:hanging="491"/>
        <w:jc w:val="both"/>
        <w:rPr>
          <w:rFonts w:ascii="Verdana" w:hAnsi="Verdana" w:cs="Arial"/>
          <w:sz w:val="20"/>
          <w:lang w:val="en-US"/>
        </w:rPr>
      </w:pPr>
      <w:r w:rsidRPr="00E51B3A">
        <w:rPr>
          <w:rFonts w:ascii="Verdana" w:hAnsi="Verdana"/>
          <w:sz w:val="20"/>
          <w:szCs w:val="32"/>
          <w:lang w:val="en-US"/>
        </w:rPr>
        <w:t xml:space="preserve">Quantitative Micro Software (2007). “EViews 6 User`s Guide”. </w:t>
      </w:r>
      <w:r>
        <w:rPr>
          <w:rFonts w:ascii="Verdana" w:hAnsi="Verdana"/>
          <w:sz w:val="20"/>
          <w:szCs w:val="32"/>
          <w:lang w:val="en-US"/>
        </w:rPr>
        <w:t>USA</w:t>
      </w:r>
    </w:p>
    <w:p w:rsidR="004A667E" w:rsidRDefault="004A667E">
      <w:pPr>
        <w:spacing w:before="120" w:after="120"/>
        <w:rPr>
          <w:rFonts w:ascii="Arial" w:hAnsi="Arial" w:cs="Arial"/>
          <w:sz w:val="22"/>
          <w:szCs w:val="22"/>
          <w:lang w:val="en-US"/>
        </w:rPr>
      </w:pPr>
    </w:p>
    <w:p w:rsidR="007E713B" w:rsidRPr="00E51B3A" w:rsidRDefault="007E713B">
      <w:pPr>
        <w:spacing w:before="120" w:after="120"/>
        <w:rPr>
          <w:rFonts w:ascii="Arial" w:hAnsi="Arial" w:cs="Arial"/>
          <w:sz w:val="22"/>
          <w:szCs w:val="22"/>
          <w:lang w:val="en-US"/>
        </w:rPr>
      </w:pPr>
    </w:p>
    <w:sectPr w:rsidR="007E713B" w:rsidRPr="00E51B3A" w:rsidSect="003A42BF">
      <w:pgSz w:w="12240" w:h="15840"/>
      <w:pgMar w:top="1417" w:right="1701" w:bottom="1417" w:left="1701" w:header="708" w:footer="708" w:gutter="0"/>
      <w:pgNumType w:start="67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368" w:rsidRDefault="00F67368">
      <w:r>
        <w:separator/>
      </w:r>
    </w:p>
  </w:endnote>
  <w:endnote w:type="continuationSeparator" w:id="0">
    <w:p w:rsidR="00F67368" w:rsidRDefault="00F67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CourierNewPSMT">
    <w:altName w:val="MS Mincho"/>
    <w:panose1 w:val="00000000000000000000"/>
    <w:charset w:val="00"/>
    <w:family w:val="roman"/>
    <w:notTrueType/>
    <w:pitch w:val="default"/>
    <w:sig w:usb0="00000003" w:usb1="08070000" w:usb2="00000010" w:usb3="00000000" w:csb0="00020001" w:csb1="00000000"/>
  </w:font>
  <w:font w:name="Arial-ItalicMT">
    <w:altName w:val="Times New Roman"/>
    <w:panose1 w:val="00000000000000000000"/>
    <w:charset w:val="A1"/>
    <w:family w:val="auto"/>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368" w:rsidRDefault="00F67368">
      <w:r>
        <w:separator/>
      </w:r>
    </w:p>
  </w:footnote>
  <w:footnote w:type="continuationSeparator" w:id="0">
    <w:p w:rsidR="00F67368" w:rsidRDefault="00F67368">
      <w:r>
        <w:continuationSeparator/>
      </w:r>
    </w:p>
  </w:footnote>
  <w:footnote w:id="1">
    <w:p w:rsidR="003A42BF" w:rsidRDefault="003A42BF" w:rsidP="00BD2B7E">
      <w:pPr>
        <w:autoSpaceDE w:val="0"/>
        <w:autoSpaceDN w:val="0"/>
        <w:adjustRightInd w:val="0"/>
        <w:jc w:val="both"/>
        <w:rPr>
          <w:sz w:val="19"/>
          <w:szCs w:val="19"/>
        </w:rPr>
      </w:pPr>
      <w:r>
        <w:rPr>
          <w:rStyle w:val="Refdenotaalpie"/>
        </w:rPr>
        <w:footnoteRef/>
      </w:r>
      <w:r>
        <w:t xml:space="preserve"> </w:t>
      </w:r>
      <w:r>
        <w:rPr>
          <w:sz w:val="19"/>
          <w:szCs w:val="19"/>
        </w:rPr>
        <w:t xml:space="preserve">El análisis dinámico desde el punto de vista matemático se puede </w:t>
      </w:r>
      <w:r w:rsidR="0037489E">
        <w:rPr>
          <w:sz w:val="19"/>
          <w:szCs w:val="19"/>
        </w:rPr>
        <w:t>estudiar</w:t>
      </w:r>
      <w:r>
        <w:rPr>
          <w:sz w:val="19"/>
          <w:szCs w:val="19"/>
        </w:rPr>
        <w:t xml:space="preserve"> detalladamente a partir de </w:t>
      </w:r>
      <w:proofErr w:type="spellStart"/>
      <w:r>
        <w:rPr>
          <w:sz w:val="19"/>
          <w:szCs w:val="19"/>
        </w:rPr>
        <w:t>Chiang</w:t>
      </w:r>
      <w:proofErr w:type="spellEnd"/>
    </w:p>
    <w:p w:rsidR="003A42BF" w:rsidRPr="00B8017E" w:rsidRDefault="003A42BF" w:rsidP="00BD2B7E">
      <w:pPr>
        <w:autoSpaceDE w:val="0"/>
        <w:autoSpaceDN w:val="0"/>
        <w:adjustRightInd w:val="0"/>
        <w:jc w:val="both"/>
        <w:rPr>
          <w:sz w:val="19"/>
          <w:szCs w:val="19"/>
        </w:rPr>
      </w:pPr>
      <w:r>
        <w:rPr>
          <w:sz w:val="19"/>
          <w:szCs w:val="19"/>
        </w:rPr>
        <w:t>(2006).</w:t>
      </w:r>
    </w:p>
  </w:footnote>
  <w:footnote w:id="2">
    <w:p w:rsidR="003A42BF" w:rsidRPr="000A1D02" w:rsidRDefault="003A42BF" w:rsidP="000A1D02">
      <w:pPr>
        <w:autoSpaceDE w:val="0"/>
        <w:autoSpaceDN w:val="0"/>
        <w:adjustRightInd w:val="0"/>
      </w:pPr>
      <w:r>
        <w:rPr>
          <w:rStyle w:val="Refdenotaalpie"/>
        </w:rPr>
        <w:footnoteRef/>
      </w:r>
      <w:r>
        <w:t xml:space="preserve"> </w:t>
      </w:r>
      <w:proofErr w:type="spellStart"/>
      <w:r>
        <w:rPr>
          <w:rFonts w:ascii="Verdana" w:hAnsi="Verdana" w:cs="Verdana"/>
          <w:sz w:val="16"/>
          <w:szCs w:val="16"/>
          <w:lang w:val="es-AR" w:eastAsia="es-AR"/>
        </w:rPr>
        <w:t>Weierstrass</w:t>
      </w:r>
      <w:proofErr w:type="spellEnd"/>
      <w:r>
        <w:rPr>
          <w:rFonts w:ascii="Verdana" w:hAnsi="Verdana" w:cs="Verdana"/>
          <w:sz w:val="16"/>
          <w:szCs w:val="16"/>
          <w:lang w:val="es-AR" w:eastAsia="es-AR"/>
        </w:rPr>
        <w:t xml:space="preserve"> demostró que “toda función continua en un intervalo cerrado puede ser aproximada a través de un polinomio de grado adecuado tal que difiera de la función en menos de cualquier cantidad positiva dada en todo punto del intervalo”.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2BF" w:rsidRDefault="003A42BF">
    <w:pPr>
      <w:pStyle w:val="Encabezado"/>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end"/>
    </w:r>
  </w:p>
  <w:p w:rsidR="003A42BF" w:rsidRDefault="003A42BF">
    <w:pPr>
      <w:pStyle w:val="Encabezado"/>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42BF" w:rsidRDefault="003A42BF">
    <w:pPr>
      <w:pStyle w:val="Encabezado"/>
      <w:framePr w:wrap="around" w:vAnchor="text" w:hAnchor="margin" w:xAlign="outside" w:y="1"/>
      <w:rPr>
        <w:rStyle w:val="Nmerodepgina"/>
        <w:sz w:val="28"/>
        <w:szCs w:val="28"/>
      </w:rPr>
    </w:pPr>
    <w:r>
      <w:rPr>
        <w:rStyle w:val="Nmerodepgina"/>
        <w:sz w:val="28"/>
        <w:szCs w:val="28"/>
      </w:rPr>
      <w:fldChar w:fldCharType="begin"/>
    </w:r>
    <w:r>
      <w:rPr>
        <w:rStyle w:val="Nmerodepgina"/>
        <w:sz w:val="28"/>
        <w:szCs w:val="28"/>
      </w:rPr>
      <w:instrText xml:space="preserve">PAGE  </w:instrText>
    </w:r>
    <w:r>
      <w:rPr>
        <w:rStyle w:val="Nmerodepgina"/>
        <w:sz w:val="28"/>
        <w:szCs w:val="28"/>
      </w:rPr>
      <w:fldChar w:fldCharType="separate"/>
    </w:r>
    <w:r w:rsidR="007D104A">
      <w:rPr>
        <w:rStyle w:val="Nmerodepgina"/>
        <w:noProof/>
        <w:sz w:val="28"/>
        <w:szCs w:val="28"/>
      </w:rPr>
      <w:t>696</w:t>
    </w:r>
    <w:r>
      <w:rPr>
        <w:rStyle w:val="Nmerodepgina"/>
        <w:sz w:val="28"/>
        <w:szCs w:val="28"/>
      </w:rPr>
      <w:fldChar w:fldCharType="end"/>
    </w:r>
  </w:p>
  <w:p w:rsidR="003A42BF" w:rsidRDefault="003A42BF">
    <w:pPr>
      <w:pStyle w:val="Encabezado"/>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56392"/>
    <w:multiLevelType w:val="hybridMultilevel"/>
    <w:tmpl w:val="29120DFC"/>
    <w:lvl w:ilvl="0" w:tplc="2C0A0005">
      <w:start w:val="1"/>
      <w:numFmt w:val="bullet"/>
      <w:lvlText w:val=""/>
      <w:lvlJc w:val="left"/>
      <w:pPr>
        <w:ind w:left="1776" w:hanging="360"/>
      </w:pPr>
      <w:rPr>
        <w:rFonts w:ascii="Wingdings" w:hAnsi="Wingdings" w:hint="default"/>
      </w:rPr>
    </w:lvl>
    <w:lvl w:ilvl="1" w:tplc="2C0A0003" w:tentative="1">
      <w:start w:val="1"/>
      <w:numFmt w:val="bullet"/>
      <w:lvlText w:val="o"/>
      <w:lvlJc w:val="left"/>
      <w:pPr>
        <w:ind w:left="2496" w:hanging="360"/>
      </w:pPr>
      <w:rPr>
        <w:rFonts w:ascii="Courier New" w:hAnsi="Courier New" w:cs="Courier New" w:hint="default"/>
      </w:rPr>
    </w:lvl>
    <w:lvl w:ilvl="2" w:tplc="2C0A0005" w:tentative="1">
      <w:start w:val="1"/>
      <w:numFmt w:val="bullet"/>
      <w:lvlText w:val=""/>
      <w:lvlJc w:val="left"/>
      <w:pPr>
        <w:ind w:left="3216" w:hanging="360"/>
      </w:pPr>
      <w:rPr>
        <w:rFonts w:ascii="Wingdings" w:hAnsi="Wingdings" w:hint="default"/>
      </w:rPr>
    </w:lvl>
    <w:lvl w:ilvl="3" w:tplc="2C0A0001" w:tentative="1">
      <w:start w:val="1"/>
      <w:numFmt w:val="bullet"/>
      <w:lvlText w:val=""/>
      <w:lvlJc w:val="left"/>
      <w:pPr>
        <w:ind w:left="3936" w:hanging="360"/>
      </w:pPr>
      <w:rPr>
        <w:rFonts w:ascii="Symbol" w:hAnsi="Symbol" w:hint="default"/>
      </w:rPr>
    </w:lvl>
    <w:lvl w:ilvl="4" w:tplc="2C0A0003" w:tentative="1">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1">
    <w:nsid w:val="130A1DF7"/>
    <w:multiLevelType w:val="hybridMultilevel"/>
    <w:tmpl w:val="89F292E4"/>
    <w:lvl w:ilvl="0" w:tplc="2C0A0005">
      <w:start w:val="1"/>
      <w:numFmt w:val="bullet"/>
      <w:lvlText w:val=""/>
      <w:lvlJc w:val="left"/>
      <w:pPr>
        <w:ind w:left="1776" w:hanging="360"/>
      </w:pPr>
      <w:rPr>
        <w:rFonts w:ascii="Wingdings" w:hAnsi="Wingdings" w:hint="default"/>
      </w:rPr>
    </w:lvl>
    <w:lvl w:ilvl="1" w:tplc="2C0A0003" w:tentative="1">
      <w:start w:val="1"/>
      <w:numFmt w:val="bullet"/>
      <w:lvlText w:val="o"/>
      <w:lvlJc w:val="left"/>
      <w:pPr>
        <w:ind w:left="2496" w:hanging="360"/>
      </w:pPr>
      <w:rPr>
        <w:rFonts w:ascii="Courier New" w:hAnsi="Courier New" w:cs="Courier New" w:hint="default"/>
      </w:rPr>
    </w:lvl>
    <w:lvl w:ilvl="2" w:tplc="2C0A0005" w:tentative="1">
      <w:start w:val="1"/>
      <w:numFmt w:val="bullet"/>
      <w:lvlText w:val=""/>
      <w:lvlJc w:val="left"/>
      <w:pPr>
        <w:ind w:left="3216" w:hanging="360"/>
      </w:pPr>
      <w:rPr>
        <w:rFonts w:ascii="Wingdings" w:hAnsi="Wingdings" w:hint="default"/>
      </w:rPr>
    </w:lvl>
    <w:lvl w:ilvl="3" w:tplc="2C0A0001" w:tentative="1">
      <w:start w:val="1"/>
      <w:numFmt w:val="bullet"/>
      <w:lvlText w:val=""/>
      <w:lvlJc w:val="left"/>
      <w:pPr>
        <w:ind w:left="3936" w:hanging="360"/>
      </w:pPr>
      <w:rPr>
        <w:rFonts w:ascii="Symbol" w:hAnsi="Symbol" w:hint="default"/>
      </w:rPr>
    </w:lvl>
    <w:lvl w:ilvl="4" w:tplc="2C0A0003" w:tentative="1">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2">
    <w:nsid w:val="20481491"/>
    <w:multiLevelType w:val="hybridMultilevel"/>
    <w:tmpl w:val="6D40C254"/>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2129690F"/>
    <w:multiLevelType w:val="hybridMultilevel"/>
    <w:tmpl w:val="D58849A8"/>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21531FF6"/>
    <w:multiLevelType w:val="hybridMultilevel"/>
    <w:tmpl w:val="CAC8D1A6"/>
    <w:lvl w:ilvl="0" w:tplc="114CF37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243C3F23"/>
    <w:multiLevelType w:val="hybridMultilevel"/>
    <w:tmpl w:val="33C67F0A"/>
    <w:lvl w:ilvl="0" w:tplc="3EBC0EB8">
      <w:start w:val="1"/>
      <w:numFmt w:val="lowerLetter"/>
      <w:lvlText w:val="%1."/>
      <w:lvlJc w:val="left"/>
      <w:pPr>
        <w:tabs>
          <w:tab w:val="num" w:pos="795"/>
        </w:tabs>
        <w:ind w:left="795" w:hanging="435"/>
      </w:pPr>
      <w:rPr>
        <w:rFonts w:hint="default"/>
      </w:rPr>
    </w:lvl>
    <w:lvl w:ilvl="1" w:tplc="38741336">
      <w:start w:val="1"/>
      <w:numFmt w:val="decimal"/>
      <w:lvlText w:val="%2."/>
      <w:lvlJc w:val="left"/>
      <w:pPr>
        <w:tabs>
          <w:tab w:val="num" w:pos="1440"/>
        </w:tabs>
        <w:ind w:left="1440" w:hanging="360"/>
      </w:pPr>
      <w:rPr>
        <w:rFonts w:ascii="Verdana" w:hAnsi="Verdana" w:hint="default"/>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2B42446D"/>
    <w:multiLevelType w:val="hybridMultilevel"/>
    <w:tmpl w:val="A8F66C28"/>
    <w:lvl w:ilvl="0" w:tplc="0C0A0003">
      <w:start w:val="1"/>
      <w:numFmt w:val="bullet"/>
      <w:lvlText w:val="o"/>
      <w:lvlJc w:val="left"/>
      <w:pPr>
        <w:tabs>
          <w:tab w:val="num" w:pos="720"/>
        </w:tabs>
        <w:ind w:left="720" w:hanging="360"/>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2D835EB"/>
    <w:multiLevelType w:val="hybridMultilevel"/>
    <w:tmpl w:val="E01E9404"/>
    <w:lvl w:ilvl="0" w:tplc="6E88E4D2">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33590909"/>
    <w:multiLevelType w:val="hybridMultilevel"/>
    <w:tmpl w:val="AAF6396A"/>
    <w:lvl w:ilvl="0" w:tplc="2C0A0005">
      <w:start w:val="1"/>
      <w:numFmt w:val="bullet"/>
      <w:lvlText w:val=""/>
      <w:lvlJc w:val="left"/>
      <w:pPr>
        <w:ind w:left="1440" w:hanging="360"/>
      </w:pPr>
      <w:rPr>
        <w:rFonts w:ascii="Wingdings" w:hAnsi="Wingdings"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9">
    <w:nsid w:val="43310087"/>
    <w:multiLevelType w:val="hybridMultilevel"/>
    <w:tmpl w:val="EBB8A89C"/>
    <w:lvl w:ilvl="0" w:tplc="D84431B4">
      <w:start w:val="1"/>
      <w:numFmt w:val="bullet"/>
      <w:lvlText w:val="□"/>
      <w:lvlJc w:val="left"/>
      <w:pPr>
        <w:tabs>
          <w:tab w:val="num" w:pos="371"/>
        </w:tabs>
        <w:ind w:left="303" w:firstLine="57"/>
      </w:pPr>
      <w:rPr>
        <w:rFonts w:ascii="Courier New" w:hAnsi="Courier New" w:hint="default"/>
        <w:sz w:val="18"/>
        <w:szCs w:val="24"/>
      </w:rPr>
    </w:lvl>
    <w:lvl w:ilvl="1" w:tplc="0C0A0003" w:tentative="1">
      <w:start w:val="1"/>
      <w:numFmt w:val="bullet"/>
      <w:lvlText w:val="o"/>
      <w:lvlJc w:val="left"/>
      <w:pPr>
        <w:tabs>
          <w:tab w:val="num" w:pos="1383"/>
        </w:tabs>
        <w:ind w:left="1383" w:hanging="360"/>
      </w:pPr>
      <w:rPr>
        <w:rFonts w:ascii="Courier New" w:hAnsi="Courier New" w:cs="Courier New" w:hint="default"/>
      </w:rPr>
    </w:lvl>
    <w:lvl w:ilvl="2" w:tplc="0C0A0005" w:tentative="1">
      <w:start w:val="1"/>
      <w:numFmt w:val="bullet"/>
      <w:lvlText w:val=""/>
      <w:lvlJc w:val="left"/>
      <w:pPr>
        <w:tabs>
          <w:tab w:val="num" w:pos="2103"/>
        </w:tabs>
        <w:ind w:left="2103" w:hanging="360"/>
      </w:pPr>
      <w:rPr>
        <w:rFonts w:ascii="Wingdings" w:hAnsi="Wingdings" w:hint="default"/>
      </w:rPr>
    </w:lvl>
    <w:lvl w:ilvl="3" w:tplc="0C0A0001" w:tentative="1">
      <w:start w:val="1"/>
      <w:numFmt w:val="bullet"/>
      <w:lvlText w:val=""/>
      <w:lvlJc w:val="left"/>
      <w:pPr>
        <w:tabs>
          <w:tab w:val="num" w:pos="2823"/>
        </w:tabs>
        <w:ind w:left="2823" w:hanging="360"/>
      </w:pPr>
      <w:rPr>
        <w:rFonts w:ascii="Symbol" w:hAnsi="Symbol" w:hint="default"/>
      </w:rPr>
    </w:lvl>
    <w:lvl w:ilvl="4" w:tplc="0C0A0003" w:tentative="1">
      <w:start w:val="1"/>
      <w:numFmt w:val="bullet"/>
      <w:lvlText w:val="o"/>
      <w:lvlJc w:val="left"/>
      <w:pPr>
        <w:tabs>
          <w:tab w:val="num" w:pos="3543"/>
        </w:tabs>
        <w:ind w:left="3543" w:hanging="360"/>
      </w:pPr>
      <w:rPr>
        <w:rFonts w:ascii="Courier New" w:hAnsi="Courier New" w:cs="Courier New" w:hint="default"/>
      </w:rPr>
    </w:lvl>
    <w:lvl w:ilvl="5" w:tplc="0C0A0005" w:tentative="1">
      <w:start w:val="1"/>
      <w:numFmt w:val="bullet"/>
      <w:lvlText w:val=""/>
      <w:lvlJc w:val="left"/>
      <w:pPr>
        <w:tabs>
          <w:tab w:val="num" w:pos="4263"/>
        </w:tabs>
        <w:ind w:left="4263" w:hanging="360"/>
      </w:pPr>
      <w:rPr>
        <w:rFonts w:ascii="Wingdings" w:hAnsi="Wingdings" w:hint="default"/>
      </w:rPr>
    </w:lvl>
    <w:lvl w:ilvl="6" w:tplc="0C0A0001" w:tentative="1">
      <w:start w:val="1"/>
      <w:numFmt w:val="bullet"/>
      <w:lvlText w:val=""/>
      <w:lvlJc w:val="left"/>
      <w:pPr>
        <w:tabs>
          <w:tab w:val="num" w:pos="4983"/>
        </w:tabs>
        <w:ind w:left="4983" w:hanging="360"/>
      </w:pPr>
      <w:rPr>
        <w:rFonts w:ascii="Symbol" w:hAnsi="Symbol" w:hint="default"/>
      </w:rPr>
    </w:lvl>
    <w:lvl w:ilvl="7" w:tplc="0C0A0003" w:tentative="1">
      <w:start w:val="1"/>
      <w:numFmt w:val="bullet"/>
      <w:lvlText w:val="o"/>
      <w:lvlJc w:val="left"/>
      <w:pPr>
        <w:tabs>
          <w:tab w:val="num" w:pos="5703"/>
        </w:tabs>
        <w:ind w:left="5703" w:hanging="360"/>
      </w:pPr>
      <w:rPr>
        <w:rFonts w:ascii="Courier New" w:hAnsi="Courier New" w:cs="Courier New" w:hint="default"/>
      </w:rPr>
    </w:lvl>
    <w:lvl w:ilvl="8" w:tplc="0C0A0005" w:tentative="1">
      <w:start w:val="1"/>
      <w:numFmt w:val="bullet"/>
      <w:lvlText w:val=""/>
      <w:lvlJc w:val="left"/>
      <w:pPr>
        <w:tabs>
          <w:tab w:val="num" w:pos="6423"/>
        </w:tabs>
        <w:ind w:left="6423" w:hanging="360"/>
      </w:pPr>
      <w:rPr>
        <w:rFonts w:ascii="Wingdings" w:hAnsi="Wingdings" w:hint="default"/>
      </w:rPr>
    </w:lvl>
  </w:abstractNum>
  <w:abstractNum w:abstractNumId="10">
    <w:nsid w:val="4F1D5BBD"/>
    <w:multiLevelType w:val="hybridMultilevel"/>
    <w:tmpl w:val="4B2892C4"/>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1">
    <w:nsid w:val="67E6296A"/>
    <w:multiLevelType w:val="hybridMultilevel"/>
    <w:tmpl w:val="1C2C3302"/>
    <w:lvl w:ilvl="0" w:tplc="114CF378">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8432FE3"/>
    <w:multiLevelType w:val="hybridMultilevel"/>
    <w:tmpl w:val="9CBC80D0"/>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6CC16C14"/>
    <w:multiLevelType w:val="hybridMultilevel"/>
    <w:tmpl w:val="F9FA98B2"/>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nsid w:val="6DA64937"/>
    <w:multiLevelType w:val="hybridMultilevel"/>
    <w:tmpl w:val="EB7460FC"/>
    <w:lvl w:ilvl="0" w:tplc="EC9CE64C">
      <w:start w:val="1"/>
      <w:numFmt w:val="bullet"/>
      <w:lvlText w:val=""/>
      <w:lvlJc w:val="left"/>
      <w:pPr>
        <w:tabs>
          <w:tab w:val="num" w:pos="720"/>
        </w:tabs>
        <w:ind w:left="360" w:firstLine="0"/>
      </w:pPr>
      <w:rPr>
        <w:rFonts w:ascii="Wingdings" w:hAnsi="Wingdings" w:hint="default"/>
        <w:sz w:val="8"/>
      </w:rPr>
    </w:lvl>
    <w:lvl w:ilvl="1" w:tplc="0C0A0003" w:tentative="1">
      <w:start w:val="1"/>
      <w:numFmt w:val="bullet"/>
      <w:lvlText w:val="o"/>
      <w:lvlJc w:val="left"/>
      <w:pPr>
        <w:tabs>
          <w:tab w:val="num" w:pos="1743"/>
        </w:tabs>
        <w:ind w:left="1743" w:hanging="360"/>
      </w:pPr>
      <w:rPr>
        <w:rFonts w:ascii="Courier New" w:hAnsi="Courier New" w:hint="default"/>
      </w:rPr>
    </w:lvl>
    <w:lvl w:ilvl="2" w:tplc="0C0A0005" w:tentative="1">
      <w:start w:val="1"/>
      <w:numFmt w:val="bullet"/>
      <w:lvlText w:val=""/>
      <w:lvlJc w:val="left"/>
      <w:pPr>
        <w:tabs>
          <w:tab w:val="num" w:pos="2463"/>
        </w:tabs>
        <w:ind w:left="2463" w:hanging="360"/>
      </w:pPr>
      <w:rPr>
        <w:rFonts w:ascii="Wingdings" w:hAnsi="Wingdings" w:hint="default"/>
      </w:rPr>
    </w:lvl>
    <w:lvl w:ilvl="3" w:tplc="0C0A0001" w:tentative="1">
      <w:start w:val="1"/>
      <w:numFmt w:val="bullet"/>
      <w:lvlText w:val=""/>
      <w:lvlJc w:val="left"/>
      <w:pPr>
        <w:tabs>
          <w:tab w:val="num" w:pos="3183"/>
        </w:tabs>
        <w:ind w:left="3183" w:hanging="360"/>
      </w:pPr>
      <w:rPr>
        <w:rFonts w:ascii="Symbol" w:hAnsi="Symbol" w:hint="default"/>
      </w:rPr>
    </w:lvl>
    <w:lvl w:ilvl="4" w:tplc="0C0A0003" w:tentative="1">
      <w:start w:val="1"/>
      <w:numFmt w:val="bullet"/>
      <w:lvlText w:val="o"/>
      <w:lvlJc w:val="left"/>
      <w:pPr>
        <w:tabs>
          <w:tab w:val="num" w:pos="3903"/>
        </w:tabs>
        <w:ind w:left="3903" w:hanging="360"/>
      </w:pPr>
      <w:rPr>
        <w:rFonts w:ascii="Courier New" w:hAnsi="Courier New" w:hint="default"/>
      </w:rPr>
    </w:lvl>
    <w:lvl w:ilvl="5" w:tplc="0C0A0005" w:tentative="1">
      <w:start w:val="1"/>
      <w:numFmt w:val="bullet"/>
      <w:lvlText w:val=""/>
      <w:lvlJc w:val="left"/>
      <w:pPr>
        <w:tabs>
          <w:tab w:val="num" w:pos="4623"/>
        </w:tabs>
        <w:ind w:left="4623" w:hanging="360"/>
      </w:pPr>
      <w:rPr>
        <w:rFonts w:ascii="Wingdings" w:hAnsi="Wingdings" w:hint="default"/>
      </w:rPr>
    </w:lvl>
    <w:lvl w:ilvl="6" w:tplc="0C0A0001" w:tentative="1">
      <w:start w:val="1"/>
      <w:numFmt w:val="bullet"/>
      <w:lvlText w:val=""/>
      <w:lvlJc w:val="left"/>
      <w:pPr>
        <w:tabs>
          <w:tab w:val="num" w:pos="5343"/>
        </w:tabs>
        <w:ind w:left="5343" w:hanging="360"/>
      </w:pPr>
      <w:rPr>
        <w:rFonts w:ascii="Symbol" w:hAnsi="Symbol" w:hint="default"/>
      </w:rPr>
    </w:lvl>
    <w:lvl w:ilvl="7" w:tplc="0C0A0003" w:tentative="1">
      <w:start w:val="1"/>
      <w:numFmt w:val="bullet"/>
      <w:lvlText w:val="o"/>
      <w:lvlJc w:val="left"/>
      <w:pPr>
        <w:tabs>
          <w:tab w:val="num" w:pos="6063"/>
        </w:tabs>
        <w:ind w:left="6063" w:hanging="360"/>
      </w:pPr>
      <w:rPr>
        <w:rFonts w:ascii="Courier New" w:hAnsi="Courier New" w:hint="default"/>
      </w:rPr>
    </w:lvl>
    <w:lvl w:ilvl="8" w:tplc="0C0A0005" w:tentative="1">
      <w:start w:val="1"/>
      <w:numFmt w:val="bullet"/>
      <w:lvlText w:val=""/>
      <w:lvlJc w:val="left"/>
      <w:pPr>
        <w:tabs>
          <w:tab w:val="num" w:pos="6783"/>
        </w:tabs>
        <w:ind w:left="6783" w:hanging="360"/>
      </w:pPr>
      <w:rPr>
        <w:rFonts w:ascii="Wingdings" w:hAnsi="Wingdings" w:hint="default"/>
      </w:rPr>
    </w:lvl>
  </w:abstractNum>
  <w:abstractNum w:abstractNumId="15">
    <w:nsid w:val="6E306D1A"/>
    <w:multiLevelType w:val="hybridMultilevel"/>
    <w:tmpl w:val="D428A5E8"/>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6FC060C9"/>
    <w:multiLevelType w:val="hybridMultilevel"/>
    <w:tmpl w:val="CCC07890"/>
    <w:lvl w:ilvl="0" w:tplc="0C72BA7C">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712315F4"/>
    <w:multiLevelType w:val="hybridMultilevel"/>
    <w:tmpl w:val="D3808126"/>
    <w:lvl w:ilvl="0" w:tplc="2C0A0003">
      <w:start w:val="1"/>
      <w:numFmt w:val="bullet"/>
      <w:lvlText w:val="o"/>
      <w:lvlJc w:val="left"/>
      <w:pPr>
        <w:ind w:left="720" w:hanging="360"/>
      </w:pPr>
      <w:rPr>
        <w:rFonts w:ascii="Courier New" w:hAnsi="Courier New" w:cs="Courier New"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712C7D83"/>
    <w:multiLevelType w:val="hybridMultilevel"/>
    <w:tmpl w:val="D1E490B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9">
    <w:nsid w:val="75297698"/>
    <w:multiLevelType w:val="hybridMultilevel"/>
    <w:tmpl w:val="7CBE23A2"/>
    <w:lvl w:ilvl="0" w:tplc="E6EEB934">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5"/>
  </w:num>
  <w:num w:numId="3">
    <w:abstractNumId w:val="19"/>
  </w:num>
  <w:num w:numId="4">
    <w:abstractNumId w:val="7"/>
  </w:num>
  <w:num w:numId="5">
    <w:abstractNumId w:val="16"/>
  </w:num>
  <w:num w:numId="6">
    <w:abstractNumId w:val="15"/>
  </w:num>
  <w:num w:numId="7">
    <w:abstractNumId w:val="14"/>
  </w:num>
  <w:num w:numId="8">
    <w:abstractNumId w:val="4"/>
  </w:num>
  <w:num w:numId="9">
    <w:abstractNumId w:val="6"/>
  </w:num>
  <w:num w:numId="10">
    <w:abstractNumId w:val="9"/>
  </w:num>
  <w:num w:numId="11">
    <w:abstractNumId w:val="10"/>
  </w:num>
  <w:num w:numId="12">
    <w:abstractNumId w:val="17"/>
  </w:num>
  <w:num w:numId="13">
    <w:abstractNumId w:val="12"/>
  </w:num>
  <w:num w:numId="14">
    <w:abstractNumId w:val="18"/>
  </w:num>
  <w:num w:numId="15">
    <w:abstractNumId w:val="13"/>
  </w:num>
  <w:num w:numId="16">
    <w:abstractNumId w:val="2"/>
  </w:num>
  <w:num w:numId="17">
    <w:abstractNumId w:val="0"/>
  </w:num>
  <w:num w:numId="18">
    <w:abstractNumId w:val="8"/>
  </w:num>
  <w:num w:numId="19">
    <w:abstractNumId w:val="1"/>
  </w:num>
  <w:num w:numId="20">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D35"/>
    <w:rsid w:val="00055C82"/>
    <w:rsid w:val="000814D4"/>
    <w:rsid w:val="000A1D02"/>
    <w:rsid w:val="000F312E"/>
    <w:rsid w:val="00180C69"/>
    <w:rsid w:val="00181D96"/>
    <w:rsid w:val="0020790C"/>
    <w:rsid w:val="00250710"/>
    <w:rsid w:val="00263D6F"/>
    <w:rsid w:val="002761B9"/>
    <w:rsid w:val="00292005"/>
    <w:rsid w:val="002A6698"/>
    <w:rsid w:val="002C5064"/>
    <w:rsid w:val="00302922"/>
    <w:rsid w:val="0037489E"/>
    <w:rsid w:val="003A42BF"/>
    <w:rsid w:val="003F7BD2"/>
    <w:rsid w:val="00420179"/>
    <w:rsid w:val="00424324"/>
    <w:rsid w:val="004924AD"/>
    <w:rsid w:val="004A667E"/>
    <w:rsid w:val="004E0679"/>
    <w:rsid w:val="004E542B"/>
    <w:rsid w:val="005A3233"/>
    <w:rsid w:val="005A432E"/>
    <w:rsid w:val="005E0D04"/>
    <w:rsid w:val="005F2E02"/>
    <w:rsid w:val="00632E55"/>
    <w:rsid w:val="006946BF"/>
    <w:rsid w:val="006A64B0"/>
    <w:rsid w:val="006D443E"/>
    <w:rsid w:val="006D58E0"/>
    <w:rsid w:val="00706D19"/>
    <w:rsid w:val="007B4F09"/>
    <w:rsid w:val="007D104A"/>
    <w:rsid w:val="007E713B"/>
    <w:rsid w:val="00822111"/>
    <w:rsid w:val="008A59FE"/>
    <w:rsid w:val="008C1D35"/>
    <w:rsid w:val="008E494B"/>
    <w:rsid w:val="008F7253"/>
    <w:rsid w:val="00916245"/>
    <w:rsid w:val="00961828"/>
    <w:rsid w:val="00971304"/>
    <w:rsid w:val="00986610"/>
    <w:rsid w:val="0099092A"/>
    <w:rsid w:val="009D69D7"/>
    <w:rsid w:val="00A10BB6"/>
    <w:rsid w:val="00A1417D"/>
    <w:rsid w:val="00A32C7C"/>
    <w:rsid w:val="00A45DB9"/>
    <w:rsid w:val="00A526CE"/>
    <w:rsid w:val="00A64376"/>
    <w:rsid w:val="00A87B3F"/>
    <w:rsid w:val="00A94FAE"/>
    <w:rsid w:val="00B01E5D"/>
    <w:rsid w:val="00B0578F"/>
    <w:rsid w:val="00B376D5"/>
    <w:rsid w:val="00B509AF"/>
    <w:rsid w:val="00B701E6"/>
    <w:rsid w:val="00BD2B7E"/>
    <w:rsid w:val="00BE2B8C"/>
    <w:rsid w:val="00BF6DF8"/>
    <w:rsid w:val="00C06FBE"/>
    <w:rsid w:val="00C13578"/>
    <w:rsid w:val="00C33FA7"/>
    <w:rsid w:val="00C43DB3"/>
    <w:rsid w:val="00C61F5D"/>
    <w:rsid w:val="00C8306A"/>
    <w:rsid w:val="00CA3BDB"/>
    <w:rsid w:val="00CA5462"/>
    <w:rsid w:val="00D1609B"/>
    <w:rsid w:val="00D30958"/>
    <w:rsid w:val="00D708DC"/>
    <w:rsid w:val="00DA55F9"/>
    <w:rsid w:val="00DB1BF5"/>
    <w:rsid w:val="00E062BF"/>
    <w:rsid w:val="00E066EF"/>
    <w:rsid w:val="00E14FF2"/>
    <w:rsid w:val="00E223E8"/>
    <w:rsid w:val="00E33486"/>
    <w:rsid w:val="00E40374"/>
    <w:rsid w:val="00E51B3A"/>
    <w:rsid w:val="00E703A6"/>
    <w:rsid w:val="00E93912"/>
    <w:rsid w:val="00EC2186"/>
    <w:rsid w:val="00F224A7"/>
    <w:rsid w:val="00F67368"/>
    <w:rsid w:val="00F74DA9"/>
    <w:rsid w:val="00F77306"/>
    <w:rsid w:val="00FD552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958"/>
    <w:rPr>
      <w:sz w:val="24"/>
      <w:szCs w:val="24"/>
      <w:lang w:val="es-ES" w:eastAsia="es-ES"/>
    </w:rPr>
  </w:style>
  <w:style w:type="paragraph" w:styleId="Ttulo1">
    <w:name w:val="heading 1"/>
    <w:basedOn w:val="Normal"/>
    <w:next w:val="Normal"/>
    <w:qFormat/>
    <w:rsid w:val="00D30958"/>
    <w:pPr>
      <w:keepNext/>
      <w:autoSpaceDE w:val="0"/>
      <w:autoSpaceDN w:val="0"/>
      <w:jc w:val="center"/>
      <w:outlineLvl w:val="0"/>
    </w:pPr>
    <w:rPr>
      <w:rFonts w:ascii="Arial" w:hAnsi="Arial" w:cs="Arial"/>
      <w:b/>
      <w:bCs/>
    </w:rPr>
  </w:style>
  <w:style w:type="paragraph" w:styleId="Ttulo2">
    <w:name w:val="heading 2"/>
    <w:basedOn w:val="Normal"/>
    <w:next w:val="Normal"/>
    <w:qFormat/>
    <w:rsid w:val="00D30958"/>
    <w:pPr>
      <w:keepNext/>
      <w:autoSpaceDE w:val="0"/>
      <w:autoSpaceDN w:val="0"/>
      <w:jc w:val="center"/>
      <w:outlineLvl w:val="1"/>
    </w:pPr>
    <w:rPr>
      <w:b/>
      <w:bCs/>
      <w:sz w:val="20"/>
      <w:szCs w:val="20"/>
    </w:rPr>
  </w:style>
  <w:style w:type="paragraph" w:styleId="Ttulo3">
    <w:name w:val="heading 3"/>
    <w:basedOn w:val="Normal"/>
    <w:next w:val="Normal"/>
    <w:qFormat/>
    <w:rsid w:val="00D30958"/>
    <w:pPr>
      <w:keepNext/>
      <w:ind w:left="1701"/>
      <w:jc w:val="center"/>
      <w:outlineLvl w:val="2"/>
    </w:pPr>
    <w:rPr>
      <w:rFonts w:ascii="Arial" w:hAnsi="Arial"/>
      <w:snapToGrid w:val="0"/>
      <w:szCs w:val="20"/>
    </w:rPr>
  </w:style>
  <w:style w:type="paragraph" w:styleId="Ttulo4">
    <w:name w:val="heading 4"/>
    <w:basedOn w:val="Normal"/>
    <w:next w:val="Normal"/>
    <w:qFormat/>
    <w:rsid w:val="00D30958"/>
    <w:pPr>
      <w:keepNext/>
      <w:spacing w:line="360" w:lineRule="auto"/>
      <w:jc w:val="right"/>
      <w:outlineLvl w:val="3"/>
    </w:pPr>
    <w:rPr>
      <w:rFonts w:ascii="Arial" w:hAnsi="Arial"/>
      <w:snapToGrid w:val="0"/>
      <w:sz w:val="28"/>
      <w:szCs w:val="20"/>
    </w:rPr>
  </w:style>
  <w:style w:type="paragraph" w:styleId="Ttulo5">
    <w:name w:val="heading 5"/>
    <w:basedOn w:val="Normal"/>
    <w:next w:val="Normal"/>
    <w:qFormat/>
    <w:rsid w:val="00D30958"/>
    <w:pPr>
      <w:spacing w:before="240" w:after="60"/>
      <w:outlineLvl w:val="4"/>
    </w:pPr>
    <w:rPr>
      <w:b/>
      <w:bCs/>
      <w:i/>
      <w:iCs/>
      <w:sz w:val="26"/>
      <w:szCs w:val="26"/>
    </w:rPr>
  </w:style>
  <w:style w:type="paragraph" w:styleId="Ttulo6">
    <w:name w:val="heading 6"/>
    <w:basedOn w:val="Normal"/>
    <w:next w:val="Normal"/>
    <w:qFormat/>
    <w:rsid w:val="00D30958"/>
    <w:pPr>
      <w:autoSpaceDE w:val="0"/>
      <w:autoSpaceDN w:val="0"/>
      <w:spacing w:before="240" w:after="60"/>
      <w:outlineLvl w:val="5"/>
    </w:pPr>
    <w:rPr>
      <w:b/>
      <w:bCs/>
      <w:sz w:val="22"/>
      <w:szCs w:val="22"/>
    </w:rPr>
  </w:style>
  <w:style w:type="paragraph" w:styleId="Ttulo7">
    <w:name w:val="heading 7"/>
    <w:basedOn w:val="Normal"/>
    <w:next w:val="Normal"/>
    <w:qFormat/>
    <w:rsid w:val="00D30958"/>
    <w:pPr>
      <w:autoSpaceDE w:val="0"/>
      <w:autoSpaceDN w:val="0"/>
      <w:spacing w:before="240" w:after="60"/>
      <w:outlineLvl w:val="6"/>
    </w:pPr>
  </w:style>
  <w:style w:type="paragraph" w:styleId="Ttulo8">
    <w:name w:val="heading 8"/>
    <w:basedOn w:val="Normal"/>
    <w:next w:val="Normal"/>
    <w:qFormat/>
    <w:rsid w:val="00D30958"/>
    <w:pPr>
      <w:autoSpaceDE w:val="0"/>
      <w:autoSpaceDN w:val="0"/>
      <w:spacing w:before="240" w:after="60"/>
      <w:outlineLvl w:val="7"/>
    </w:pPr>
    <w:rPr>
      <w:i/>
      <w:iCs/>
    </w:rPr>
  </w:style>
  <w:style w:type="paragraph" w:styleId="Ttulo9">
    <w:name w:val="heading 9"/>
    <w:basedOn w:val="Normal"/>
    <w:next w:val="Normal"/>
    <w:qFormat/>
    <w:rsid w:val="00D30958"/>
    <w:pPr>
      <w:autoSpaceDE w:val="0"/>
      <w:autoSpaceDN w:val="0"/>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semiHidden/>
    <w:rsid w:val="00D30958"/>
    <w:rPr>
      <w:rFonts w:ascii="Courier New" w:hAnsi="Courier New" w:cs="Courier New"/>
      <w:sz w:val="20"/>
      <w:szCs w:val="20"/>
    </w:rPr>
  </w:style>
  <w:style w:type="paragraph" w:styleId="Encabezado">
    <w:name w:val="header"/>
    <w:basedOn w:val="Normal"/>
    <w:semiHidden/>
    <w:rsid w:val="00D30958"/>
    <w:pPr>
      <w:tabs>
        <w:tab w:val="center" w:pos="4419"/>
        <w:tab w:val="right" w:pos="8838"/>
      </w:tabs>
    </w:pPr>
  </w:style>
  <w:style w:type="character" w:styleId="Nmerodepgina">
    <w:name w:val="page number"/>
    <w:basedOn w:val="Fuentedeprrafopredeter"/>
    <w:semiHidden/>
    <w:rsid w:val="00D30958"/>
  </w:style>
  <w:style w:type="paragraph" w:styleId="Piedepgina">
    <w:name w:val="footer"/>
    <w:basedOn w:val="Normal"/>
    <w:semiHidden/>
    <w:rsid w:val="00D30958"/>
    <w:pPr>
      <w:tabs>
        <w:tab w:val="center" w:pos="4419"/>
        <w:tab w:val="right" w:pos="8838"/>
      </w:tabs>
      <w:autoSpaceDE w:val="0"/>
      <w:autoSpaceDN w:val="0"/>
    </w:pPr>
    <w:rPr>
      <w:sz w:val="20"/>
      <w:szCs w:val="20"/>
    </w:rPr>
  </w:style>
  <w:style w:type="paragraph" w:styleId="Textoindependiente">
    <w:name w:val="Body Text"/>
    <w:basedOn w:val="Normal"/>
    <w:semiHidden/>
    <w:rsid w:val="00D30958"/>
    <w:pPr>
      <w:jc w:val="both"/>
    </w:pPr>
    <w:rPr>
      <w:rFonts w:ascii="Arial" w:hAnsi="Arial"/>
      <w:szCs w:val="20"/>
      <w:lang w:val="es-ES_tradnl"/>
    </w:rPr>
  </w:style>
  <w:style w:type="character" w:styleId="Hipervnculo">
    <w:name w:val="Hyperlink"/>
    <w:uiPriority w:val="99"/>
    <w:rsid w:val="00D30958"/>
    <w:rPr>
      <w:color w:val="0000FF"/>
      <w:u w:val="single"/>
    </w:rPr>
  </w:style>
  <w:style w:type="paragraph" w:styleId="Sangradetextonormal">
    <w:name w:val="Body Text Indent"/>
    <w:basedOn w:val="Normal"/>
    <w:semiHidden/>
    <w:rsid w:val="00D30958"/>
    <w:pPr>
      <w:autoSpaceDE w:val="0"/>
      <w:autoSpaceDN w:val="0"/>
      <w:spacing w:after="120"/>
      <w:ind w:left="283"/>
    </w:pPr>
    <w:rPr>
      <w:sz w:val="20"/>
      <w:szCs w:val="20"/>
    </w:rPr>
  </w:style>
  <w:style w:type="paragraph" w:styleId="Textoindependiente2">
    <w:name w:val="Body Text 2"/>
    <w:basedOn w:val="Normal"/>
    <w:semiHidden/>
    <w:rsid w:val="00D30958"/>
    <w:pPr>
      <w:autoSpaceDE w:val="0"/>
      <w:autoSpaceDN w:val="0"/>
      <w:spacing w:after="120" w:line="480" w:lineRule="auto"/>
    </w:pPr>
    <w:rPr>
      <w:sz w:val="20"/>
      <w:szCs w:val="20"/>
    </w:rPr>
  </w:style>
  <w:style w:type="paragraph" w:styleId="Textoindependiente3">
    <w:name w:val="Body Text 3"/>
    <w:basedOn w:val="Normal"/>
    <w:semiHidden/>
    <w:rsid w:val="00D30958"/>
    <w:pPr>
      <w:autoSpaceDE w:val="0"/>
      <w:autoSpaceDN w:val="0"/>
      <w:spacing w:after="120"/>
    </w:pPr>
    <w:rPr>
      <w:sz w:val="16"/>
      <w:szCs w:val="16"/>
    </w:rPr>
  </w:style>
  <w:style w:type="paragraph" w:styleId="Textonotapie">
    <w:name w:val="footnote text"/>
    <w:basedOn w:val="Normal"/>
    <w:semiHidden/>
    <w:rsid w:val="00D30958"/>
    <w:rPr>
      <w:sz w:val="20"/>
      <w:szCs w:val="20"/>
    </w:rPr>
  </w:style>
  <w:style w:type="character" w:styleId="Refdenotaalpie">
    <w:name w:val="footnote reference"/>
    <w:uiPriority w:val="99"/>
    <w:semiHidden/>
    <w:rsid w:val="00D30958"/>
    <w:rPr>
      <w:vertAlign w:val="superscript"/>
    </w:rPr>
  </w:style>
  <w:style w:type="paragraph" w:styleId="Epgrafe">
    <w:name w:val="caption"/>
    <w:basedOn w:val="Normal"/>
    <w:next w:val="Normal"/>
    <w:qFormat/>
    <w:rsid w:val="00D30958"/>
    <w:pPr>
      <w:spacing w:before="120" w:after="120"/>
    </w:pPr>
    <w:rPr>
      <w:rFonts w:ascii="Arial" w:hAnsi="Arial" w:cs="Arial"/>
      <w:sz w:val="22"/>
      <w:szCs w:val="22"/>
      <w:u w:val="single"/>
    </w:rPr>
  </w:style>
  <w:style w:type="paragraph" w:styleId="TDC1">
    <w:name w:val="toc 1"/>
    <w:basedOn w:val="Normal"/>
    <w:next w:val="Normal"/>
    <w:autoRedefine/>
    <w:semiHidden/>
    <w:rsid w:val="00D30958"/>
  </w:style>
  <w:style w:type="paragraph" w:styleId="TDC2">
    <w:name w:val="toc 2"/>
    <w:basedOn w:val="Normal"/>
    <w:next w:val="Normal"/>
    <w:autoRedefine/>
    <w:semiHidden/>
    <w:rsid w:val="00D30958"/>
    <w:pPr>
      <w:ind w:left="240"/>
    </w:pPr>
  </w:style>
  <w:style w:type="paragraph" w:styleId="TDC3">
    <w:name w:val="toc 3"/>
    <w:basedOn w:val="Normal"/>
    <w:next w:val="Normal"/>
    <w:autoRedefine/>
    <w:uiPriority w:val="39"/>
    <w:rsid w:val="00D30958"/>
    <w:pPr>
      <w:ind w:left="480"/>
    </w:pPr>
  </w:style>
  <w:style w:type="paragraph" w:styleId="TDC4">
    <w:name w:val="toc 4"/>
    <w:basedOn w:val="Normal"/>
    <w:next w:val="Normal"/>
    <w:autoRedefine/>
    <w:uiPriority w:val="39"/>
    <w:rsid w:val="00D30958"/>
    <w:pPr>
      <w:ind w:left="720"/>
    </w:pPr>
  </w:style>
  <w:style w:type="paragraph" w:styleId="TDC5">
    <w:name w:val="toc 5"/>
    <w:basedOn w:val="Normal"/>
    <w:next w:val="Normal"/>
    <w:autoRedefine/>
    <w:uiPriority w:val="39"/>
    <w:rsid w:val="00D30958"/>
    <w:pPr>
      <w:ind w:left="960"/>
    </w:pPr>
  </w:style>
  <w:style w:type="paragraph" w:styleId="TDC6">
    <w:name w:val="toc 6"/>
    <w:basedOn w:val="Normal"/>
    <w:next w:val="Normal"/>
    <w:autoRedefine/>
    <w:uiPriority w:val="39"/>
    <w:rsid w:val="00D30958"/>
    <w:pPr>
      <w:ind w:left="1200"/>
    </w:pPr>
  </w:style>
  <w:style w:type="paragraph" w:styleId="TDC7">
    <w:name w:val="toc 7"/>
    <w:basedOn w:val="Normal"/>
    <w:next w:val="Normal"/>
    <w:autoRedefine/>
    <w:semiHidden/>
    <w:rsid w:val="00D30958"/>
    <w:pPr>
      <w:ind w:left="1440"/>
    </w:pPr>
  </w:style>
  <w:style w:type="paragraph" w:styleId="TDC8">
    <w:name w:val="toc 8"/>
    <w:basedOn w:val="Normal"/>
    <w:next w:val="Normal"/>
    <w:autoRedefine/>
    <w:semiHidden/>
    <w:rsid w:val="00D30958"/>
    <w:pPr>
      <w:ind w:left="1680"/>
    </w:pPr>
  </w:style>
  <w:style w:type="paragraph" w:styleId="TDC9">
    <w:name w:val="toc 9"/>
    <w:basedOn w:val="Normal"/>
    <w:next w:val="Normal"/>
    <w:autoRedefine/>
    <w:semiHidden/>
    <w:rsid w:val="00D30958"/>
    <w:pPr>
      <w:ind w:left="1920"/>
    </w:pPr>
  </w:style>
  <w:style w:type="paragraph" w:customStyle="1" w:styleId="Cuadro1">
    <w:name w:val="Cuadro 1"/>
    <w:basedOn w:val="Normal"/>
    <w:rsid w:val="00D30958"/>
    <w:pPr>
      <w:spacing w:before="80" w:line="360" w:lineRule="auto"/>
      <w:jc w:val="both"/>
    </w:pPr>
    <w:rPr>
      <w:lang w:val="es-AR"/>
    </w:rPr>
  </w:style>
  <w:style w:type="character" w:styleId="Refdecomentario">
    <w:name w:val="annotation reference"/>
    <w:uiPriority w:val="99"/>
    <w:semiHidden/>
    <w:unhideWhenUsed/>
    <w:rsid w:val="008C1D35"/>
    <w:rPr>
      <w:sz w:val="16"/>
      <w:szCs w:val="16"/>
    </w:rPr>
  </w:style>
  <w:style w:type="paragraph" w:styleId="Textocomentario">
    <w:name w:val="annotation text"/>
    <w:basedOn w:val="Normal"/>
    <w:link w:val="TextocomentarioCar"/>
    <w:uiPriority w:val="99"/>
    <w:semiHidden/>
    <w:unhideWhenUsed/>
    <w:rsid w:val="008C1D35"/>
    <w:rPr>
      <w:sz w:val="20"/>
      <w:szCs w:val="20"/>
    </w:rPr>
  </w:style>
  <w:style w:type="character" w:customStyle="1" w:styleId="TextocomentarioCar">
    <w:name w:val="Texto comentario Car"/>
    <w:link w:val="Textocomentario"/>
    <w:uiPriority w:val="99"/>
    <w:semiHidden/>
    <w:rsid w:val="008C1D35"/>
    <w:rPr>
      <w:lang w:val="es-ES" w:eastAsia="es-ES"/>
    </w:rPr>
  </w:style>
  <w:style w:type="paragraph" w:styleId="Asuntodelcomentario">
    <w:name w:val="annotation subject"/>
    <w:basedOn w:val="Textocomentario"/>
    <w:next w:val="Textocomentario"/>
    <w:link w:val="AsuntodelcomentarioCar"/>
    <w:uiPriority w:val="99"/>
    <w:semiHidden/>
    <w:unhideWhenUsed/>
    <w:rsid w:val="008C1D35"/>
    <w:rPr>
      <w:b/>
      <w:bCs/>
    </w:rPr>
  </w:style>
  <w:style w:type="character" w:customStyle="1" w:styleId="AsuntodelcomentarioCar">
    <w:name w:val="Asunto del comentario Car"/>
    <w:link w:val="Asuntodelcomentario"/>
    <w:uiPriority w:val="99"/>
    <w:semiHidden/>
    <w:rsid w:val="008C1D35"/>
    <w:rPr>
      <w:b/>
      <w:bCs/>
      <w:lang w:val="es-ES" w:eastAsia="es-ES"/>
    </w:rPr>
  </w:style>
  <w:style w:type="paragraph" w:styleId="Textodeglobo">
    <w:name w:val="Balloon Text"/>
    <w:basedOn w:val="Normal"/>
    <w:link w:val="TextodegloboCar"/>
    <w:uiPriority w:val="99"/>
    <w:semiHidden/>
    <w:unhideWhenUsed/>
    <w:rsid w:val="008C1D35"/>
    <w:rPr>
      <w:rFonts w:ascii="Tahoma" w:hAnsi="Tahoma" w:cs="Tahoma"/>
      <w:sz w:val="16"/>
      <w:szCs w:val="16"/>
    </w:rPr>
  </w:style>
  <w:style w:type="character" w:customStyle="1" w:styleId="TextodegloboCar">
    <w:name w:val="Texto de globo Car"/>
    <w:link w:val="Textodeglobo"/>
    <w:uiPriority w:val="99"/>
    <w:semiHidden/>
    <w:rsid w:val="008C1D35"/>
    <w:rPr>
      <w:rFonts w:ascii="Tahoma" w:hAnsi="Tahoma" w:cs="Tahoma"/>
      <w:sz w:val="16"/>
      <w:szCs w:val="16"/>
      <w:lang w:val="es-ES" w:eastAsia="es-ES"/>
    </w:rPr>
  </w:style>
  <w:style w:type="paragraph" w:styleId="Prrafodelista">
    <w:name w:val="List Paragraph"/>
    <w:basedOn w:val="Normal"/>
    <w:uiPriority w:val="34"/>
    <w:qFormat/>
    <w:rsid w:val="00BD2B7E"/>
    <w:pPr>
      <w:spacing w:after="200" w:line="276" w:lineRule="auto"/>
      <w:ind w:left="720"/>
      <w:contextualSpacing/>
    </w:pPr>
    <w:rPr>
      <w:rFonts w:ascii="Calibri" w:hAnsi="Calibri"/>
      <w:sz w:val="22"/>
      <w:szCs w:val="22"/>
      <w:lang w:val="es-AR" w:eastAsia="es-AR"/>
    </w:rPr>
  </w:style>
  <w:style w:type="character" w:styleId="Textodelmarcadordeposicin">
    <w:name w:val="Placeholder Text"/>
    <w:basedOn w:val="Fuentedeprrafopredeter"/>
    <w:uiPriority w:val="99"/>
    <w:semiHidden/>
    <w:rsid w:val="00C61F5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958"/>
    <w:rPr>
      <w:sz w:val="24"/>
      <w:szCs w:val="24"/>
      <w:lang w:val="es-ES" w:eastAsia="es-ES"/>
    </w:rPr>
  </w:style>
  <w:style w:type="paragraph" w:styleId="Ttulo1">
    <w:name w:val="heading 1"/>
    <w:basedOn w:val="Normal"/>
    <w:next w:val="Normal"/>
    <w:qFormat/>
    <w:rsid w:val="00D30958"/>
    <w:pPr>
      <w:keepNext/>
      <w:autoSpaceDE w:val="0"/>
      <w:autoSpaceDN w:val="0"/>
      <w:jc w:val="center"/>
      <w:outlineLvl w:val="0"/>
    </w:pPr>
    <w:rPr>
      <w:rFonts w:ascii="Arial" w:hAnsi="Arial" w:cs="Arial"/>
      <w:b/>
      <w:bCs/>
    </w:rPr>
  </w:style>
  <w:style w:type="paragraph" w:styleId="Ttulo2">
    <w:name w:val="heading 2"/>
    <w:basedOn w:val="Normal"/>
    <w:next w:val="Normal"/>
    <w:qFormat/>
    <w:rsid w:val="00D30958"/>
    <w:pPr>
      <w:keepNext/>
      <w:autoSpaceDE w:val="0"/>
      <w:autoSpaceDN w:val="0"/>
      <w:jc w:val="center"/>
      <w:outlineLvl w:val="1"/>
    </w:pPr>
    <w:rPr>
      <w:b/>
      <w:bCs/>
      <w:sz w:val="20"/>
      <w:szCs w:val="20"/>
    </w:rPr>
  </w:style>
  <w:style w:type="paragraph" w:styleId="Ttulo3">
    <w:name w:val="heading 3"/>
    <w:basedOn w:val="Normal"/>
    <w:next w:val="Normal"/>
    <w:qFormat/>
    <w:rsid w:val="00D30958"/>
    <w:pPr>
      <w:keepNext/>
      <w:ind w:left="1701"/>
      <w:jc w:val="center"/>
      <w:outlineLvl w:val="2"/>
    </w:pPr>
    <w:rPr>
      <w:rFonts w:ascii="Arial" w:hAnsi="Arial"/>
      <w:snapToGrid w:val="0"/>
      <w:szCs w:val="20"/>
    </w:rPr>
  </w:style>
  <w:style w:type="paragraph" w:styleId="Ttulo4">
    <w:name w:val="heading 4"/>
    <w:basedOn w:val="Normal"/>
    <w:next w:val="Normal"/>
    <w:qFormat/>
    <w:rsid w:val="00D30958"/>
    <w:pPr>
      <w:keepNext/>
      <w:spacing w:line="360" w:lineRule="auto"/>
      <w:jc w:val="right"/>
      <w:outlineLvl w:val="3"/>
    </w:pPr>
    <w:rPr>
      <w:rFonts w:ascii="Arial" w:hAnsi="Arial"/>
      <w:snapToGrid w:val="0"/>
      <w:sz w:val="28"/>
      <w:szCs w:val="20"/>
    </w:rPr>
  </w:style>
  <w:style w:type="paragraph" w:styleId="Ttulo5">
    <w:name w:val="heading 5"/>
    <w:basedOn w:val="Normal"/>
    <w:next w:val="Normal"/>
    <w:qFormat/>
    <w:rsid w:val="00D30958"/>
    <w:pPr>
      <w:spacing w:before="240" w:after="60"/>
      <w:outlineLvl w:val="4"/>
    </w:pPr>
    <w:rPr>
      <w:b/>
      <w:bCs/>
      <w:i/>
      <w:iCs/>
      <w:sz w:val="26"/>
      <w:szCs w:val="26"/>
    </w:rPr>
  </w:style>
  <w:style w:type="paragraph" w:styleId="Ttulo6">
    <w:name w:val="heading 6"/>
    <w:basedOn w:val="Normal"/>
    <w:next w:val="Normal"/>
    <w:qFormat/>
    <w:rsid w:val="00D30958"/>
    <w:pPr>
      <w:autoSpaceDE w:val="0"/>
      <w:autoSpaceDN w:val="0"/>
      <w:spacing w:before="240" w:after="60"/>
      <w:outlineLvl w:val="5"/>
    </w:pPr>
    <w:rPr>
      <w:b/>
      <w:bCs/>
      <w:sz w:val="22"/>
      <w:szCs w:val="22"/>
    </w:rPr>
  </w:style>
  <w:style w:type="paragraph" w:styleId="Ttulo7">
    <w:name w:val="heading 7"/>
    <w:basedOn w:val="Normal"/>
    <w:next w:val="Normal"/>
    <w:qFormat/>
    <w:rsid w:val="00D30958"/>
    <w:pPr>
      <w:autoSpaceDE w:val="0"/>
      <w:autoSpaceDN w:val="0"/>
      <w:spacing w:before="240" w:after="60"/>
      <w:outlineLvl w:val="6"/>
    </w:pPr>
  </w:style>
  <w:style w:type="paragraph" w:styleId="Ttulo8">
    <w:name w:val="heading 8"/>
    <w:basedOn w:val="Normal"/>
    <w:next w:val="Normal"/>
    <w:qFormat/>
    <w:rsid w:val="00D30958"/>
    <w:pPr>
      <w:autoSpaceDE w:val="0"/>
      <w:autoSpaceDN w:val="0"/>
      <w:spacing w:before="240" w:after="60"/>
      <w:outlineLvl w:val="7"/>
    </w:pPr>
    <w:rPr>
      <w:i/>
      <w:iCs/>
    </w:rPr>
  </w:style>
  <w:style w:type="paragraph" w:styleId="Ttulo9">
    <w:name w:val="heading 9"/>
    <w:basedOn w:val="Normal"/>
    <w:next w:val="Normal"/>
    <w:qFormat/>
    <w:rsid w:val="00D30958"/>
    <w:pPr>
      <w:autoSpaceDE w:val="0"/>
      <w:autoSpaceDN w:val="0"/>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semiHidden/>
    <w:rsid w:val="00D30958"/>
    <w:rPr>
      <w:rFonts w:ascii="Courier New" w:hAnsi="Courier New" w:cs="Courier New"/>
      <w:sz w:val="20"/>
      <w:szCs w:val="20"/>
    </w:rPr>
  </w:style>
  <w:style w:type="paragraph" w:styleId="Encabezado">
    <w:name w:val="header"/>
    <w:basedOn w:val="Normal"/>
    <w:semiHidden/>
    <w:rsid w:val="00D30958"/>
    <w:pPr>
      <w:tabs>
        <w:tab w:val="center" w:pos="4419"/>
        <w:tab w:val="right" w:pos="8838"/>
      </w:tabs>
    </w:pPr>
  </w:style>
  <w:style w:type="character" w:styleId="Nmerodepgina">
    <w:name w:val="page number"/>
    <w:basedOn w:val="Fuentedeprrafopredeter"/>
    <w:semiHidden/>
    <w:rsid w:val="00D30958"/>
  </w:style>
  <w:style w:type="paragraph" w:styleId="Piedepgina">
    <w:name w:val="footer"/>
    <w:basedOn w:val="Normal"/>
    <w:semiHidden/>
    <w:rsid w:val="00D30958"/>
    <w:pPr>
      <w:tabs>
        <w:tab w:val="center" w:pos="4419"/>
        <w:tab w:val="right" w:pos="8838"/>
      </w:tabs>
      <w:autoSpaceDE w:val="0"/>
      <w:autoSpaceDN w:val="0"/>
    </w:pPr>
    <w:rPr>
      <w:sz w:val="20"/>
      <w:szCs w:val="20"/>
    </w:rPr>
  </w:style>
  <w:style w:type="paragraph" w:styleId="Textoindependiente">
    <w:name w:val="Body Text"/>
    <w:basedOn w:val="Normal"/>
    <w:semiHidden/>
    <w:rsid w:val="00D30958"/>
    <w:pPr>
      <w:jc w:val="both"/>
    </w:pPr>
    <w:rPr>
      <w:rFonts w:ascii="Arial" w:hAnsi="Arial"/>
      <w:szCs w:val="20"/>
      <w:lang w:val="es-ES_tradnl"/>
    </w:rPr>
  </w:style>
  <w:style w:type="character" w:styleId="Hipervnculo">
    <w:name w:val="Hyperlink"/>
    <w:uiPriority w:val="99"/>
    <w:rsid w:val="00D30958"/>
    <w:rPr>
      <w:color w:val="0000FF"/>
      <w:u w:val="single"/>
    </w:rPr>
  </w:style>
  <w:style w:type="paragraph" w:styleId="Sangradetextonormal">
    <w:name w:val="Body Text Indent"/>
    <w:basedOn w:val="Normal"/>
    <w:semiHidden/>
    <w:rsid w:val="00D30958"/>
    <w:pPr>
      <w:autoSpaceDE w:val="0"/>
      <w:autoSpaceDN w:val="0"/>
      <w:spacing w:after="120"/>
      <w:ind w:left="283"/>
    </w:pPr>
    <w:rPr>
      <w:sz w:val="20"/>
      <w:szCs w:val="20"/>
    </w:rPr>
  </w:style>
  <w:style w:type="paragraph" w:styleId="Textoindependiente2">
    <w:name w:val="Body Text 2"/>
    <w:basedOn w:val="Normal"/>
    <w:semiHidden/>
    <w:rsid w:val="00D30958"/>
    <w:pPr>
      <w:autoSpaceDE w:val="0"/>
      <w:autoSpaceDN w:val="0"/>
      <w:spacing w:after="120" w:line="480" w:lineRule="auto"/>
    </w:pPr>
    <w:rPr>
      <w:sz w:val="20"/>
      <w:szCs w:val="20"/>
    </w:rPr>
  </w:style>
  <w:style w:type="paragraph" w:styleId="Textoindependiente3">
    <w:name w:val="Body Text 3"/>
    <w:basedOn w:val="Normal"/>
    <w:semiHidden/>
    <w:rsid w:val="00D30958"/>
    <w:pPr>
      <w:autoSpaceDE w:val="0"/>
      <w:autoSpaceDN w:val="0"/>
      <w:spacing w:after="120"/>
    </w:pPr>
    <w:rPr>
      <w:sz w:val="16"/>
      <w:szCs w:val="16"/>
    </w:rPr>
  </w:style>
  <w:style w:type="paragraph" w:styleId="Textonotapie">
    <w:name w:val="footnote text"/>
    <w:basedOn w:val="Normal"/>
    <w:semiHidden/>
    <w:rsid w:val="00D30958"/>
    <w:rPr>
      <w:sz w:val="20"/>
      <w:szCs w:val="20"/>
    </w:rPr>
  </w:style>
  <w:style w:type="character" w:styleId="Refdenotaalpie">
    <w:name w:val="footnote reference"/>
    <w:uiPriority w:val="99"/>
    <w:semiHidden/>
    <w:rsid w:val="00D30958"/>
    <w:rPr>
      <w:vertAlign w:val="superscript"/>
    </w:rPr>
  </w:style>
  <w:style w:type="paragraph" w:styleId="Epgrafe">
    <w:name w:val="caption"/>
    <w:basedOn w:val="Normal"/>
    <w:next w:val="Normal"/>
    <w:qFormat/>
    <w:rsid w:val="00D30958"/>
    <w:pPr>
      <w:spacing w:before="120" w:after="120"/>
    </w:pPr>
    <w:rPr>
      <w:rFonts w:ascii="Arial" w:hAnsi="Arial" w:cs="Arial"/>
      <w:sz w:val="22"/>
      <w:szCs w:val="22"/>
      <w:u w:val="single"/>
    </w:rPr>
  </w:style>
  <w:style w:type="paragraph" w:styleId="TDC1">
    <w:name w:val="toc 1"/>
    <w:basedOn w:val="Normal"/>
    <w:next w:val="Normal"/>
    <w:autoRedefine/>
    <w:semiHidden/>
    <w:rsid w:val="00D30958"/>
  </w:style>
  <w:style w:type="paragraph" w:styleId="TDC2">
    <w:name w:val="toc 2"/>
    <w:basedOn w:val="Normal"/>
    <w:next w:val="Normal"/>
    <w:autoRedefine/>
    <w:semiHidden/>
    <w:rsid w:val="00D30958"/>
    <w:pPr>
      <w:ind w:left="240"/>
    </w:pPr>
  </w:style>
  <w:style w:type="paragraph" w:styleId="TDC3">
    <w:name w:val="toc 3"/>
    <w:basedOn w:val="Normal"/>
    <w:next w:val="Normal"/>
    <w:autoRedefine/>
    <w:uiPriority w:val="39"/>
    <w:rsid w:val="00D30958"/>
    <w:pPr>
      <w:ind w:left="480"/>
    </w:pPr>
  </w:style>
  <w:style w:type="paragraph" w:styleId="TDC4">
    <w:name w:val="toc 4"/>
    <w:basedOn w:val="Normal"/>
    <w:next w:val="Normal"/>
    <w:autoRedefine/>
    <w:uiPriority w:val="39"/>
    <w:rsid w:val="00D30958"/>
    <w:pPr>
      <w:ind w:left="720"/>
    </w:pPr>
  </w:style>
  <w:style w:type="paragraph" w:styleId="TDC5">
    <w:name w:val="toc 5"/>
    <w:basedOn w:val="Normal"/>
    <w:next w:val="Normal"/>
    <w:autoRedefine/>
    <w:uiPriority w:val="39"/>
    <w:rsid w:val="00D30958"/>
    <w:pPr>
      <w:ind w:left="960"/>
    </w:pPr>
  </w:style>
  <w:style w:type="paragraph" w:styleId="TDC6">
    <w:name w:val="toc 6"/>
    <w:basedOn w:val="Normal"/>
    <w:next w:val="Normal"/>
    <w:autoRedefine/>
    <w:uiPriority w:val="39"/>
    <w:rsid w:val="00D30958"/>
    <w:pPr>
      <w:ind w:left="1200"/>
    </w:pPr>
  </w:style>
  <w:style w:type="paragraph" w:styleId="TDC7">
    <w:name w:val="toc 7"/>
    <w:basedOn w:val="Normal"/>
    <w:next w:val="Normal"/>
    <w:autoRedefine/>
    <w:semiHidden/>
    <w:rsid w:val="00D30958"/>
    <w:pPr>
      <w:ind w:left="1440"/>
    </w:pPr>
  </w:style>
  <w:style w:type="paragraph" w:styleId="TDC8">
    <w:name w:val="toc 8"/>
    <w:basedOn w:val="Normal"/>
    <w:next w:val="Normal"/>
    <w:autoRedefine/>
    <w:semiHidden/>
    <w:rsid w:val="00D30958"/>
    <w:pPr>
      <w:ind w:left="1680"/>
    </w:pPr>
  </w:style>
  <w:style w:type="paragraph" w:styleId="TDC9">
    <w:name w:val="toc 9"/>
    <w:basedOn w:val="Normal"/>
    <w:next w:val="Normal"/>
    <w:autoRedefine/>
    <w:semiHidden/>
    <w:rsid w:val="00D30958"/>
    <w:pPr>
      <w:ind w:left="1920"/>
    </w:pPr>
  </w:style>
  <w:style w:type="paragraph" w:customStyle="1" w:styleId="Cuadro1">
    <w:name w:val="Cuadro 1"/>
    <w:basedOn w:val="Normal"/>
    <w:rsid w:val="00D30958"/>
    <w:pPr>
      <w:spacing w:before="80" w:line="360" w:lineRule="auto"/>
      <w:jc w:val="both"/>
    </w:pPr>
    <w:rPr>
      <w:lang w:val="es-AR"/>
    </w:rPr>
  </w:style>
  <w:style w:type="character" w:styleId="Refdecomentario">
    <w:name w:val="annotation reference"/>
    <w:uiPriority w:val="99"/>
    <w:semiHidden/>
    <w:unhideWhenUsed/>
    <w:rsid w:val="008C1D35"/>
    <w:rPr>
      <w:sz w:val="16"/>
      <w:szCs w:val="16"/>
    </w:rPr>
  </w:style>
  <w:style w:type="paragraph" w:styleId="Textocomentario">
    <w:name w:val="annotation text"/>
    <w:basedOn w:val="Normal"/>
    <w:link w:val="TextocomentarioCar"/>
    <w:uiPriority w:val="99"/>
    <w:semiHidden/>
    <w:unhideWhenUsed/>
    <w:rsid w:val="008C1D35"/>
    <w:rPr>
      <w:sz w:val="20"/>
      <w:szCs w:val="20"/>
    </w:rPr>
  </w:style>
  <w:style w:type="character" w:customStyle="1" w:styleId="TextocomentarioCar">
    <w:name w:val="Texto comentario Car"/>
    <w:link w:val="Textocomentario"/>
    <w:uiPriority w:val="99"/>
    <w:semiHidden/>
    <w:rsid w:val="008C1D35"/>
    <w:rPr>
      <w:lang w:val="es-ES" w:eastAsia="es-ES"/>
    </w:rPr>
  </w:style>
  <w:style w:type="paragraph" w:styleId="Asuntodelcomentario">
    <w:name w:val="annotation subject"/>
    <w:basedOn w:val="Textocomentario"/>
    <w:next w:val="Textocomentario"/>
    <w:link w:val="AsuntodelcomentarioCar"/>
    <w:uiPriority w:val="99"/>
    <w:semiHidden/>
    <w:unhideWhenUsed/>
    <w:rsid w:val="008C1D35"/>
    <w:rPr>
      <w:b/>
      <w:bCs/>
    </w:rPr>
  </w:style>
  <w:style w:type="character" w:customStyle="1" w:styleId="AsuntodelcomentarioCar">
    <w:name w:val="Asunto del comentario Car"/>
    <w:link w:val="Asuntodelcomentario"/>
    <w:uiPriority w:val="99"/>
    <w:semiHidden/>
    <w:rsid w:val="008C1D35"/>
    <w:rPr>
      <w:b/>
      <w:bCs/>
      <w:lang w:val="es-ES" w:eastAsia="es-ES"/>
    </w:rPr>
  </w:style>
  <w:style w:type="paragraph" w:styleId="Textodeglobo">
    <w:name w:val="Balloon Text"/>
    <w:basedOn w:val="Normal"/>
    <w:link w:val="TextodegloboCar"/>
    <w:uiPriority w:val="99"/>
    <w:semiHidden/>
    <w:unhideWhenUsed/>
    <w:rsid w:val="008C1D35"/>
    <w:rPr>
      <w:rFonts w:ascii="Tahoma" w:hAnsi="Tahoma" w:cs="Tahoma"/>
      <w:sz w:val="16"/>
      <w:szCs w:val="16"/>
    </w:rPr>
  </w:style>
  <w:style w:type="character" w:customStyle="1" w:styleId="TextodegloboCar">
    <w:name w:val="Texto de globo Car"/>
    <w:link w:val="Textodeglobo"/>
    <w:uiPriority w:val="99"/>
    <w:semiHidden/>
    <w:rsid w:val="008C1D35"/>
    <w:rPr>
      <w:rFonts w:ascii="Tahoma" w:hAnsi="Tahoma" w:cs="Tahoma"/>
      <w:sz w:val="16"/>
      <w:szCs w:val="16"/>
      <w:lang w:val="es-ES" w:eastAsia="es-ES"/>
    </w:rPr>
  </w:style>
  <w:style w:type="paragraph" w:styleId="Prrafodelista">
    <w:name w:val="List Paragraph"/>
    <w:basedOn w:val="Normal"/>
    <w:uiPriority w:val="34"/>
    <w:qFormat/>
    <w:rsid w:val="00BD2B7E"/>
    <w:pPr>
      <w:spacing w:after="200" w:line="276" w:lineRule="auto"/>
      <w:ind w:left="720"/>
      <w:contextualSpacing/>
    </w:pPr>
    <w:rPr>
      <w:rFonts w:ascii="Calibri" w:hAnsi="Calibri"/>
      <w:sz w:val="22"/>
      <w:szCs w:val="22"/>
      <w:lang w:val="es-AR" w:eastAsia="es-AR"/>
    </w:rPr>
  </w:style>
  <w:style w:type="character" w:styleId="Textodelmarcadordeposicin">
    <w:name w:val="Placeholder Text"/>
    <w:basedOn w:val="Fuentedeprrafopredeter"/>
    <w:uiPriority w:val="99"/>
    <w:semiHidden/>
    <w:rsid w:val="00C61F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2.wmf"/><Relationship Id="rId299" Type="http://schemas.openxmlformats.org/officeDocument/2006/relationships/oleObject" Target="embeddings/oleObject147.bin"/><Relationship Id="rId21" Type="http://schemas.openxmlformats.org/officeDocument/2006/relationships/image" Target="media/image6.wmf"/><Relationship Id="rId63" Type="http://schemas.openxmlformats.org/officeDocument/2006/relationships/image" Target="media/image25.wmf"/><Relationship Id="rId159" Type="http://schemas.openxmlformats.org/officeDocument/2006/relationships/image" Target="media/image73.wmf"/><Relationship Id="rId324" Type="http://schemas.openxmlformats.org/officeDocument/2006/relationships/image" Target="media/image155.wmf"/><Relationship Id="rId366" Type="http://schemas.openxmlformats.org/officeDocument/2006/relationships/oleObject" Target="embeddings/oleObject180.bin"/><Relationship Id="rId170" Type="http://schemas.openxmlformats.org/officeDocument/2006/relationships/oleObject" Target="embeddings/oleObject82.bin"/><Relationship Id="rId226" Type="http://schemas.openxmlformats.org/officeDocument/2006/relationships/oleObject" Target="embeddings/oleObject111.bin"/><Relationship Id="rId433" Type="http://schemas.openxmlformats.org/officeDocument/2006/relationships/image" Target="media/image210.wmf"/><Relationship Id="rId268" Type="http://schemas.openxmlformats.org/officeDocument/2006/relationships/image" Target="media/image127.wmf"/><Relationship Id="rId475" Type="http://schemas.openxmlformats.org/officeDocument/2006/relationships/image" Target="media/image232.wmf"/><Relationship Id="rId32" Type="http://schemas.openxmlformats.org/officeDocument/2006/relationships/oleObject" Target="embeddings/oleObject11.bin"/><Relationship Id="rId74" Type="http://schemas.openxmlformats.org/officeDocument/2006/relationships/oleObject" Target="embeddings/oleObject34.bin"/><Relationship Id="rId128" Type="http://schemas.openxmlformats.org/officeDocument/2006/relationships/oleObject" Target="embeddings/oleObject61.bin"/><Relationship Id="rId335" Type="http://schemas.openxmlformats.org/officeDocument/2006/relationships/oleObject" Target="embeddings/oleObject165.bin"/><Relationship Id="rId377" Type="http://schemas.openxmlformats.org/officeDocument/2006/relationships/oleObject" Target="embeddings/oleObject186.bin"/><Relationship Id="rId500" Type="http://schemas.openxmlformats.org/officeDocument/2006/relationships/image" Target="media/image244.wmf"/><Relationship Id="rId5" Type="http://schemas.openxmlformats.org/officeDocument/2006/relationships/settings" Target="settings.xml"/><Relationship Id="rId181" Type="http://schemas.openxmlformats.org/officeDocument/2006/relationships/image" Target="media/image84.wmf"/><Relationship Id="rId237" Type="http://schemas.openxmlformats.org/officeDocument/2006/relationships/oleObject" Target="embeddings/oleObject116.bin"/><Relationship Id="rId402" Type="http://schemas.openxmlformats.org/officeDocument/2006/relationships/oleObject" Target="embeddings/oleObject198.bin"/><Relationship Id="rId279" Type="http://schemas.openxmlformats.org/officeDocument/2006/relationships/oleObject" Target="embeddings/oleObject137.bin"/><Relationship Id="rId444" Type="http://schemas.openxmlformats.org/officeDocument/2006/relationships/oleObject" Target="embeddings/oleObject219.bin"/><Relationship Id="rId486" Type="http://schemas.openxmlformats.org/officeDocument/2006/relationships/oleObject" Target="embeddings/oleObject239.bin"/><Relationship Id="rId43" Type="http://schemas.openxmlformats.org/officeDocument/2006/relationships/image" Target="media/image16.wmf"/><Relationship Id="rId139" Type="http://schemas.openxmlformats.org/officeDocument/2006/relationships/image" Target="media/image63.wmf"/><Relationship Id="rId290" Type="http://schemas.openxmlformats.org/officeDocument/2006/relationships/image" Target="media/image138.wmf"/><Relationship Id="rId304" Type="http://schemas.openxmlformats.org/officeDocument/2006/relationships/image" Target="media/image145.wmf"/><Relationship Id="rId346" Type="http://schemas.openxmlformats.org/officeDocument/2006/relationships/image" Target="media/image165.png"/><Relationship Id="rId388" Type="http://schemas.openxmlformats.org/officeDocument/2006/relationships/oleObject" Target="embeddings/oleObject191.bin"/><Relationship Id="rId85" Type="http://schemas.openxmlformats.org/officeDocument/2006/relationships/image" Target="media/image36.wmf"/><Relationship Id="rId150" Type="http://schemas.openxmlformats.org/officeDocument/2006/relationships/oleObject" Target="embeddings/oleObject72.bin"/><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image" Target="media/image200.wmf"/><Relationship Id="rId248" Type="http://schemas.openxmlformats.org/officeDocument/2006/relationships/image" Target="media/image117.wmf"/><Relationship Id="rId455" Type="http://schemas.openxmlformats.org/officeDocument/2006/relationships/image" Target="media/image222.wmf"/><Relationship Id="rId497" Type="http://schemas.openxmlformats.org/officeDocument/2006/relationships/oleObject" Target="embeddings/oleObject245.bin"/><Relationship Id="rId12" Type="http://schemas.openxmlformats.org/officeDocument/2006/relationships/header" Target="header2.xml"/><Relationship Id="rId108" Type="http://schemas.openxmlformats.org/officeDocument/2006/relationships/oleObject" Target="embeddings/oleObject51.bin"/><Relationship Id="rId315" Type="http://schemas.openxmlformats.org/officeDocument/2006/relationships/oleObject" Target="embeddings/oleObject155.bin"/><Relationship Id="rId357" Type="http://schemas.openxmlformats.org/officeDocument/2006/relationships/image" Target="media/image172.wmf"/><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image" Target="media/image74.wmf"/><Relationship Id="rId217" Type="http://schemas.openxmlformats.org/officeDocument/2006/relationships/image" Target="media/image101.wmf"/><Relationship Id="rId399" Type="http://schemas.openxmlformats.org/officeDocument/2006/relationships/image" Target="media/image193.wmf"/><Relationship Id="rId259" Type="http://schemas.openxmlformats.org/officeDocument/2006/relationships/oleObject" Target="embeddings/oleObject127.bin"/><Relationship Id="rId424" Type="http://schemas.openxmlformats.org/officeDocument/2006/relationships/oleObject" Target="embeddings/oleObject209.bin"/><Relationship Id="rId466" Type="http://schemas.openxmlformats.org/officeDocument/2006/relationships/oleObject" Target="embeddings/oleObject229.bin"/><Relationship Id="rId23" Type="http://schemas.openxmlformats.org/officeDocument/2006/relationships/image" Target="media/image7.wmf"/><Relationship Id="rId119" Type="http://schemas.openxmlformats.org/officeDocument/2006/relationships/image" Target="media/image53.wmf"/><Relationship Id="rId270" Type="http://schemas.openxmlformats.org/officeDocument/2006/relationships/image" Target="media/image128.wmf"/><Relationship Id="rId326" Type="http://schemas.openxmlformats.org/officeDocument/2006/relationships/image" Target="media/image156.wmf"/><Relationship Id="rId65" Type="http://schemas.openxmlformats.org/officeDocument/2006/relationships/image" Target="media/image26.wmf"/><Relationship Id="rId130" Type="http://schemas.openxmlformats.org/officeDocument/2006/relationships/oleObject" Target="embeddings/oleObject62.bin"/><Relationship Id="rId368" Type="http://schemas.openxmlformats.org/officeDocument/2006/relationships/oleObject" Target="embeddings/oleObject181.bin"/><Relationship Id="rId172" Type="http://schemas.openxmlformats.org/officeDocument/2006/relationships/oleObject" Target="embeddings/oleObject83.bin"/><Relationship Id="rId228" Type="http://schemas.openxmlformats.org/officeDocument/2006/relationships/oleObject" Target="embeddings/oleObject112.bin"/><Relationship Id="rId435" Type="http://schemas.openxmlformats.org/officeDocument/2006/relationships/image" Target="media/image211.wmf"/><Relationship Id="rId477" Type="http://schemas.openxmlformats.org/officeDocument/2006/relationships/image" Target="media/image233.wmf"/><Relationship Id="rId281" Type="http://schemas.openxmlformats.org/officeDocument/2006/relationships/oleObject" Target="embeddings/oleObject138.bin"/><Relationship Id="rId337" Type="http://schemas.openxmlformats.org/officeDocument/2006/relationships/oleObject" Target="embeddings/oleObject167.bin"/><Relationship Id="rId502" Type="http://schemas.openxmlformats.org/officeDocument/2006/relationships/fontTable" Target="fontTable.xml"/><Relationship Id="rId34" Type="http://schemas.openxmlformats.org/officeDocument/2006/relationships/oleObject" Target="embeddings/oleObject12.bin"/><Relationship Id="rId76" Type="http://schemas.openxmlformats.org/officeDocument/2006/relationships/oleObject" Target="embeddings/oleObject35.bin"/><Relationship Id="rId141" Type="http://schemas.openxmlformats.org/officeDocument/2006/relationships/image" Target="media/image64.wmf"/><Relationship Id="rId379" Type="http://schemas.openxmlformats.org/officeDocument/2006/relationships/oleObject" Target="embeddings/oleObject187.bin"/><Relationship Id="rId7" Type="http://schemas.openxmlformats.org/officeDocument/2006/relationships/footnotes" Target="footnotes.xml"/><Relationship Id="rId183" Type="http://schemas.openxmlformats.org/officeDocument/2006/relationships/image" Target="media/image85.wmf"/><Relationship Id="rId239" Type="http://schemas.openxmlformats.org/officeDocument/2006/relationships/oleObject" Target="embeddings/oleObject117.bin"/><Relationship Id="rId390" Type="http://schemas.openxmlformats.org/officeDocument/2006/relationships/oleObject" Target="embeddings/oleObject192.bin"/><Relationship Id="rId404" Type="http://schemas.openxmlformats.org/officeDocument/2006/relationships/oleObject" Target="embeddings/oleObject199.bin"/><Relationship Id="rId446" Type="http://schemas.openxmlformats.org/officeDocument/2006/relationships/oleObject" Target="embeddings/oleObject220.bin"/><Relationship Id="rId250" Type="http://schemas.openxmlformats.org/officeDocument/2006/relationships/image" Target="media/image118.wmf"/><Relationship Id="rId292" Type="http://schemas.openxmlformats.org/officeDocument/2006/relationships/image" Target="media/image139.wmf"/><Relationship Id="rId306" Type="http://schemas.openxmlformats.org/officeDocument/2006/relationships/image" Target="media/image146.wmf"/><Relationship Id="rId488" Type="http://schemas.openxmlformats.org/officeDocument/2006/relationships/image" Target="media/image238.wmf"/><Relationship Id="rId24" Type="http://schemas.openxmlformats.org/officeDocument/2006/relationships/oleObject" Target="embeddings/oleObject7.bin"/><Relationship Id="rId45" Type="http://schemas.openxmlformats.org/officeDocument/2006/relationships/image" Target="media/image17.wmf"/><Relationship Id="rId66" Type="http://schemas.openxmlformats.org/officeDocument/2006/relationships/oleObject" Target="embeddings/oleObject30.bin"/><Relationship Id="rId87" Type="http://schemas.openxmlformats.org/officeDocument/2006/relationships/image" Target="media/image37.wmf"/><Relationship Id="rId110" Type="http://schemas.openxmlformats.org/officeDocument/2006/relationships/oleObject" Target="embeddings/oleObject52.bin"/><Relationship Id="rId131" Type="http://schemas.openxmlformats.org/officeDocument/2006/relationships/image" Target="media/image59.wmf"/><Relationship Id="rId327" Type="http://schemas.openxmlformats.org/officeDocument/2006/relationships/oleObject" Target="embeddings/oleObject161.bin"/><Relationship Id="rId348" Type="http://schemas.openxmlformats.org/officeDocument/2006/relationships/image" Target="media/image167.png"/><Relationship Id="rId369" Type="http://schemas.openxmlformats.org/officeDocument/2006/relationships/oleObject" Target="embeddings/oleObject182.bin"/><Relationship Id="rId152" Type="http://schemas.openxmlformats.org/officeDocument/2006/relationships/oleObject" Target="embeddings/oleObject73.bin"/><Relationship Id="rId173" Type="http://schemas.openxmlformats.org/officeDocument/2006/relationships/image" Target="media/image80.wmf"/><Relationship Id="rId194" Type="http://schemas.openxmlformats.org/officeDocument/2006/relationships/oleObject" Target="embeddings/oleObject94.bin"/><Relationship Id="rId208" Type="http://schemas.openxmlformats.org/officeDocument/2006/relationships/image" Target="media/image97.wmf"/><Relationship Id="rId229" Type="http://schemas.openxmlformats.org/officeDocument/2006/relationships/oleObject" Target="embeddings/oleObject113.bin"/><Relationship Id="rId380" Type="http://schemas.openxmlformats.org/officeDocument/2006/relationships/image" Target="media/image183.png"/><Relationship Id="rId415" Type="http://schemas.openxmlformats.org/officeDocument/2006/relationships/image" Target="media/image201.wmf"/><Relationship Id="rId436" Type="http://schemas.openxmlformats.org/officeDocument/2006/relationships/oleObject" Target="embeddings/oleObject215.bin"/><Relationship Id="rId457" Type="http://schemas.openxmlformats.org/officeDocument/2006/relationships/image" Target="media/image223.wmf"/><Relationship Id="rId240" Type="http://schemas.openxmlformats.org/officeDocument/2006/relationships/image" Target="media/image113.wmf"/><Relationship Id="rId261" Type="http://schemas.openxmlformats.org/officeDocument/2006/relationships/oleObject" Target="embeddings/oleObject128.bin"/><Relationship Id="rId478" Type="http://schemas.openxmlformats.org/officeDocument/2006/relationships/oleObject" Target="embeddings/oleObject235.bin"/><Relationship Id="rId499" Type="http://schemas.openxmlformats.org/officeDocument/2006/relationships/oleObject" Target="embeddings/oleObject246.bin"/><Relationship Id="rId14" Type="http://schemas.openxmlformats.org/officeDocument/2006/relationships/oleObject" Target="embeddings/oleObject2.bin"/><Relationship Id="rId35" Type="http://schemas.openxmlformats.org/officeDocument/2006/relationships/oleObject" Target="embeddings/oleObject13.bin"/><Relationship Id="rId56" Type="http://schemas.openxmlformats.org/officeDocument/2006/relationships/oleObject" Target="embeddings/oleObject25.bin"/><Relationship Id="rId77" Type="http://schemas.openxmlformats.org/officeDocument/2006/relationships/image" Target="media/image32.wmf"/><Relationship Id="rId100" Type="http://schemas.openxmlformats.org/officeDocument/2006/relationships/oleObject" Target="embeddings/oleObject47.bin"/><Relationship Id="rId282" Type="http://schemas.openxmlformats.org/officeDocument/2006/relationships/image" Target="media/image134.wmf"/><Relationship Id="rId317" Type="http://schemas.openxmlformats.org/officeDocument/2006/relationships/oleObject" Target="embeddings/oleObject156.bin"/><Relationship Id="rId338" Type="http://schemas.openxmlformats.org/officeDocument/2006/relationships/image" Target="media/image161.wmf"/><Relationship Id="rId359" Type="http://schemas.openxmlformats.org/officeDocument/2006/relationships/image" Target="media/image173.wmf"/><Relationship Id="rId503" Type="http://schemas.openxmlformats.org/officeDocument/2006/relationships/theme" Target="theme/theme1.xml"/><Relationship Id="rId8" Type="http://schemas.openxmlformats.org/officeDocument/2006/relationships/endnotes" Target="endnotes.xml"/><Relationship Id="rId98" Type="http://schemas.openxmlformats.org/officeDocument/2006/relationships/oleObject" Target="embeddings/oleObject46.bin"/><Relationship Id="rId121" Type="http://schemas.openxmlformats.org/officeDocument/2006/relationships/image" Target="media/image54.wmf"/><Relationship Id="rId142" Type="http://schemas.openxmlformats.org/officeDocument/2006/relationships/oleObject" Target="embeddings/oleObject68.bin"/><Relationship Id="rId163" Type="http://schemas.openxmlformats.org/officeDocument/2006/relationships/image" Target="media/image75.wmf"/><Relationship Id="rId184" Type="http://schemas.openxmlformats.org/officeDocument/2006/relationships/oleObject" Target="embeddings/oleObject89.bin"/><Relationship Id="rId219" Type="http://schemas.openxmlformats.org/officeDocument/2006/relationships/image" Target="media/image102.wmf"/><Relationship Id="rId370" Type="http://schemas.openxmlformats.org/officeDocument/2006/relationships/image" Target="media/image178.wmf"/><Relationship Id="rId391" Type="http://schemas.openxmlformats.org/officeDocument/2006/relationships/image" Target="media/image189.wmf"/><Relationship Id="rId405" Type="http://schemas.openxmlformats.org/officeDocument/2006/relationships/image" Target="media/image196.wmf"/><Relationship Id="rId426" Type="http://schemas.openxmlformats.org/officeDocument/2006/relationships/oleObject" Target="embeddings/oleObject210.bin"/><Relationship Id="rId447" Type="http://schemas.openxmlformats.org/officeDocument/2006/relationships/image" Target="media/image217.wmf"/><Relationship Id="rId230" Type="http://schemas.openxmlformats.org/officeDocument/2006/relationships/image" Target="media/image107.png"/><Relationship Id="rId251" Type="http://schemas.openxmlformats.org/officeDocument/2006/relationships/oleObject" Target="embeddings/oleObject123.bin"/><Relationship Id="rId468" Type="http://schemas.openxmlformats.org/officeDocument/2006/relationships/oleObject" Target="embeddings/oleObject230.bin"/><Relationship Id="rId489" Type="http://schemas.openxmlformats.org/officeDocument/2006/relationships/oleObject" Target="embeddings/oleObject241.bin"/><Relationship Id="rId25" Type="http://schemas.openxmlformats.org/officeDocument/2006/relationships/image" Target="media/image8.wmf"/><Relationship Id="rId46" Type="http://schemas.openxmlformats.org/officeDocument/2006/relationships/oleObject" Target="embeddings/oleObject19.bin"/><Relationship Id="rId67" Type="http://schemas.openxmlformats.org/officeDocument/2006/relationships/image" Target="media/image27.wmf"/><Relationship Id="rId272" Type="http://schemas.openxmlformats.org/officeDocument/2006/relationships/image" Target="media/image129.wmf"/><Relationship Id="rId293" Type="http://schemas.openxmlformats.org/officeDocument/2006/relationships/oleObject" Target="embeddings/oleObject144.bin"/><Relationship Id="rId307" Type="http://schemas.openxmlformats.org/officeDocument/2006/relationships/oleObject" Target="embeddings/oleObject151.bin"/><Relationship Id="rId328" Type="http://schemas.openxmlformats.org/officeDocument/2006/relationships/image" Target="media/image157.wmf"/><Relationship Id="rId349" Type="http://schemas.openxmlformats.org/officeDocument/2006/relationships/image" Target="media/image168.wmf"/><Relationship Id="rId88" Type="http://schemas.openxmlformats.org/officeDocument/2006/relationships/oleObject" Target="embeddings/oleObject41.bin"/><Relationship Id="rId111" Type="http://schemas.openxmlformats.org/officeDocument/2006/relationships/image" Target="media/image49.wmf"/><Relationship Id="rId132" Type="http://schemas.openxmlformats.org/officeDocument/2006/relationships/oleObject" Target="embeddings/oleObject63.bin"/><Relationship Id="rId153" Type="http://schemas.openxmlformats.org/officeDocument/2006/relationships/image" Target="media/image70.wmf"/><Relationship Id="rId174" Type="http://schemas.openxmlformats.org/officeDocument/2006/relationships/oleObject" Target="embeddings/oleObject84.bin"/><Relationship Id="rId195" Type="http://schemas.openxmlformats.org/officeDocument/2006/relationships/image" Target="media/image91.wmf"/><Relationship Id="rId209" Type="http://schemas.openxmlformats.org/officeDocument/2006/relationships/oleObject" Target="embeddings/oleObject102.bin"/><Relationship Id="rId360" Type="http://schemas.openxmlformats.org/officeDocument/2006/relationships/oleObject" Target="embeddings/oleObject177.bin"/><Relationship Id="rId381" Type="http://schemas.openxmlformats.org/officeDocument/2006/relationships/image" Target="media/image184.wmf"/><Relationship Id="rId416" Type="http://schemas.openxmlformats.org/officeDocument/2006/relationships/oleObject" Target="embeddings/oleObject205.bin"/><Relationship Id="rId220" Type="http://schemas.openxmlformats.org/officeDocument/2006/relationships/oleObject" Target="embeddings/oleObject108.bin"/><Relationship Id="rId241" Type="http://schemas.openxmlformats.org/officeDocument/2006/relationships/oleObject" Target="embeddings/oleObject118.bin"/><Relationship Id="rId437" Type="http://schemas.openxmlformats.org/officeDocument/2006/relationships/image" Target="media/image212.wmf"/><Relationship Id="rId458" Type="http://schemas.openxmlformats.org/officeDocument/2006/relationships/oleObject" Target="embeddings/oleObject225.bin"/><Relationship Id="rId479" Type="http://schemas.openxmlformats.org/officeDocument/2006/relationships/image" Target="media/image234.png"/><Relationship Id="rId15" Type="http://schemas.openxmlformats.org/officeDocument/2006/relationships/image" Target="media/image3.wmf"/><Relationship Id="rId36" Type="http://schemas.openxmlformats.org/officeDocument/2006/relationships/oleObject" Target="embeddings/oleObject14.bin"/><Relationship Id="rId57" Type="http://schemas.openxmlformats.org/officeDocument/2006/relationships/image" Target="media/image22.wmf"/><Relationship Id="rId262" Type="http://schemas.openxmlformats.org/officeDocument/2006/relationships/image" Target="media/image124.wmf"/><Relationship Id="rId283" Type="http://schemas.openxmlformats.org/officeDocument/2006/relationships/oleObject" Target="embeddings/oleObject139.bin"/><Relationship Id="rId318" Type="http://schemas.openxmlformats.org/officeDocument/2006/relationships/image" Target="media/image152.wmf"/><Relationship Id="rId339" Type="http://schemas.openxmlformats.org/officeDocument/2006/relationships/oleObject" Target="embeddings/oleObject168.bin"/><Relationship Id="rId490" Type="http://schemas.openxmlformats.org/officeDocument/2006/relationships/image" Target="media/image239.wmf"/><Relationship Id="rId78" Type="http://schemas.openxmlformats.org/officeDocument/2006/relationships/oleObject" Target="embeddings/oleObject36.bin"/><Relationship Id="rId99" Type="http://schemas.openxmlformats.org/officeDocument/2006/relationships/image" Target="media/image43.wmf"/><Relationship Id="rId101" Type="http://schemas.openxmlformats.org/officeDocument/2006/relationships/image" Target="media/image44.wmf"/><Relationship Id="rId122" Type="http://schemas.openxmlformats.org/officeDocument/2006/relationships/oleObject" Target="embeddings/oleObject58.bin"/><Relationship Id="rId143" Type="http://schemas.openxmlformats.org/officeDocument/2006/relationships/image" Target="media/image65.wmf"/><Relationship Id="rId164" Type="http://schemas.openxmlformats.org/officeDocument/2006/relationships/oleObject" Target="embeddings/oleObject79.bin"/><Relationship Id="rId185" Type="http://schemas.openxmlformats.org/officeDocument/2006/relationships/image" Target="media/image86.wmf"/><Relationship Id="rId350" Type="http://schemas.openxmlformats.org/officeDocument/2006/relationships/oleObject" Target="embeddings/oleObject172.bin"/><Relationship Id="rId371" Type="http://schemas.openxmlformats.org/officeDocument/2006/relationships/oleObject" Target="embeddings/oleObject183.bin"/><Relationship Id="rId406" Type="http://schemas.openxmlformats.org/officeDocument/2006/relationships/oleObject" Target="embeddings/oleObject200.bin"/><Relationship Id="rId9" Type="http://schemas.openxmlformats.org/officeDocument/2006/relationships/image" Target="media/image1.wmf"/><Relationship Id="rId210" Type="http://schemas.openxmlformats.org/officeDocument/2006/relationships/image" Target="media/image98.wmf"/><Relationship Id="rId392" Type="http://schemas.openxmlformats.org/officeDocument/2006/relationships/oleObject" Target="embeddings/oleObject193.bin"/><Relationship Id="rId427" Type="http://schemas.openxmlformats.org/officeDocument/2006/relationships/image" Target="media/image207.wmf"/><Relationship Id="rId448" Type="http://schemas.openxmlformats.org/officeDocument/2006/relationships/oleObject" Target="embeddings/oleObject221.bin"/><Relationship Id="rId469" Type="http://schemas.openxmlformats.org/officeDocument/2006/relationships/image" Target="media/image229.wmf"/><Relationship Id="rId26" Type="http://schemas.openxmlformats.org/officeDocument/2006/relationships/oleObject" Target="embeddings/oleObject8.bin"/><Relationship Id="rId231" Type="http://schemas.openxmlformats.org/officeDocument/2006/relationships/image" Target="media/image108.png"/><Relationship Id="rId252" Type="http://schemas.openxmlformats.org/officeDocument/2006/relationships/image" Target="media/image119.wmf"/><Relationship Id="rId273" Type="http://schemas.openxmlformats.org/officeDocument/2006/relationships/oleObject" Target="embeddings/oleObject134.bin"/><Relationship Id="rId294" Type="http://schemas.openxmlformats.org/officeDocument/2006/relationships/image" Target="media/image140.wmf"/><Relationship Id="rId308" Type="http://schemas.openxmlformats.org/officeDocument/2006/relationships/image" Target="media/image147.wmf"/><Relationship Id="rId329" Type="http://schemas.openxmlformats.org/officeDocument/2006/relationships/oleObject" Target="embeddings/oleObject162.bin"/><Relationship Id="rId480" Type="http://schemas.openxmlformats.org/officeDocument/2006/relationships/image" Target="media/image235.png"/><Relationship Id="rId47" Type="http://schemas.openxmlformats.org/officeDocument/2006/relationships/image" Target="media/image18.wmf"/><Relationship Id="rId68" Type="http://schemas.openxmlformats.org/officeDocument/2006/relationships/oleObject" Target="embeddings/oleObject31.bin"/><Relationship Id="rId89" Type="http://schemas.openxmlformats.org/officeDocument/2006/relationships/image" Target="media/image38.wmf"/><Relationship Id="rId112" Type="http://schemas.openxmlformats.org/officeDocument/2006/relationships/oleObject" Target="embeddings/oleObject53.bin"/><Relationship Id="rId133" Type="http://schemas.openxmlformats.org/officeDocument/2006/relationships/image" Target="media/image60.wmf"/><Relationship Id="rId154" Type="http://schemas.openxmlformats.org/officeDocument/2006/relationships/oleObject" Target="embeddings/oleObject74.bin"/><Relationship Id="rId175" Type="http://schemas.openxmlformats.org/officeDocument/2006/relationships/image" Target="media/image81.wmf"/><Relationship Id="rId340" Type="http://schemas.openxmlformats.org/officeDocument/2006/relationships/image" Target="media/image162.wmf"/><Relationship Id="rId361" Type="http://schemas.openxmlformats.org/officeDocument/2006/relationships/image" Target="media/image174.wmf"/><Relationship Id="rId196" Type="http://schemas.openxmlformats.org/officeDocument/2006/relationships/oleObject" Target="embeddings/oleObject95.bin"/><Relationship Id="rId200" Type="http://schemas.openxmlformats.org/officeDocument/2006/relationships/oleObject" Target="embeddings/oleObject97.bin"/><Relationship Id="rId382" Type="http://schemas.openxmlformats.org/officeDocument/2006/relationships/oleObject" Target="embeddings/oleObject188.bin"/><Relationship Id="rId417" Type="http://schemas.openxmlformats.org/officeDocument/2006/relationships/image" Target="media/image202.wmf"/><Relationship Id="rId438" Type="http://schemas.openxmlformats.org/officeDocument/2006/relationships/oleObject" Target="embeddings/oleObject216.bin"/><Relationship Id="rId459" Type="http://schemas.openxmlformats.org/officeDocument/2006/relationships/image" Target="media/image224.wmf"/><Relationship Id="rId16" Type="http://schemas.openxmlformats.org/officeDocument/2006/relationships/oleObject" Target="embeddings/oleObject3.bin"/><Relationship Id="rId221" Type="http://schemas.openxmlformats.org/officeDocument/2006/relationships/image" Target="media/image103.wmf"/><Relationship Id="rId242" Type="http://schemas.openxmlformats.org/officeDocument/2006/relationships/image" Target="media/image114.wmf"/><Relationship Id="rId263" Type="http://schemas.openxmlformats.org/officeDocument/2006/relationships/oleObject" Target="embeddings/oleObject129.bin"/><Relationship Id="rId284" Type="http://schemas.openxmlformats.org/officeDocument/2006/relationships/image" Target="media/image135.wmf"/><Relationship Id="rId319" Type="http://schemas.openxmlformats.org/officeDocument/2006/relationships/oleObject" Target="embeddings/oleObject157.bin"/><Relationship Id="rId470" Type="http://schemas.openxmlformats.org/officeDocument/2006/relationships/oleObject" Target="embeddings/oleObject231.bin"/><Relationship Id="rId491" Type="http://schemas.openxmlformats.org/officeDocument/2006/relationships/oleObject" Target="embeddings/oleObject242.bin"/><Relationship Id="rId37" Type="http://schemas.openxmlformats.org/officeDocument/2006/relationships/image" Target="media/image13.wmf"/><Relationship Id="rId58" Type="http://schemas.openxmlformats.org/officeDocument/2006/relationships/oleObject" Target="embeddings/oleObject26.bin"/><Relationship Id="rId79" Type="http://schemas.openxmlformats.org/officeDocument/2006/relationships/image" Target="media/image33.wmf"/><Relationship Id="rId102" Type="http://schemas.openxmlformats.org/officeDocument/2006/relationships/oleObject" Target="embeddings/oleObject48.bin"/><Relationship Id="rId123" Type="http://schemas.openxmlformats.org/officeDocument/2006/relationships/image" Target="media/image55.wmf"/><Relationship Id="rId144" Type="http://schemas.openxmlformats.org/officeDocument/2006/relationships/oleObject" Target="embeddings/oleObject69.bin"/><Relationship Id="rId330" Type="http://schemas.openxmlformats.org/officeDocument/2006/relationships/image" Target="media/image158.wmf"/><Relationship Id="rId90" Type="http://schemas.openxmlformats.org/officeDocument/2006/relationships/oleObject" Target="embeddings/oleObject42.bin"/><Relationship Id="rId165" Type="http://schemas.openxmlformats.org/officeDocument/2006/relationships/image" Target="media/image76.wmf"/><Relationship Id="rId186" Type="http://schemas.openxmlformats.org/officeDocument/2006/relationships/oleObject" Target="embeddings/oleObject90.bin"/><Relationship Id="rId351" Type="http://schemas.openxmlformats.org/officeDocument/2006/relationships/image" Target="media/image169.wmf"/><Relationship Id="rId372" Type="http://schemas.openxmlformats.org/officeDocument/2006/relationships/image" Target="media/image179.wmf"/><Relationship Id="rId393" Type="http://schemas.openxmlformats.org/officeDocument/2006/relationships/image" Target="media/image190.wmf"/><Relationship Id="rId407" Type="http://schemas.openxmlformats.org/officeDocument/2006/relationships/image" Target="media/image197.wmf"/><Relationship Id="rId428" Type="http://schemas.openxmlformats.org/officeDocument/2006/relationships/oleObject" Target="embeddings/oleObject211.bin"/><Relationship Id="rId449" Type="http://schemas.openxmlformats.org/officeDocument/2006/relationships/image" Target="media/image218.wmf"/><Relationship Id="rId211" Type="http://schemas.openxmlformats.org/officeDocument/2006/relationships/oleObject" Target="embeddings/oleObject103.bin"/><Relationship Id="rId232" Type="http://schemas.openxmlformats.org/officeDocument/2006/relationships/image" Target="media/image109.png"/><Relationship Id="rId253" Type="http://schemas.openxmlformats.org/officeDocument/2006/relationships/oleObject" Target="embeddings/oleObject124.bin"/><Relationship Id="rId274" Type="http://schemas.openxmlformats.org/officeDocument/2006/relationships/image" Target="media/image130.wmf"/><Relationship Id="rId295" Type="http://schemas.openxmlformats.org/officeDocument/2006/relationships/oleObject" Target="embeddings/oleObject145.bin"/><Relationship Id="rId309" Type="http://schemas.openxmlformats.org/officeDocument/2006/relationships/oleObject" Target="embeddings/oleObject152.bin"/><Relationship Id="rId460" Type="http://schemas.openxmlformats.org/officeDocument/2006/relationships/oleObject" Target="embeddings/oleObject226.bin"/><Relationship Id="rId481" Type="http://schemas.openxmlformats.org/officeDocument/2006/relationships/oleObject" Target="embeddings/oleObject236.bin"/><Relationship Id="rId27" Type="http://schemas.openxmlformats.org/officeDocument/2006/relationships/image" Target="media/image9.wmf"/><Relationship Id="rId48" Type="http://schemas.openxmlformats.org/officeDocument/2006/relationships/oleObject" Target="embeddings/oleObject20.bin"/><Relationship Id="rId69" Type="http://schemas.openxmlformats.org/officeDocument/2006/relationships/image" Target="media/image28.wmf"/><Relationship Id="rId113" Type="http://schemas.openxmlformats.org/officeDocument/2006/relationships/image" Target="media/image50.wmf"/><Relationship Id="rId134" Type="http://schemas.openxmlformats.org/officeDocument/2006/relationships/oleObject" Target="embeddings/oleObject64.bin"/><Relationship Id="rId320" Type="http://schemas.openxmlformats.org/officeDocument/2006/relationships/image" Target="media/image153.wmf"/><Relationship Id="rId80" Type="http://schemas.openxmlformats.org/officeDocument/2006/relationships/oleObject" Target="embeddings/oleObject37.bin"/><Relationship Id="rId155" Type="http://schemas.openxmlformats.org/officeDocument/2006/relationships/image" Target="media/image71.wmf"/><Relationship Id="rId176" Type="http://schemas.openxmlformats.org/officeDocument/2006/relationships/oleObject" Target="embeddings/oleObject85.bin"/><Relationship Id="rId197" Type="http://schemas.openxmlformats.org/officeDocument/2006/relationships/image" Target="media/image92.wmf"/><Relationship Id="rId341" Type="http://schemas.openxmlformats.org/officeDocument/2006/relationships/oleObject" Target="embeddings/oleObject169.bin"/><Relationship Id="rId362" Type="http://schemas.openxmlformats.org/officeDocument/2006/relationships/oleObject" Target="embeddings/oleObject178.bin"/><Relationship Id="rId383" Type="http://schemas.openxmlformats.org/officeDocument/2006/relationships/image" Target="media/image185.wmf"/><Relationship Id="rId418" Type="http://schemas.openxmlformats.org/officeDocument/2006/relationships/oleObject" Target="embeddings/oleObject206.bin"/><Relationship Id="rId439" Type="http://schemas.openxmlformats.org/officeDocument/2006/relationships/image" Target="media/image213.wmf"/><Relationship Id="rId201" Type="http://schemas.openxmlformats.org/officeDocument/2006/relationships/image" Target="media/image94.wmf"/><Relationship Id="rId222" Type="http://schemas.openxmlformats.org/officeDocument/2006/relationships/oleObject" Target="embeddings/oleObject109.bin"/><Relationship Id="rId243" Type="http://schemas.openxmlformats.org/officeDocument/2006/relationships/oleObject" Target="embeddings/oleObject119.bin"/><Relationship Id="rId264" Type="http://schemas.openxmlformats.org/officeDocument/2006/relationships/image" Target="media/image125.wmf"/><Relationship Id="rId285" Type="http://schemas.openxmlformats.org/officeDocument/2006/relationships/oleObject" Target="embeddings/oleObject140.bin"/><Relationship Id="rId450" Type="http://schemas.openxmlformats.org/officeDocument/2006/relationships/oleObject" Target="embeddings/oleObject222.bin"/><Relationship Id="rId471" Type="http://schemas.openxmlformats.org/officeDocument/2006/relationships/image" Target="media/image230.wmf"/><Relationship Id="rId17" Type="http://schemas.openxmlformats.org/officeDocument/2006/relationships/image" Target="media/image4.wmf"/><Relationship Id="rId38" Type="http://schemas.openxmlformats.org/officeDocument/2006/relationships/oleObject" Target="embeddings/oleObject15.bin"/><Relationship Id="rId59" Type="http://schemas.openxmlformats.org/officeDocument/2006/relationships/image" Target="media/image23.wmf"/><Relationship Id="rId103" Type="http://schemas.openxmlformats.org/officeDocument/2006/relationships/image" Target="media/image45.wmf"/><Relationship Id="rId124" Type="http://schemas.openxmlformats.org/officeDocument/2006/relationships/oleObject" Target="embeddings/oleObject59.bin"/><Relationship Id="rId310" Type="http://schemas.openxmlformats.org/officeDocument/2006/relationships/image" Target="media/image148.wmf"/><Relationship Id="rId492" Type="http://schemas.openxmlformats.org/officeDocument/2006/relationships/image" Target="media/image240.wmf"/><Relationship Id="rId70" Type="http://schemas.openxmlformats.org/officeDocument/2006/relationships/oleObject" Target="embeddings/oleObject32.bin"/><Relationship Id="rId91" Type="http://schemas.openxmlformats.org/officeDocument/2006/relationships/image" Target="media/image39.wmf"/><Relationship Id="rId145" Type="http://schemas.openxmlformats.org/officeDocument/2006/relationships/image" Target="media/image66.wmf"/><Relationship Id="rId166" Type="http://schemas.openxmlformats.org/officeDocument/2006/relationships/oleObject" Target="embeddings/oleObject80.bin"/><Relationship Id="rId187" Type="http://schemas.openxmlformats.org/officeDocument/2006/relationships/image" Target="media/image87.wmf"/><Relationship Id="rId331" Type="http://schemas.openxmlformats.org/officeDocument/2006/relationships/oleObject" Target="embeddings/oleObject163.bin"/><Relationship Id="rId352" Type="http://schemas.openxmlformats.org/officeDocument/2006/relationships/oleObject" Target="embeddings/oleObject173.bin"/><Relationship Id="rId373" Type="http://schemas.openxmlformats.org/officeDocument/2006/relationships/oleObject" Target="embeddings/oleObject184.bin"/><Relationship Id="rId394" Type="http://schemas.openxmlformats.org/officeDocument/2006/relationships/oleObject" Target="embeddings/oleObject194.bin"/><Relationship Id="rId408" Type="http://schemas.openxmlformats.org/officeDocument/2006/relationships/oleObject" Target="embeddings/oleObject201.bin"/><Relationship Id="rId429" Type="http://schemas.openxmlformats.org/officeDocument/2006/relationships/image" Target="media/image208.wmf"/><Relationship Id="rId1" Type="http://schemas.openxmlformats.org/officeDocument/2006/relationships/customXml" Target="../customXml/item1.xml"/><Relationship Id="rId212" Type="http://schemas.openxmlformats.org/officeDocument/2006/relationships/image" Target="media/image99.wmf"/><Relationship Id="rId233" Type="http://schemas.openxmlformats.org/officeDocument/2006/relationships/image" Target="media/image110.wmf"/><Relationship Id="rId254" Type="http://schemas.openxmlformats.org/officeDocument/2006/relationships/image" Target="media/image120.wmf"/><Relationship Id="rId440" Type="http://schemas.openxmlformats.org/officeDocument/2006/relationships/oleObject" Target="embeddings/oleObject217.bin"/><Relationship Id="rId28" Type="http://schemas.openxmlformats.org/officeDocument/2006/relationships/oleObject" Target="embeddings/oleObject9.bin"/><Relationship Id="rId49" Type="http://schemas.openxmlformats.org/officeDocument/2006/relationships/image" Target="media/image19.wmf"/><Relationship Id="rId114" Type="http://schemas.openxmlformats.org/officeDocument/2006/relationships/oleObject" Target="embeddings/oleObject54.bin"/><Relationship Id="rId275" Type="http://schemas.openxmlformats.org/officeDocument/2006/relationships/oleObject" Target="embeddings/oleObject135.bin"/><Relationship Id="rId296" Type="http://schemas.openxmlformats.org/officeDocument/2006/relationships/image" Target="media/image141.wmf"/><Relationship Id="rId300" Type="http://schemas.openxmlformats.org/officeDocument/2006/relationships/image" Target="media/image143.wmf"/><Relationship Id="rId461" Type="http://schemas.openxmlformats.org/officeDocument/2006/relationships/image" Target="media/image225.wmf"/><Relationship Id="rId482" Type="http://schemas.openxmlformats.org/officeDocument/2006/relationships/image" Target="media/image236.wmf"/><Relationship Id="rId60" Type="http://schemas.openxmlformats.org/officeDocument/2006/relationships/oleObject" Target="embeddings/oleObject27.bin"/><Relationship Id="rId81" Type="http://schemas.openxmlformats.org/officeDocument/2006/relationships/image" Target="media/image34.wmf"/><Relationship Id="rId135" Type="http://schemas.openxmlformats.org/officeDocument/2006/relationships/image" Target="media/image61.wmf"/><Relationship Id="rId156" Type="http://schemas.openxmlformats.org/officeDocument/2006/relationships/oleObject" Target="embeddings/oleObject75.bin"/><Relationship Id="rId177" Type="http://schemas.openxmlformats.org/officeDocument/2006/relationships/image" Target="media/image82.wmf"/><Relationship Id="rId198" Type="http://schemas.openxmlformats.org/officeDocument/2006/relationships/oleObject" Target="embeddings/oleObject96.bin"/><Relationship Id="rId321" Type="http://schemas.openxmlformats.org/officeDocument/2006/relationships/oleObject" Target="embeddings/oleObject158.bin"/><Relationship Id="rId342" Type="http://schemas.openxmlformats.org/officeDocument/2006/relationships/image" Target="media/image163.wmf"/><Relationship Id="rId363" Type="http://schemas.openxmlformats.org/officeDocument/2006/relationships/image" Target="media/image175.wmf"/><Relationship Id="rId384" Type="http://schemas.openxmlformats.org/officeDocument/2006/relationships/oleObject" Target="embeddings/oleObject189.bin"/><Relationship Id="rId419" Type="http://schemas.openxmlformats.org/officeDocument/2006/relationships/image" Target="media/image203.wmf"/><Relationship Id="rId202" Type="http://schemas.openxmlformats.org/officeDocument/2006/relationships/oleObject" Target="embeddings/oleObject98.bin"/><Relationship Id="rId223" Type="http://schemas.openxmlformats.org/officeDocument/2006/relationships/image" Target="media/image104.wmf"/><Relationship Id="rId244" Type="http://schemas.openxmlformats.org/officeDocument/2006/relationships/image" Target="media/image115.wmf"/><Relationship Id="rId430" Type="http://schemas.openxmlformats.org/officeDocument/2006/relationships/oleObject" Target="embeddings/oleObject212.bin"/><Relationship Id="rId18" Type="http://schemas.openxmlformats.org/officeDocument/2006/relationships/oleObject" Target="embeddings/oleObject4.bin"/><Relationship Id="rId39" Type="http://schemas.openxmlformats.org/officeDocument/2006/relationships/image" Target="media/image14.wmf"/><Relationship Id="rId265" Type="http://schemas.openxmlformats.org/officeDocument/2006/relationships/oleObject" Target="embeddings/oleObject130.bin"/><Relationship Id="rId286" Type="http://schemas.openxmlformats.org/officeDocument/2006/relationships/image" Target="media/image136.wmf"/><Relationship Id="rId451" Type="http://schemas.openxmlformats.org/officeDocument/2006/relationships/image" Target="media/image219.png"/><Relationship Id="rId472" Type="http://schemas.openxmlformats.org/officeDocument/2006/relationships/oleObject" Target="embeddings/oleObject232.bin"/><Relationship Id="rId493" Type="http://schemas.openxmlformats.org/officeDocument/2006/relationships/oleObject" Target="embeddings/oleObject243.bin"/><Relationship Id="rId50" Type="http://schemas.openxmlformats.org/officeDocument/2006/relationships/oleObject" Target="embeddings/oleObject21.bin"/><Relationship Id="rId104" Type="http://schemas.openxmlformats.org/officeDocument/2006/relationships/oleObject" Target="embeddings/oleObject49.bin"/><Relationship Id="rId125" Type="http://schemas.openxmlformats.org/officeDocument/2006/relationships/image" Target="media/image56.wmf"/><Relationship Id="rId146" Type="http://schemas.openxmlformats.org/officeDocument/2006/relationships/oleObject" Target="embeddings/oleObject70.bin"/><Relationship Id="rId167" Type="http://schemas.openxmlformats.org/officeDocument/2006/relationships/image" Target="media/image77.wmf"/><Relationship Id="rId188" Type="http://schemas.openxmlformats.org/officeDocument/2006/relationships/oleObject" Target="embeddings/oleObject91.bin"/><Relationship Id="rId311" Type="http://schemas.openxmlformats.org/officeDocument/2006/relationships/oleObject" Target="embeddings/oleObject153.bin"/><Relationship Id="rId332" Type="http://schemas.openxmlformats.org/officeDocument/2006/relationships/image" Target="media/image159.wmf"/><Relationship Id="rId353" Type="http://schemas.openxmlformats.org/officeDocument/2006/relationships/image" Target="media/image170.wmf"/><Relationship Id="rId374" Type="http://schemas.openxmlformats.org/officeDocument/2006/relationships/image" Target="media/image180.wmf"/><Relationship Id="rId395" Type="http://schemas.openxmlformats.org/officeDocument/2006/relationships/image" Target="media/image191.wmf"/><Relationship Id="rId409" Type="http://schemas.openxmlformats.org/officeDocument/2006/relationships/image" Target="media/image198.wmf"/><Relationship Id="rId71" Type="http://schemas.openxmlformats.org/officeDocument/2006/relationships/image" Target="media/image29.wmf"/><Relationship Id="rId92" Type="http://schemas.openxmlformats.org/officeDocument/2006/relationships/oleObject" Target="embeddings/oleObject43.bin"/><Relationship Id="rId213" Type="http://schemas.openxmlformats.org/officeDocument/2006/relationships/oleObject" Target="embeddings/oleObject104.bin"/><Relationship Id="rId234" Type="http://schemas.openxmlformats.org/officeDocument/2006/relationships/oleObject" Target="embeddings/oleObject114.bin"/><Relationship Id="rId420" Type="http://schemas.openxmlformats.org/officeDocument/2006/relationships/oleObject" Target="embeddings/oleObject207.bin"/><Relationship Id="rId2" Type="http://schemas.openxmlformats.org/officeDocument/2006/relationships/numbering" Target="numbering.xml"/><Relationship Id="rId29" Type="http://schemas.openxmlformats.org/officeDocument/2006/relationships/image" Target="media/image10.wmf"/><Relationship Id="rId255" Type="http://schemas.openxmlformats.org/officeDocument/2006/relationships/oleObject" Target="embeddings/oleObject125.bin"/><Relationship Id="rId276" Type="http://schemas.openxmlformats.org/officeDocument/2006/relationships/image" Target="media/image131.wmf"/><Relationship Id="rId297" Type="http://schemas.openxmlformats.org/officeDocument/2006/relationships/oleObject" Target="embeddings/oleObject146.bin"/><Relationship Id="rId441" Type="http://schemas.openxmlformats.org/officeDocument/2006/relationships/image" Target="media/image214.wmf"/><Relationship Id="rId462" Type="http://schemas.openxmlformats.org/officeDocument/2006/relationships/oleObject" Target="embeddings/oleObject227.bin"/><Relationship Id="rId483" Type="http://schemas.openxmlformats.org/officeDocument/2006/relationships/oleObject" Target="embeddings/oleObject237.bin"/><Relationship Id="rId40" Type="http://schemas.openxmlformats.org/officeDocument/2006/relationships/oleObject" Target="embeddings/oleObject16.bin"/><Relationship Id="rId115" Type="http://schemas.openxmlformats.org/officeDocument/2006/relationships/image" Target="media/image51.wmf"/><Relationship Id="rId136" Type="http://schemas.openxmlformats.org/officeDocument/2006/relationships/oleObject" Target="embeddings/oleObject65.bin"/><Relationship Id="rId157" Type="http://schemas.openxmlformats.org/officeDocument/2006/relationships/image" Target="media/image72.wmf"/><Relationship Id="rId178" Type="http://schemas.openxmlformats.org/officeDocument/2006/relationships/oleObject" Target="embeddings/oleObject86.bin"/><Relationship Id="rId301" Type="http://schemas.openxmlformats.org/officeDocument/2006/relationships/oleObject" Target="embeddings/oleObject148.bin"/><Relationship Id="rId322" Type="http://schemas.openxmlformats.org/officeDocument/2006/relationships/image" Target="media/image154.wmf"/><Relationship Id="rId343" Type="http://schemas.openxmlformats.org/officeDocument/2006/relationships/oleObject" Target="embeddings/oleObject170.bin"/><Relationship Id="rId364" Type="http://schemas.openxmlformats.org/officeDocument/2006/relationships/oleObject" Target="embeddings/oleObject179.bin"/><Relationship Id="rId61" Type="http://schemas.openxmlformats.org/officeDocument/2006/relationships/image" Target="media/image24.wmf"/><Relationship Id="rId82" Type="http://schemas.openxmlformats.org/officeDocument/2006/relationships/oleObject" Target="embeddings/oleObject38.bin"/><Relationship Id="rId199" Type="http://schemas.openxmlformats.org/officeDocument/2006/relationships/image" Target="media/image93.wmf"/><Relationship Id="rId203" Type="http://schemas.openxmlformats.org/officeDocument/2006/relationships/image" Target="media/image95.wmf"/><Relationship Id="rId385" Type="http://schemas.openxmlformats.org/officeDocument/2006/relationships/image" Target="media/image186.wmf"/><Relationship Id="rId19" Type="http://schemas.openxmlformats.org/officeDocument/2006/relationships/image" Target="media/image5.wmf"/><Relationship Id="rId224" Type="http://schemas.openxmlformats.org/officeDocument/2006/relationships/oleObject" Target="embeddings/oleObject110.bin"/><Relationship Id="rId245" Type="http://schemas.openxmlformats.org/officeDocument/2006/relationships/oleObject" Target="embeddings/oleObject120.bin"/><Relationship Id="rId266" Type="http://schemas.openxmlformats.org/officeDocument/2006/relationships/image" Target="media/image126.wmf"/><Relationship Id="rId287" Type="http://schemas.openxmlformats.org/officeDocument/2006/relationships/oleObject" Target="embeddings/oleObject141.bin"/><Relationship Id="rId410" Type="http://schemas.openxmlformats.org/officeDocument/2006/relationships/oleObject" Target="embeddings/oleObject202.bin"/><Relationship Id="rId431" Type="http://schemas.openxmlformats.org/officeDocument/2006/relationships/image" Target="media/image209.wmf"/><Relationship Id="rId452" Type="http://schemas.openxmlformats.org/officeDocument/2006/relationships/image" Target="media/image220.png"/><Relationship Id="rId473" Type="http://schemas.openxmlformats.org/officeDocument/2006/relationships/image" Target="media/image231.wmf"/><Relationship Id="rId494" Type="http://schemas.openxmlformats.org/officeDocument/2006/relationships/image" Target="media/image241.wmf"/><Relationship Id="rId30" Type="http://schemas.openxmlformats.org/officeDocument/2006/relationships/oleObject" Target="embeddings/oleObject10.bin"/><Relationship Id="rId105" Type="http://schemas.openxmlformats.org/officeDocument/2006/relationships/image" Target="media/image46.wmf"/><Relationship Id="rId126" Type="http://schemas.openxmlformats.org/officeDocument/2006/relationships/oleObject" Target="embeddings/oleObject60.bin"/><Relationship Id="rId147" Type="http://schemas.openxmlformats.org/officeDocument/2006/relationships/image" Target="media/image67.wmf"/><Relationship Id="rId168" Type="http://schemas.openxmlformats.org/officeDocument/2006/relationships/oleObject" Target="embeddings/oleObject81.bin"/><Relationship Id="rId312" Type="http://schemas.openxmlformats.org/officeDocument/2006/relationships/image" Target="media/image149.wmf"/><Relationship Id="rId333" Type="http://schemas.openxmlformats.org/officeDocument/2006/relationships/oleObject" Target="embeddings/oleObject164.bin"/><Relationship Id="rId354" Type="http://schemas.openxmlformats.org/officeDocument/2006/relationships/oleObject" Target="embeddings/oleObject174.bin"/><Relationship Id="rId51" Type="http://schemas.openxmlformats.org/officeDocument/2006/relationships/oleObject" Target="embeddings/oleObject22.bin"/><Relationship Id="rId72" Type="http://schemas.openxmlformats.org/officeDocument/2006/relationships/oleObject" Target="embeddings/oleObject33.bin"/><Relationship Id="rId93" Type="http://schemas.openxmlformats.org/officeDocument/2006/relationships/image" Target="media/image40.wmf"/><Relationship Id="rId189" Type="http://schemas.openxmlformats.org/officeDocument/2006/relationships/image" Target="media/image88.wmf"/><Relationship Id="rId375" Type="http://schemas.openxmlformats.org/officeDocument/2006/relationships/oleObject" Target="embeddings/oleObject185.bin"/><Relationship Id="rId396" Type="http://schemas.openxmlformats.org/officeDocument/2006/relationships/oleObject" Target="embeddings/oleObject195.bin"/><Relationship Id="rId3" Type="http://schemas.openxmlformats.org/officeDocument/2006/relationships/styles" Target="styles.xml"/><Relationship Id="rId214" Type="http://schemas.openxmlformats.org/officeDocument/2006/relationships/image" Target="media/image100.wmf"/><Relationship Id="rId235" Type="http://schemas.openxmlformats.org/officeDocument/2006/relationships/image" Target="media/image111.wmf"/><Relationship Id="rId256" Type="http://schemas.openxmlformats.org/officeDocument/2006/relationships/image" Target="media/image121.wmf"/><Relationship Id="rId277" Type="http://schemas.openxmlformats.org/officeDocument/2006/relationships/oleObject" Target="embeddings/oleObject136.bin"/><Relationship Id="rId298" Type="http://schemas.openxmlformats.org/officeDocument/2006/relationships/image" Target="media/image142.wmf"/><Relationship Id="rId400" Type="http://schemas.openxmlformats.org/officeDocument/2006/relationships/oleObject" Target="embeddings/oleObject197.bin"/><Relationship Id="rId421" Type="http://schemas.openxmlformats.org/officeDocument/2006/relationships/image" Target="media/image204.wmf"/><Relationship Id="rId442" Type="http://schemas.openxmlformats.org/officeDocument/2006/relationships/oleObject" Target="embeddings/oleObject218.bin"/><Relationship Id="rId463" Type="http://schemas.openxmlformats.org/officeDocument/2006/relationships/image" Target="media/image226.wmf"/><Relationship Id="rId484" Type="http://schemas.openxmlformats.org/officeDocument/2006/relationships/image" Target="media/image237.wmf"/><Relationship Id="rId116" Type="http://schemas.openxmlformats.org/officeDocument/2006/relationships/oleObject" Target="embeddings/oleObject55.bin"/><Relationship Id="rId137" Type="http://schemas.openxmlformats.org/officeDocument/2006/relationships/image" Target="media/image62.wmf"/><Relationship Id="rId158" Type="http://schemas.openxmlformats.org/officeDocument/2006/relationships/oleObject" Target="embeddings/oleObject76.bin"/><Relationship Id="rId302" Type="http://schemas.openxmlformats.org/officeDocument/2006/relationships/image" Target="media/image144.wmf"/><Relationship Id="rId323" Type="http://schemas.openxmlformats.org/officeDocument/2006/relationships/oleObject" Target="embeddings/oleObject159.bin"/><Relationship Id="rId344" Type="http://schemas.openxmlformats.org/officeDocument/2006/relationships/image" Target="media/image164.wmf"/><Relationship Id="rId20" Type="http://schemas.openxmlformats.org/officeDocument/2006/relationships/oleObject" Target="embeddings/oleObject5.bin"/><Relationship Id="rId41" Type="http://schemas.openxmlformats.org/officeDocument/2006/relationships/image" Target="media/image15.wmf"/><Relationship Id="rId62" Type="http://schemas.openxmlformats.org/officeDocument/2006/relationships/oleObject" Target="embeddings/oleObject28.bin"/><Relationship Id="rId83" Type="http://schemas.openxmlformats.org/officeDocument/2006/relationships/image" Target="media/image35.wmf"/><Relationship Id="rId179" Type="http://schemas.openxmlformats.org/officeDocument/2006/relationships/image" Target="media/image83.wmf"/><Relationship Id="rId365" Type="http://schemas.openxmlformats.org/officeDocument/2006/relationships/image" Target="media/image176.wmf"/><Relationship Id="rId386" Type="http://schemas.openxmlformats.org/officeDocument/2006/relationships/oleObject" Target="embeddings/oleObject190.bin"/><Relationship Id="rId190" Type="http://schemas.openxmlformats.org/officeDocument/2006/relationships/oleObject" Target="embeddings/oleObject92.bin"/><Relationship Id="rId204" Type="http://schemas.openxmlformats.org/officeDocument/2006/relationships/oleObject" Target="embeddings/oleObject99.bin"/><Relationship Id="rId225" Type="http://schemas.openxmlformats.org/officeDocument/2006/relationships/image" Target="media/image105.wmf"/><Relationship Id="rId246" Type="http://schemas.openxmlformats.org/officeDocument/2006/relationships/image" Target="media/image116.wmf"/><Relationship Id="rId267" Type="http://schemas.openxmlformats.org/officeDocument/2006/relationships/oleObject" Target="embeddings/oleObject131.bin"/><Relationship Id="rId288" Type="http://schemas.openxmlformats.org/officeDocument/2006/relationships/image" Target="media/image137.wmf"/><Relationship Id="rId411" Type="http://schemas.openxmlformats.org/officeDocument/2006/relationships/image" Target="media/image199.wmf"/><Relationship Id="rId432" Type="http://schemas.openxmlformats.org/officeDocument/2006/relationships/oleObject" Target="embeddings/oleObject213.bin"/><Relationship Id="rId453" Type="http://schemas.openxmlformats.org/officeDocument/2006/relationships/image" Target="media/image221.wmf"/><Relationship Id="rId474" Type="http://schemas.openxmlformats.org/officeDocument/2006/relationships/oleObject" Target="embeddings/oleObject233.bin"/><Relationship Id="rId106" Type="http://schemas.openxmlformats.org/officeDocument/2006/relationships/oleObject" Target="embeddings/oleObject50.bin"/><Relationship Id="rId127" Type="http://schemas.openxmlformats.org/officeDocument/2006/relationships/image" Target="media/image57.wmf"/><Relationship Id="rId313" Type="http://schemas.openxmlformats.org/officeDocument/2006/relationships/oleObject" Target="embeddings/oleObject154.bin"/><Relationship Id="rId495" Type="http://schemas.openxmlformats.org/officeDocument/2006/relationships/oleObject" Target="embeddings/oleObject244.bin"/><Relationship Id="rId10" Type="http://schemas.openxmlformats.org/officeDocument/2006/relationships/oleObject" Target="embeddings/oleObject1.bin"/><Relationship Id="rId31" Type="http://schemas.openxmlformats.org/officeDocument/2006/relationships/image" Target="media/image11.wmf"/><Relationship Id="rId52" Type="http://schemas.openxmlformats.org/officeDocument/2006/relationships/image" Target="media/image20.wmf"/><Relationship Id="rId73" Type="http://schemas.openxmlformats.org/officeDocument/2006/relationships/image" Target="media/image30.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78.wmf"/><Relationship Id="rId334" Type="http://schemas.openxmlformats.org/officeDocument/2006/relationships/image" Target="media/image160.wmf"/><Relationship Id="rId355" Type="http://schemas.openxmlformats.org/officeDocument/2006/relationships/image" Target="media/image171.wmf"/><Relationship Id="rId376" Type="http://schemas.openxmlformats.org/officeDocument/2006/relationships/image" Target="media/image181.wmf"/><Relationship Id="rId397" Type="http://schemas.openxmlformats.org/officeDocument/2006/relationships/image" Target="media/image192.wmf"/><Relationship Id="rId4" Type="http://schemas.microsoft.com/office/2007/relationships/stylesWithEffects" Target="stylesWithEffects.xml"/><Relationship Id="rId180" Type="http://schemas.openxmlformats.org/officeDocument/2006/relationships/oleObject" Target="embeddings/oleObject87.bin"/><Relationship Id="rId215" Type="http://schemas.openxmlformats.org/officeDocument/2006/relationships/oleObject" Target="embeddings/oleObject105.bin"/><Relationship Id="rId236" Type="http://schemas.openxmlformats.org/officeDocument/2006/relationships/oleObject" Target="embeddings/oleObject115.bin"/><Relationship Id="rId257" Type="http://schemas.openxmlformats.org/officeDocument/2006/relationships/oleObject" Target="embeddings/oleObject126.bin"/><Relationship Id="rId278" Type="http://schemas.openxmlformats.org/officeDocument/2006/relationships/image" Target="media/image132.wmf"/><Relationship Id="rId401" Type="http://schemas.openxmlformats.org/officeDocument/2006/relationships/image" Target="media/image194.wmf"/><Relationship Id="rId422" Type="http://schemas.openxmlformats.org/officeDocument/2006/relationships/oleObject" Target="embeddings/oleObject208.bin"/><Relationship Id="rId443" Type="http://schemas.openxmlformats.org/officeDocument/2006/relationships/image" Target="media/image215.wmf"/><Relationship Id="rId464" Type="http://schemas.openxmlformats.org/officeDocument/2006/relationships/oleObject" Target="embeddings/oleObject228.bin"/><Relationship Id="rId303" Type="http://schemas.openxmlformats.org/officeDocument/2006/relationships/oleObject" Target="embeddings/oleObject149.bin"/><Relationship Id="rId485" Type="http://schemas.openxmlformats.org/officeDocument/2006/relationships/oleObject" Target="embeddings/oleObject238.bin"/><Relationship Id="rId42" Type="http://schemas.openxmlformats.org/officeDocument/2006/relationships/oleObject" Target="embeddings/oleObject17.bin"/><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oleObject" Target="embeddings/oleObject171.bin"/><Relationship Id="rId387" Type="http://schemas.openxmlformats.org/officeDocument/2006/relationships/image" Target="media/image187.wmf"/><Relationship Id="rId191" Type="http://schemas.openxmlformats.org/officeDocument/2006/relationships/image" Target="media/image89.wmf"/><Relationship Id="rId205" Type="http://schemas.openxmlformats.org/officeDocument/2006/relationships/image" Target="media/image96.wmf"/><Relationship Id="rId247" Type="http://schemas.openxmlformats.org/officeDocument/2006/relationships/oleObject" Target="embeddings/oleObject121.bin"/><Relationship Id="rId412" Type="http://schemas.openxmlformats.org/officeDocument/2006/relationships/oleObject" Target="embeddings/oleObject203.bin"/><Relationship Id="rId107" Type="http://schemas.openxmlformats.org/officeDocument/2006/relationships/image" Target="media/image47.wmf"/><Relationship Id="rId289" Type="http://schemas.openxmlformats.org/officeDocument/2006/relationships/oleObject" Target="embeddings/oleObject142.bin"/><Relationship Id="rId454" Type="http://schemas.openxmlformats.org/officeDocument/2006/relationships/oleObject" Target="embeddings/oleObject223.bin"/><Relationship Id="rId496" Type="http://schemas.openxmlformats.org/officeDocument/2006/relationships/image" Target="media/image242.wmf"/><Relationship Id="rId11" Type="http://schemas.openxmlformats.org/officeDocument/2006/relationships/header" Target="header1.xml"/><Relationship Id="rId53" Type="http://schemas.openxmlformats.org/officeDocument/2006/relationships/oleObject" Target="embeddings/oleObject23.bin"/><Relationship Id="rId149" Type="http://schemas.openxmlformats.org/officeDocument/2006/relationships/image" Target="media/image68.wmf"/><Relationship Id="rId314" Type="http://schemas.openxmlformats.org/officeDocument/2006/relationships/image" Target="media/image150.wmf"/><Relationship Id="rId356" Type="http://schemas.openxmlformats.org/officeDocument/2006/relationships/oleObject" Target="embeddings/oleObject175.bin"/><Relationship Id="rId398" Type="http://schemas.openxmlformats.org/officeDocument/2006/relationships/oleObject" Target="embeddings/oleObject196.bin"/><Relationship Id="rId95" Type="http://schemas.openxmlformats.org/officeDocument/2006/relationships/image" Target="media/image41.wmf"/><Relationship Id="rId160" Type="http://schemas.openxmlformats.org/officeDocument/2006/relationships/oleObject" Target="embeddings/oleObject77.bin"/><Relationship Id="rId216" Type="http://schemas.openxmlformats.org/officeDocument/2006/relationships/oleObject" Target="embeddings/oleObject106.bin"/><Relationship Id="rId423" Type="http://schemas.openxmlformats.org/officeDocument/2006/relationships/image" Target="media/image205.wmf"/><Relationship Id="rId258" Type="http://schemas.openxmlformats.org/officeDocument/2006/relationships/image" Target="media/image122.wmf"/><Relationship Id="rId465" Type="http://schemas.openxmlformats.org/officeDocument/2006/relationships/image" Target="media/image227.wmf"/><Relationship Id="rId22" Type="http://schemas.openxmlformats.org/officeDocument/2006/relationships/oleObject" Target="embeddings/oleObject6.bin"/><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oleObject" Target="embeddings/oleObject160.bin"/><Relationship Id="rId367" Type="http://schemas.openxmlformats.org/officeDocument/2006/relationships/image" Target="media/image177.wmf"/><Relationship Id="rId171" Type="http://schemas.openxmlformats.org/officeDocument/2006/relationships/image" Target="media/image79.wmf"/><Relationship Id="rId227" Type="http://schemas.openxmlformats.org/officeDocument/2006/relationships/image" Target="media/image106.wmf"/><Relationship Id="rId269" Type="http://schemas.openxmlformats.org/officeDocument/2006/relationships/oleObject" Target="embeddings/oleObject132.bin"/><Relationship Id="rId434" Type="http://schemas.openxmlformats.org/officeDocument/2006/relationships/oleObject" Target="embeddings/oleObject214.bin"/><Relationship Id="rId476" Type="http://schemas.openxmlformats.org/officeDocument/2006/relationships/oleObject" Target="embeddings/oleObject234.bin"/><Relationship Id="rId33" Type="http://schemas.openxmlformats.org/officeDocument/2006/relationships/image" Target="media/image12.wmf"/><Relationship Id="rId129" Type="http://schemas.openxmlformats.org/officeDocument/2006/relationships/image" Target="media/image58.wmf"/><Relationship Id="rId280" Type="http://schemas.openxmlformats.org/officeDocument/2006/relationships/image" Target="media/image133.wmf"/><Relationship Id="rId336" Type="http://schemas.openxmlformats.org/officeDocument/2006/relationships/oleObject" Target="embeddings/oleObject166.bin"/><Relationship Id="rId501" Type="http://schemas.openxmlformats.org/officeDocument/2006/relationships/oleObject" Target="embeddings/oleObject247.bin"/><Relationship Id="rId75" Type="http://schemas.openxmlformats.org/officeDocument/2006/relationships/image" Target="media/image31.wmf"/><Relationship Id="rId140" Type="http://schemas.openxmlformats.org/officeDocument/2006/relationships/oleObject" Target="embeddings/oleObject67.bin"/><Relationship Id="rId182" Type="http://schemas.openxmlformats.org/officeDocument/2006/relationships/oleObject" Target="embeddings/oleObject88.bin"/><Relationship Id="rId378" Type="http://schemas.openxmlformats.org/officeDocument/2006/relationships/image" Target="media/image182.wmf"/><Relationship Id="rId403" Type="http://schemas.openxmlformats.org/officeDocument/2006/relationships/image" Target="media/image195.wmf"/><Relationship Id="rId6" Type="http://schemas.openxmlformats.org/officeDocument/2006/relationships/webSettings" Target="webSettings.xml"/><Relationship Id="rId238" Type="http://schemas.openxmlformats.org/officeDocument/2006/relationships/image" Target="media/image112.wmf"/><Relationship Id="rId445" Type="http://schemas.openxmlformats.org/officeDocument/2006/relationships/image" Target="media/image216.wmf"/><Relationship Id="rId487" Type="http://schemas.openxmlformats.org/officeDocument/2006/relationships/oleObject" Target="embeddings/oleObject240.bin"/><Relationship Id="rId291" Type="http://schemas.openxmlformats.org/officeDocument/2006/relationships/oleObject" Target="embeddings/oleObject143.bin"/><Relationship Id="rId305" Type="http://schemas.openxmlformats.org/officeDocument/2006/relationships/oleObject" Target="embeddings/oleObject150.bin"/><Relationship Id="rId347" Type="http://schemas.openxmlformats.org/officeDocument/2006/relationships/image" Target="media/image166.png"/><Relationship Id="rId44" Type="http://schemas.openxmlformats.org/officeDocument/2006/relationships/oleObject" Target="embeddings/oleObject18.bin"/><Relationship Id="rId86" Type="http://schemas.openxmlformats.org/officeDocument/2006/relationships/oleObject" Target="embeddings/oleObject40.bin"/><Relationship Id="rId151" Type="http://schemas.openxmlformats.org/officeDocument/2006/relationships/image" Target="media/image69.wmf"/><Relationship Id="rId389" Type="http://schemas.openxmlformats.org/officeDocument/2006/relationships/image" Target="media/image188.png"/><Relationship Id="rId193" Type="http://schemas.openxmlformats.org/officeDocument/2006/relationships/image" Target="media/image90.wmf"/><Relationship Id="rId207" Type="http://schemas.openxmlformats.org/officeDocument/2006/relationships/oleObject" Target="embeddings/oleObject101.bin"/><Relationship Id="rId249" Type="http://schemas.openxmlformats.org/officeDocument/2006/relationships/oleObject" Target="embeddings/oleObject122.bin"/><Relationship Id="rId414" Type="http://schemas.openxmlformats.org/officeDocument/2006/relationships/oleObject" Target="embeddings/oleObject204.bin"/><Relationship Id="rId456" Type="http://schemas.openxmlformats.org/officeDocument/2006/relationships/oleObject" Target="embeddings/oleObject224.bin"/><Relationship Id="rId498" Type="http://schemas.openxmlformats.org/officeDocument/2006/relationships/image" Target="media/image243.wmf"/><Relationship Id="rId13" Type="http://schemas.openxmlformats.org/officeDocument/2006/relationships/image" Target="media/image2.wmf"/><Relationship Id="rId109" Type="http://schemas.openxmlformats.org/officeDocument/2006/relationships/image" Target="media/image48.wmf"/><Relationship Id="rId260" Type="http://schemas.openxmlformats.org/officeDocument/2006/relationships/image" Target="media/image123.wmf"/><Relationship Id="rId316" Type="http://schemas.openxmlformats.org/officeDocument/2006/relationships/image" Target="media/image151.wmf"/><Relationship Id="rId55" Type="http://schemas.openxmlformats.org/officeDocument/2006/relationships/image" Target="media/image21.wmf"/><Relationship Id="rId97" Type="http://schemas.openxmlformats.org/officeDocument/2006/relationships/image" Target="media/image42.wmf"/><Relationship Id="rId120" Type="http://schemas.openxmlformats.org/officeDocument/2006/relationships/oleObject" Target="embeddings/oleObject57.bin"/><Relationship Id="rId358" Type="http://schemas.openxmlformats.org/officeDocument/2006/relationships/oleObject" Target="embeddings/oleObject176.bin"/><Relationship Id="rId162" Type="http://schemas.openxmlformats.org/officeDocument/2006/relationships/oleObject" Target="embeddings/oleObject78.bin"/><Relationship Id="rId218" Type="http://schemas.openxmlformats.org/officeDocument/2006/relationships/oleObject" Target="embeddings/oleObject107.bin"/><Relationship Id="rId425" Type="http://schemas.openxmlformats.org/officeDocument/2006/relationships/image" Target="media/image206.wmf"/><Relationship Id="rId467" Type="http://schemas.openxmlformats.org/officeDocument/2006/relationships/image" Target="media/image228.wmf"/><Relationship Id="rId271" Type="http://schemas.openxmlformats.org/officeDocument/2006/relationships/oleObject" Target="embeddings/oleObject133.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C27B6-E3FD-43AD-B017-5DFE10D4E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41</Pages>
  <Words>6086</Words>
  <Characters>33474</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La característica principal de los modelos econométricos dinámicos  es tener una variable rezagada</vt:lpstr>
    </vt:vector>
  </TitlesOfParts>
  <Company>Hewlett-Packard Company</Company>
  <LinksUpToDate>false</LinksUpToDate>
  <CharactersWithSpaces>39482</CharactersWithSpaces>
  <SharedDoc>false</SharedDoc>
  <HLinks>
    <vt:vector size="108" baseType="variant">
      <vt:variant>
        <vt:i4>1703990</vt:i4>
      </vt:variant>
      <vt:variant>
        <vt:i4>107</vt:i4>
      </vt:variant>
      <vt:variant>
        <vt:i4>0</vt:i4>
      </vt:variant>
      <vt:variant>
        <vt:i4>5</vt:i4>
      </vt:variant>
      <vt:variant>
        <vt:lpwstr/>
      </vt:variant>
      <vt:variant>
        <vt:lpwstr>_Toc270138739</vt:lpwstr>
      </vt:variant>
      <vt:variant>
        <vt:i4>1703990</vt:i4>
      </vt:variant>
      <vt:variant>
        <vt:i4>101</vt:i4>
      </vt:variant>
      <vt:variant>
        <vt:i4>0</vt:i4>
      </vt:variant>
      <vt:variant>
        <vt:i4>5</vt:i4>
      </vt:variant>
      <vt:variant>
        <vt:lpwstr/>
      </vt:variant>
      <vt:variant>
        <vt:lpwstr>_Toc270138738</vt:lpwstr>
      </vt:variant>
      <vt:variant>
        <vt:i4>1703990</vt:i4>
      </vt:variant>
      <vt:variant>
        <vt:i4>95</vt:i4>
      </vt:variant>
      <vt:variant>
        <vt:i4>0</vt:i4>
      </vt:variant>
      <vt:variant>
        <vt:i4>5</vt:i4>
      </vt:variant>
      <vt:variant>
        <vt:lpwstr/>
      </vt:variant>
      <vt:variant>
        <vt:lpwstr>_Toc270138737</vt:lpwstr>
      </vt:variant>
      <vt:variant>
        <vt:i4>1703990</vt:i4>
      </vt:variant>
      <vt:variant>
        <vt:i4>89</vt:i4>
      </vt:variant>
      <vt:variant>
        <vt:i4>0</vt:i4>
      </vt:variant>
      <vt:variant>
        <vt:i4>5</vt:i4>
      </vt:variant>
      <vt:variant>
        <vt:lpwstr/>
      </vt:variant>
      <vt:variant>
        <vt:lpwstr>_Toc270138736</vt:lpwstr>
      </vt:variant>
      <vt:variant>
        <vt:i4>1703990</vt:i4>
      </vt:variant>
      <vt:variant>
        <vt:i4>83</vt:i4>
      </vt:variant>
      <vt:variant>
        <vt:i4>0</vt:i4>
      </vt:variant>
      <vt:variant>
        <vt:i4>5</vt:i4>
      </vt:variant>
      <vt:variant>
        <vt:lpwstr/>
      </vt:variant>
      <vt:variant>
        <vt:lpwstr>_Toc270138735</vt:lpwstr>
      </vt:variant>
      <vt:variant>
        <vt:i4>1703990</vt:i4>
      </vt:variant>
      <vt:variant>
        <vt:i4>77</vt:i4>
      </vt:variant>
      <vt:variant>
        <vt:i4>0</vt:i4>
      </vt:variant>
      <vt:variant>
        <vt:i4>5</vt:i4>
      </vt:variant>
      <vt:variant>
        <vt:lpwstr/>
      </vt:variant>
      <vt:variant>
        <vt:lpwstr>_Toc270138734</vt:lpwstr>
      </vt:variant>
      <vt:variant>
        <vt:i4>1703990</vt:i4>
      </vt:variant>
      <vt:variant>
        <vt:i4>71</vt:i4>
      </vt:variant>
      <vt:variant>
        <vt:i4>0</vt:i4>
      </vt:variant>
      <vt:variant>
        <vt:i4>5</vt:i4>
      </vt:variant>
      <vt:variant>
        <vt:lpwstr/>
      </vt:variant>
      <vt:variant>
        <vt:lpwstr>_Toc270138733</vt:lpwstr>
      </vt:variant>
      <vt:variant>
        <vt:i4>1703990</vt:i4>
      </vt:variant>
      <vt:variant>
        <vt:i4>65</vt:i4>
      </vt:variant>
      <vt:variant>
        <vt:i4>0</vt:i4>
      </vt:variant>
      <vt:variant>
        <vt:i4>5</vt:i4>
      </vt:variant>
      <vt:variant>
        <vt:lpwstr/>
      </vt:variant>
      <vt:variant>
        <vt:lpwstr>_Toc270138732</vt:lpwstr>
      </vt:variant>
      <vt:variant>
        <vt:i4>1703990</vt:i4>
      </vt:variant>
      <vt:variant>
        <vt:i4>59</vt:i4>
      </vt:variant>
      <vt:variant>
        <vt:i4>0</vt:i4>
      </vt:variant>
      <vt:variant>
        <vt:i4>5</vt:i4>
      </vt:variant>
      <vt:variant>
        <vt:lpwstr/>
      </vt:variant>
      <vt:variant>
        <vt:lpwstr>_Toc270138731</vt:lpwstr>
      </vt:variant>
      <vt:variant>
        <vt:i4>1703990</vt:i4>
      </vt:variant>
      <vt:variant>
        <vt:i4>53</vt:i4>
      </vt:variant>
      <vt:variant>
        <vt:i4>0</vt:i4>
      </vt:variant>
      <vt:variant>
        <vt:i4>5</vt:i4>
      </vt:variant>
      <vt:variant>
        <vt:lpwstr/>
      </vt:variant>
      <vt:variant>
        <vt:lpwstr>_Toc270138730</vt:lpwstr>
      </vt:variant>
      <vt:variant>
        <vt:i4>1769526</vt:i4>
      </vt:variant>
      <vt:variant>
        <vt:i4>47</vt:i4>
      </vt:variant>
      <vt:variant>
        <vt:i4>0</vt:i4>
      </vt:variant>
      <vt:variant>
        <vt:i4>5</vt:i4>
      </vt:variant>
      <vt:variant>
        <vt:lpwstr/>
      </vt:variant>
      <vt:variant>
        <vt:lpwstr>_Toc270138729</vt:lpwstr>
      </vt:variant>
      <vt:variant>
        <vt:i4>1769526</vt:i4>
      </vt:variant>
      <vt:variant>
        <vt:i4>41</vt:i4>
      </vt:variant>
      <vt:variant>
        <vt:i4>0</vt:i4>
      </vt:variant>
      <vt:variant>
        <vt:i4>5</vt:i4>
      </vt:variant>
      <vt:variant>
        <vt:lpwstr/>
      </vt:variant>
      <vt:variant>
        <vt:lpwstr>_Toc270138728</vt:lpwstr>
      </vt:variant>
      <vt:variant>
        <vt:i4>1769526</vt:i4>
      </vt:variant>
      <vt:variant>
        <vt:i4>35</vt:i4>
      </vt:variant>
      <vt:variant>
        <vt:i4>0</vt:i4>
      </vt:variant>
      <vt:variant>
        <vt:i4>5</vt:i4>
      </vt:variant>
      <vt:variant>
        <vt:lpwstr/>
      </vt:variant>
      <vt:variant>
        <vt:lpwstr>_Toc270138727</vt:lpwstr>
      </vt:variant>
      <vt:variant>
        <vt:i4>1769526</vt:i4>
      </vt:variant>
      <vt:variant>
        <vt:i4>26</vt:i4>
      </vt:variant>
      <vt:variant>
        <vt:i4>0</vt:i4>
      </vt:variant>
      <vt:variant>
        <vt:i4>5</vt:i4>
      </vt:variant>
      <vt:variant>
        <vt:lpwstr/>
      </vt:variant>
      <vt:variant>
        <vt:lpwstr>_Toc270138726</vt:lpwstr>
      </vt:variant>
      <vt:variant>
        <vt:i4>1769526</vt:i4>
      </vt:variant>
      <vt:variant>
        <vt:i4>20</vt:i4>
      </vt:variant>
      <vt:variant>
        <vt:i4>0</vt:i4>
      </vt:variant>
      <vt:variant>
        <vt:i4>5</vt:i4>
      </vt:variant>
      <vt:variant>
        <vt:lpwstr/>
      </vt:variant>
      <vt:variant>
        <vt:lpwstr>_Toc270138725</vt:lpwstr>
      </vt:variant>
      <vt:variant>
        <vt:i4>1769526</vt:i4>
      </vt:variant>
      <vt:variant>
        <vt:i4>14</vt:i4>
      </vt:variant>
      <vt:variant>
        <vt:i4>0</vt:i4>
      </vt:variant>
      <vt:variant>
        <vt:i4>5</vt:i4>
      </vt:variant>
      <vt:variant>
        <vt:lpwstr/>
      </vt:variant>
      <vt:variant>
        <vt:lpwstr>_Toc270138724</vt:lpwstr>
      </vt:variant>
      <vt:variant>
        <vt:i4>1769526</vt:i4>
      </vt:variant>
      <vt:variant>
        <vt:i4>8</vt:i4>
      </vt:variant>
      <vt:variant>
        <vt:i4>0</vt:i4>
      </vt:variant>
      <vt:variant>
        <vt:i4>5</vt:i4>
      </vt:variant>
      <vt:variant>
        <vt:lpwstr/>
      </vt:variant>
      <vt:variant>
        <vt:lpwstr>_Toc270138723</vt:lpwstr>
      </vt:variant>
      <vt:variant>
        <vt:i4>1769526</vt:i4>
      </vt:variant>
      <vt:variant>
        <vt:i4>2</vt:i4>
      </vt:variant>
      <vt:variant>
        <vt:i4>0</vt:i4>
      </vt:variant>
      <vt:variant>
        <vt:i4>5</vt:i4>
      </vt:variant>
      <vt:variant>
        <vt:lpwstr/>
      </vt:variant>
      <vt:variant>
        <vt:lpwstr>_Toc270138722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característica principal de los modelos econométricos dinámicos  es tener una variable rezagada</dc:title>
  <dc:creator>..</dc:creator>
  <cp:lastModifiedBy>.</cp:lastModifiedBy>
  <cp:revision>4</cp:revision>
  <cp:lastPrinted>2010-08-21T11:08:00Z</cp:lastPrinted>
  <dcterms:created xsi:type="dcterms:W3CDTF">2012-07-24T19:40:00Z</dcterms:created>
  <dcterms:modified xsi:type="dcterms:W3CDTF">2012-08-03T19:09:00Z</dcterms:modified>
</cp:coreProperties>
</file>